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967" w:rsidRPr="001D6807" w:rsidRDefault="00D56967" w:rsidP="00EF6E15">
      <w:pPr>
        <w:jc w:val="both"/>
        <w:rPr>
          <w:b/>
          <w:noProof/>
        </w:rPr>
      </w:pPr>
    </w:p>
    <w:p w:rsidR="00D56967" w:rsidRPr="001D6807" w:rsidRDefault="007D101D" w:rsidP="0034114D">
      <w:pPr>
        <w:spacing w:before="100" w:beforeAutospacing="1" w:after="0" w:line="240" w:lineRule="auto"/>
        <w:jc w:val="right"/>
        <w:rPr>
          <w:rFonts w:ascii="Trebuchet MS" w:eastAsia="SimSun" w:hAnsi="Trebuchet MS" w:cs="Calibri"/>
          <w:b/>
          <w:noProof/>
        </w:rPr>
      </w:pPr>
      <w:r w:rsidRPr="001D6807">
        <w:rPr>
          <w:rFonts w:ascii="Trebuchet MS" w:eastAsia="SimSun" w:hAnsi="Trebuchet MS" w:cs="Calibri"/>
          <w:b/>
          <w:noProof/>
        </w:rPr>
        <w:t>Anexa</w:t>
      </w:r>
      <w:r w:rsidR="001617E7" w:rsidRPr="001D6807">
        <w:rPr>
          <w:rFonts w:ascii="Trebuchet MS" w:eastAsia="SimSun" w:hAnsi="Trebuchet MS" w:cs="Calibri"/>
          <w:b/>
          <w:noProof/>
        </w:rPr>
        <w:t xml:space="preserve"> la Ordinul nr.  </w:t>
      </w:r>
      <w:r w:rsidR="00353E14">
        <w:rPr>
          <w:rFonts w:ascii="Trebuchet MS" w:eastAsia="SimSun" w:hAnsi="Trebuchet MS" w:cs="Calibri"/>
          <w:b/>
          <w:noProof/>
        </w:rPr>
        <w:t xml:space="preserve">       </w:t>
      </w:r>
      <w:r w:rsidR="003E55C3">
        <w:rPr>
          <w:rFonts w:ascii="Trebuchet MS" w:eastAsia="SimSun" w:hAnsi="Trebuchet MS" w:cs="Calibri"/>
          <w:b/>
          <w:noProof/>
        </w:rPr>
        <w:t xml:space="preserve">       </w:t>
      </w:r>
      <w:r w:rsidR="001617E7" w:rsidRPr="001D6807">
        <w:rPr>
          <w:rFonts w:ascii="Trebuchet MS" w:eastAsia="SimSun" w:hAnsi="Trebuchet MS" w:cs="Calibri"/>
          <w:b/>
          <w:noProof/>
        </w:rPr>
        <w:t>din</w:t>
      </w:r>
      <w:r w:rsidR="003E55C3">
        <w:rPr>
          <w:rFonts w:ascii="Trebuchet MS" w:eastAsia="SimSun" w:hAnsi="Trebuchet MS" w:cs="Calibri"/>
          <w:b/>
          <w:noProof/>
        </w:rPr>
        <w:t xml:space="preserve">     </w:t>
      </w:r>
      <w:r w:rsidR="001617E7" w:rsidRPr="001D6807">
        <w:rPr>
          <w:rFonts w:ascii="Trebuchet MS" w:eastAsia="SimSun" w:hAnsi="Trebuchet MS" w:cs="Calibri"/>
          <w:b/>
          <w:noProof/>
        </w:rPr>
        <w:t xml:space="preserve"> /</w:t>
      </w:r>
      <w:r w:rsidR="00580677">
        <w:rPr>
          <w:rFonts w:ascii="Trebuchet MS" w:eastAsia="SimSun" w:hAnsi="Trebuchet MS" w:cs="Calibri"/>
          <w:b/>
          <w:noProof/>
        </w:rPr>
        <w:t>1</w:t>
      </w:r>
      <w:r w:rsidR="001617E7" w:rsidRPr="001D6807">
        <w:rPr>
          <w:rFonts w:ascii="Trebuchet MS" w:eastAsia="SimSun" w:hAnsi="Trebuchet MS" w:cs="Calibri"/>
          <w:b/>
          <w:noProof/>
        </w:rPr>
        <w:t>0</w:t>
      </w:r>
      <w:r w:rsidR="00D56967" w:rsidRPr="001D6807">
        <w:rPr>
          <w:rFonts w:ascii="Trebuchet MS" w:eastAsia="SimSun" w:hAnsi="Trebuchet MS" w:cs="Calibri"/>
          <w:b/>
          <w:noProof/>
        </w:rPr>
        <w:t>/201</w:t>
      </w:r>
      <w:r w:rsidR="00422DA0" w:rsidRPr="001D6807">
        <w:rPr>
          <w:rFonts w:ascii="Trebuchet MS" w:eastAsia="SimSun" w:hAnsi="Trebuchet MS" w:cs="Calibri"/>
          <w:b/>
          <w:noProof/>
        </w:rPr>
        <w:t>9</w:t>
      </w:r>
    </w:p>
    <w:p w:rsidR="00D56967" w:rsidRPr="001D6807" w:rsidRDefault="00D56967" w:rsidP="00EF6E15">
      <w:pPr>
        <w:jc w:val="both"/>
        <w:rPr>
          <w:rFonts w:ascii="Trebuchet MS" w:hAnsi="Trebuchet MS"/>
          <w:b/>
          <w:noProof/>
        </w:rPr>
      </w:pPr>
    </w:p>
    <w:p w:rsidR="00D56967" w:rsidRPr="001D6807" w:rsidRDefault="00D56967" w:rsidP="00EF6E15">
      <w:pPr>
        <w:spacing w:after="0" w:line="240" w:lineRule="auto"/>
        <w:jc w:val="both"/>
        <w:rPr>
          <w:rStyle w:val="IntenseEmphasis"/>
          <w:rFonts w:ascii="Trebuchet MS" w:hAnsi="Trebuchet MS"/>
          <w:noProof/>
          <w:sz w:val="40"/>
        </w:rPr>
      </w:pPr>
    </w:p>
    <w:p w:rsidR="00D56967" w:rsidRPr="001D6807" w:rsidRDefault="00D56967" w:rsidP="00EF6E15">
      <w:pPr>
        <w:spacing w:after="0" w:line="240" w:lineRule="auto"/>
        <w:jc w:val="both"/>
        <w:rPr>
          <w:rStyle w:val="IntenseEmphasis"/>
          <w:rFonts w:ascii="Trebuchet MS" w:hAnsi="Trebuchet MS"/>
          <w:noProof/>
          <w:sz w:val="40"/>
          <w14:shadow w14:blurRad="50800" w14:dist="38100" w14:dir="2700000" w14:sx="100000" w14:sy="100000" w14:kx="0" w14:ky="0" w14:algn="tl">
            <w14:srgbClr w14:val="000000">
              <w14:alpha w14:val="60000"/>
            </w14:srgbClr>
          </w14:shadow>
        </w:rPr>
      </w:pPr>
    </w:p>
    <w:p w:rsidR="00D56967" w:rsidRPr="001D6807" w:rsidRDefault="001F767D" w:rsidP="0034114D">
      <w:pPr>
        <w:spacing w:after="0" w:line="240" w:lineRule="auto"/>
        <w:jc w:val="center"/>
        <w:rPr>
          <w:rFonts w:ascii="Trebuchet MS" w:hAnsi="Trebuchet MS"/>
          <w:noProof/>
          <w:color w:val="2F5496" w:themeColor="accent5" w:themeShade="BF"/>
          <w:sz w:val="24"/>
          <w14:shadow w14:blurRad="50800" w14:dist="38100" w14:dir="2700000" w14:sx="100000" w14:sy="100000" w14:kx="0" w14:ky="0" w14:algn="tl">
            <w14:srgbClr w14:val="000000">
              <w14:alpha w14:val="60000"/>
            </w14:srgbClr>
          </w14:shadow>
        </w:rPr>
      </w:pPr>
      <w:r w:rsidRPr="001D6807">
        <w:rPr>
          <w:rStyle w:val="IntenseEmphasis"/>
          <w:rFonts w:ascii="Trebuchet MS" w:hAnsi="Trebuchet MS"/>
          <w:noProof/>
          <w:color w:val="2F5496" w:themeColor="accent5" w:themeShade="BF"/>
          <w:sz w:val="44"/>
          <w14:shadow w14:blurRad="50800" w14:dist="38100" w14:dir="2700000" w14:sx="100000" w14:sy="100000" w14:kx="0" w14:ky="0" w14:algn="tl">
            <w14:srgbClr w14:val="000000">
              <w14:alpha w14:val="60000"/>
            </w14:srgbClr>
          </w14:shadow>
        </w:rPr>
        <w:t>GHID</w:t>
      </w:r>
      <w:r w:rsidR="00482632" w:rsidRPr="001D6807">
        <w:rPr>
          <w:rStyle w:val="IntenseEmphasis"/>
          <w:rFonts w:ascii="Trebuchet MS" w:hAnsi="Trebuchet MS"/>
          <w:noProof/>
          <w:color w:val="2F5496" w:themeColor="accent5" w:themeShade="BF"/>
          <w:sz w:val="44"/>
          <w14:shadow w14:blurRad="50800" w14:dist="38100" w14:dir="2700000" w14:sx="100000" w14:sy="100000" w14:kx="0" w14:ky="0" w14:algn="tl">
            <w14:srgbClr w14:val="000000">
              <w14:alpha w14:val="60000"/>
            </w14:srgbClr>
          </w14:shadow>
        </w:rPr>
        <w:t>UL GRUPURILOR DE ACȚIUNE LOCALĂ</w:t>
      </w:r>
      <w:r w:rsidRPr="001D6807">
        <w:rPr>
          <w:rStyle w:val="IntenseEmphasis"/>
          <w:rFonts w:ascii="Trebuchet MS" w:hAnsi="Trebuchet MS"/>
          <w:noProof/>
          <w:color w:val="2F5496" w:themeColor="accent5" w:themeShade="BF"/>
          <w:sz w:val="44"/>
          <w14:shadow w14:blurRad="50800" w14:dist="38100" w14:dir="2700000" w14:sx="100000" w14:sy="100000" w14:kx="0" w14:ky="0" w14:algn="tl">
            <w14:srgbClr w14:val="000000">
              <w14:alpha w14:val="60000"/>
            </w14:srgbClr>
          </w14:shadow>
        </w:rPr>
        <w:t xml:space="preserve"> </w:t>
      </w:r>
      <w:r w:rsidR="00D56967" w:rsidRPr="001D6807">
        <w:rPr>
          <w:rStyle w:val="IntenseEmphasis"/>
          <w:rFonts w:ascii="Trebuchet MS" w:hAnsi="Trebuchet MS"/>
          <w:noProof/>
          <w:color w:val="2F5496" w:themeColor="accent5" w:themeShade="BF"/>
          <w:sz w:val="44"/>
          <w14:shadow w14:blurRad="50800" w14:dist="38100" w14:dir="2700000" w14:sx="100000" w14:sy="100000" w14:kx="0" w14:ky="0" w14:algn="tl">
            <w14:srgbClr w14:val="000000">
              <w14:alpha w14:val="60000"/>
            </w14:srgbClr>
          </w14:shadow>
        </w:rPr>
        <w:t>PENTRU IMPLEMENTAREA STRATEGIILOR DE DEZVOLTARE LOCALĂ</w:t>
      </w:r>
    </w:p>
    <w:p w:rsidR="00D96690" w:rsidRPr="008012F2" w:rsidRDefault="00D96690" w:rsidP="0034114D">
      <w:pPr>
        <w:jc w:val="center"/>
        <w:rPr>
          <w:rFonts w:ascii="Trebuchet MS" w:hAnsi="Trebuchet MS"/>
          <w:b/>
          <w:i/>
          <w:noProof/>
          <w:sz w:val="28"/>
          <w:lang w:eastAsia="ro-RO"/>
        </w:rPr>
      </w:pPr>
    </w:p>
    <w:p w:rsidR="00D56967" w:rsidRPr="008012F2" w:rsidRDefault="00EA6CD6" w:rsidP="00154DBD">
      <w:pPr>
        <w:tabs>
          <w:tab w:val="left" w:pos="1650"/>
          <w:tab w:val="center" w:pos="4536"/>
        </w:tabs>
        <w:rPr>
          <w:rFonts w:ascii="Trebuchet MS" w:hAnsi="Trebuchet MS"/>
          <w:b/>
          <w:i/>
          <w:noProof/>
          <w:sz w:val="24"/>
          <w:lang w:eastAsia="ro-RO"/>
        </w:rPr>
      </w:pPr>
      <w:r w:rsidRPr="008012F2">
        <w:rPr>
          <w:rFonts w:ascii="Trebuchet MS" w:hAnsi="Trebuchet MS"/>
          <w:b/>
          <w:i/>
          <w:noProof/>
          <w:sz w:val="24"/>
          <w:lang w:eastAsia="ro-RO"/>
        </w:rPr>
        <w:tab/>
      </w:r>
      <w:r w:rsidRPr="008012F2">
        <w:rPr>
          <w:rFonts w:ascii="Trebuchet MS" w:hAnsi="Trebuchet MS"/>
          <w:b/>
          <w:i/>
          <w:noProof/>
          <w:sz w:val="24"/>
          <w:lang w:eastAsia="ro-RO"/>
        </w:rPr>
        <w:tab/>
      </w:r>
      <w:r w:rsidR="003255E3" w:rsidRPr="008012F2">
        <w:rPr>
          <w:rFonts w:ascii="Trebuchet MS" w:hAnsi="Trebuchet MS"/>
          <w:b/>
          <w:i/>
          <w:noProof/>
          <w:sz w:val="24"/>
          <w:lang w:eastAsia="ro-RO"/>
        </w:rPr>
        <w:t>Versiunea 0</w:t>
      </w:r>
      <w:del w:id="0" w:author="Alecsandra Rusu" w:date="2019-09-26T16:12:00Z">
        <w:r w:rsidR="00444DF6" w:rsidDel="00D01F4B">
          <w:rPr>
            <w:rFonts w:ascii="Trebuchet MS" w:hAnsi="Trebuchet MS"/>
            <w:b/>
            <w:i/>
            <w:noProof/>
            <w:sz w:val="24"/>
            <w:lang w:eastAsia="ro-RO"/>
          </w:rPr>
          <w:delText>6</w:delText>
        </w:r>
      </w:del>
      <w:ins w:id="1" w:author="Alecsandra Rusu" w:date="2019-09-26T16:12:00Z">
        <w:r w:rsidR="00D01F4B">
          <w:rPr>
            <w:rFonts w:ascii="Trebuchet MS" w:hAnsi="Trebuchet MS"/>
            <w:b/>
            <w:i/>
            <w:noProof/>
            <w:sz w:val="24"/>
            <w:lang w:eastAsia="ro-RO"/>
          </w:rPr>
          <w:t>7</w:t>
        </w:r>
      </w:ins>
    </w:p>
    <w:p w:rsidR="00D96690" w:rsidRPr="008012F2" w:rsidRDefault="00D96690" w:rsidP="00EF6E15">
      <w:pPr>
        <w:jc w:val="both"/>
        <w:rPr>
          <w:noProof/>
          <w:lang w:eastAsia="ro-RO"/>
        </w:rPr>
      </w:pPr>
    </w:p>
    <w:p w:rsidR="00D96690" w:rsidRPr="008012F2" w:rsidRDefault="00D96690" w:rsidP="00EF6E15">
      <w:pPr>
        <w:jc w:val="both"/>
        <w:rPr>
          <w:noProof/>
          <w:lang w:eastAsia="ro-RO"/>
        </w:rPr>
      </w:pPr>
    </w:p>
    <w:p w:rsidR="00D56967" w:rsidRPr="001D6807" w:rsidRDefault="00D56967" w:rsidP="0034114D">
      <w:pPr>
        <w:jc w:val="center"/>
        <w:rPr>
          <w:rFonts w:ascii="Trebuchet MS" w:hAnsi="Trebuchet MS"/>
          <w:noProof/>
        </w:rPr>
      </w:pPr>
      <w:r w:rsidRPr="00444DF6">
        <w:rPr>
          <w:noProof/>
          <w:lang w:eastAsia="ro-RO"/>
        </w:rPr>
        <w:drawing>
          <wp:inline distT="0" distB="0" distL="0" distR="0" wp14:anchorId="5E7F529B" wp14:editId="5590F274">
            <wp:extent cx="1295400" cy="1220141"/>
            <wp:effectExtent l="0" t="0" r="0" b="0"/>
            <wp:docPr id="2" name="Picture 2" descr="C:\Users\anca.vasilache\AppData\Local\Microsoft\Windows\Temporary Internet Files\Content.Word\img11341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ca.vasilache\AppData\Local\Microsoft\Windows\Temporary Internet Files\Content.Word\img1134113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9616" cy="1224112"/>
                    </a:xfrm>
                    <a:prstGeom prst="rect">
                      <a:avLst/>
                    </a:prstGeom>
                    <a:noFill/>
                    <a:ln>
                      <a:noFill/>
                    </a:ln>
                  </pic:spPr>
                </pic:pic>
              </a:graphicData>
            </a:graphic>
          </wp:inline>
        </w:drawing>
      </w:r>
    </w:p>
    <w:p w:rsidR="00D56967" w:rsidRPr="001D6807" w:rsidRDefault="00D56967" w:rsidP="00EF6E15">
      <w:pPr>
        <w:jc w:val="both"/>
        <w:rPr>
          <w:rFonts w:ascii="Trebuchet MS" w:hAnsi="Trebuchet MS"/>
          <w:noProof/>
        </w:rPr>
      </w:pPr>
    </w:p>
    <w:p w:rsidR="00D96690" w:rsidRPr="001D6807" w:rsidRDefault="00D96690" w:rsidP="00EF6E15">
      <w:pPr>
        <w:spacing w:after="0"/>
        <w:jc w:val="both"/>
        <w:rPr>
          <w:rFonts w:ascii="Trebuchet MS" w:hAnsi="Trebuchet MS"/>
          <w:b/>
          <w:noProof/>
          <w:color w:val="000000" w:themeColor="text1"/>
          <w:sz w:val="28"/>
          <w:szCs w:val="28"/>
        </w:rPr>
      </w:pPr>
    </w:p>
    <w:p w:rsidR="00D56967" w:rsidRPr="001D6807" w:rsidRDefault="00D56967" w:rsidP="00EF6E15">
      <w:pPr>
        <w:jc w:val="both"/>
        <w:rPr>
          <w:rFonts w:ascii="Trebuchet MS" w:hAnsi="Trebuchet MS"/>
          <w:noProof/>
        </w:rPr>
      </w:pPr>
    </w:p>
    <w:p w:rsidR="00D56967" w:rsidRPr="001D6807" w:rsidRDefault="001F767D" w:rsidP="00DA44B1">
      <w:pPr>
        <w:spacing w:before="100" w:beforeAutospacing="1" w:after="0" w:line="240" w:lineRule="auto"/>
        <w:jc w:val="both"/>
        <w:rPr>
          <w:rFonts w:ascii="Trebuchet MS" w:eastAsia="SimSun" w:hAnsi="Trebuchet MS" w:cs="Times New Roman"/>
          <w:i/>
          <w:iCs/>
          <w:noProof/>
        </w:rPr>
      </w:pPr>
      <w:r w:rsidRPr="001D6807">
        <w:rPr>
          <w:rFonts w:ascii="Trebuchet MS" w:eastAsia="SimSun" w:hAnsi="Trebuchet MS" w:cs="Times New Roman"/>
          <w:i/>
          <w:iCs/>
          <w:noProof/>
        </w:rPr>
        <w:t>Ghidul</w:t>
      </w:r>
      <w:r w:rsidR="00DC30EB" w:rsidRPr="001D6807">
        <w:rPr>
          <w:noProof/>
        </w:rPr>
        <w:t xml:space="preserve"> </w:t>
      </w:r>
      <w:r w:rsidR="00DC30EB" w:rsidRPr="001D6807">
        <w:rPr>
          <w:rFonts w:ascii="Trebuchet MS" w:eastAsia="SimSun" w:hAnsi="Trebuchet MS" w:cs="Times New Roman"/>
          <w:i/>
          <w:iCs/>
          <w:noProof/>
        </w:rPr>
        <w:t>Grupurilor de Acțiune Locală</w:t>
      </w:r>
      <w:r w:rsidRPr="001D6807">
        <w:rPr>
          <w:rFonts w:ascii="Trebuchet MS" w:eastAsia="SimSun" w:hAnsi="Trebuchet MS" w:cs="Times New Roman"/>
          <w:i/>
          <w:iCs/>
          <w:noProof/>
        </w:rPr>
        <w:t xml:space="preserve"> pentru implementarea SDL este un material de informare tehnică a Grupurilor de Acțiune Locală</w:t>
      </w:r>
      <w:r w:rsidR="008E4C71" w:rsidRPr="001D6807">
        <w:rPr>
          <w:rFonts w:ascii="Trebuchet MS" w:eastAsia="SimSun" w:hAnsi="Trebuchet MS" w:cs="Times New Roman"/>
          <w:i/>
          <w:iCs/>
          <w:noProof/>
        </w:rPr>
        <w:t>,</w:t>
      </w:r>
      <w:r w:rsidRPr="001D6807">
        <w:rPr>
          <w:rFonts w:ascii="Trebuchet MS" w:eastAsia="SimSun" w:hAnsi="Trebuchet MS" w:cs="Times New Roman"/>
          <w:i/>
          <w:iCs/>
          <w:noProof/>
        </w:rPr>
        <w:t xml:space="preserve"> </w:t>
      </w:r>
      <w:r w:rsidR="008E4C71" w:rsidRPr="001D6807">
        <w:rPr>
          <w:rFonts w:ascii="Trebuchet MS" w:eastAsia="SimSun" w:hAnsi="Trebuchet MS" w:cs="Times New Roman"/>
          <w:i/>
          <w:iCs/>
          <w:noProof/>
        </w:rPr>
        <w:t xml:space="preserve">elaborat de Direcția Generală Dezvoltare Rurală – Autoritate </w:t>
      </w:r>
      <w:r w:rsidR="00D2775D" w:rsidRPr="001D6807">
        <w:rPr>
          <w:rFonts w:ascii="Trebuchet MS" w:eastAsia="SimSun" w:hAnsi="Trebuchet MS" w:cs="Times New Roman"/>
          <w:i/>
          <w:iCs/>
          <w:noProof/>
        </w:rPr>
        <w:t>de Management pentru PNDR.</w:t>
      </w:r>
    </w:p>
    <w:p w:rsidR="00D56BAF" w:rsidRPr="001D6807" w:rsidRDefault="00D56BAF" w:rsidP="00DA44B1">
      <w:pPr>
        <w:spacing w:before="100" w:beforeAutospacing="1" w:after="0" w:line="240" w:lineRule="auto"/>
        <w:jc w:val="both"/>
        <w:rPr>
          <w:rFonts w:ascii="Trebuchet MS" w:eastAsia="SimSun" w:hAnsi="Trebuchet MS" w:cs="Times New Roman"/>
          <w:i/>
          <w:iCs/>
          <w:noProof/>
        </w:rPr>
      </w:pPr>
    </w:p>
    <w:p w:rsidR="00D56BAF" w:rsidRPr="001D6807" w:rsidRDefault="00D56BAF" w:rsidP="00DA44B1">
      <w:pPr>
        <w:spacing w:before="100" w:beforeAutospacing="1" w:after="0" w:line="240" w:lineRule="auto"/>
        <w:jc w:val="both"/>
        <w:rPr>
          <w:rFonts w:ascii="Trebuchet MS" w:hAnsi="Trebuchet MS"/>
          <w:b/>
          <w:noProof/>
          <w:color w:val="000000" w:themeColor="text1"/>
          <w:sz w:val="28"/>
          <w:szCs w:val="28"/>
          <w14:shadow w14:blurRad="50800" w14:dist="38100" w14:dir="2700000" w14:sx="100000" w14:sy="100000" w14:kx="0" w14:ky="0" w14:algn="tl">
            <w14:srgbClr w14:val="000000">
              <w14:alpha w14:val="60000"/>
            </w14:srgbClr>
          </w14:shadow>
        </w:rPr>
      </w:pPr>
    </w:p>
    <w:p w:rsidR="000D3BC2" w:rsidRPr="008012F2" w:rsidRDefault="000D3BC2" w:rsidP="00EF6E15">
      <w:pPr>
        <w:pBdr>
          <w:top w:val="single" w:sz="4" w:space="1" w:color="auto"/>
        </w:pBdr>
        <w:spacing w:after="0"/>
        <w:jc w:val="both"/>
        <w:rPr>
          <w:rFonts w:ascii="Trebuchet MS" w:hAnsi="Trebuchet MS"/>
          <w:b/>
          <w:noProof/>
          <w:color w:val="2F5496" w:themeColor="accent5" w:themeShade="BF"/>
          <w:spacing w:val="10"/>
          <w:sz w:val="4"/>
          <w:lang w:eastAsia="ro-RO"/>
        </w:rPr>
      </w:pPr>
    </w:p>
    <w:p w:rsidR="00702AD8" w:rsidRPr="008012F2" w:rsidRDefault="00702AD8" w:rsidP="0034114D">
      <w:pPr>
        <w:pBdr>
          <w:top w:val="single" w:sz="4" w:space="1" w:color="auto"/>
        </w:pBdr>
        <w:spacing w:after="0"/>
        <w:jc w:val="center"/>
        <w:rPr>
          <w:rFonts w:ascii="Trebuchet MS" w:hAnsi="Trebuchet MS"/>
          <w:b/>
          <w:noProof/>
          <w:color w:val="2F5496" w:themeColor="accent5" w:themeShade="BF"/>
          <w:spacing w:val="10"/>
          <w:lang w:eastAsia="ro-RO"/>
        </w:rPr>
      </w:pPr>
      <w:r w:rsidRPr="008012F2">
        <w:rPr>
          <w:rFonts w:ascii="Trebuchet MS" w:hAnsi="Trebuchet MS"/>
          <w:b/>
          <w:noProof/>
          <w:color w:val="2F5496" w:themeColor="accent5" w:themeShade="BF"/>
          <w:spacing w:val="10"/>
          <w:lang w:eastAsia="ro-RO"/>
        </w:rPr>
        <w:t>PROGRAMUL NAŢIONAL DE DEZVOLTARE RURALĂ 2014 – 2020</w:t>
      </w:r>
    </w:p>
    <w:p w:rsidR="000D3BC2" w:rsidRPr="008012F2" w:rsidRDefault="00702AD8" w:rsidP="0034114D">
      <w:pPr>
        <w:pBdr>
          <w:top w:val="single" w:sz="4" w:space="1" w:color="auto"/>
        </w:pBdr>
        <w:spacing w:after="0"/>
        <w:jc w:val="center"/>
        <w:rPr>
          <w:rFonts w:ascii="Trebuchet MS" w:hAnsi="Trebuchet MS"/>
          <w:b/>
          <w:noProof/>
          <w:color w:val="2F5496" w:themeColor="accent5" w:themeShade="BF"/>
          <w:spacing w:val="10"/>
          <w:lang w:eastAsia="ro-RO"/>
        </w:rPr>
      </w:pPr>
      <w:r w:rsidRPr="008012F2">
        <w:rPr>
          <w:rFonts w:ascii="Trebuchet MS" w:hAnsi="Trebuchet MS"/>
          <w:b/>
          <w:noProof/>
          <w:spacing w:val="20"/>
          <w:lang w:eastAsia="ro-RO"/>
        </w:rPr>
        <w:t>Program finanţat de Uniunea Europeană și Guvernul României prin</w:t>
      </w:r>
      <w:r w:rsidR="000D3BC2" w:rsidRPr="008012F2">
        <w:rPr>
          <w:rFonts w:ascii="Trebuchet MS" w:hAnsi="Trebuchet MS"/>
          <w:b/>
          <w:noProof/>
          <w:color w:val="2F5496" w:themeColor="accent5" w:themeShade="BF"/>
          <w:spacing w:val="10"/>
          <w:lang w:eastAsia="ro-RO"/>
        </w:rPr>
        <w:t xml:space="preserve"> FONDUL EUROPEAN AGRICOL PENTRU DEZVOLTARE RURALĂ</w:t>
      </w:r>
    </w:p>
    <w:p w:rsidR="00702AD8" w:rsidRPr="008012F2" w:rsidRDefault="00702AD8" w:rsidP="0034114D">
      <w:pPr>
        <w:pBdr>
          <w:bottom w:val="single" w:sz="4" w:space="1" w:color="auto"/>
        </w:pBdr>
        <w:spacing w:after="0"/>
        <w:jc w:val="center"/>
        <w:rPr>
          <w:rFonts w:ascii="Trebuchet MS" w:hAnsi="Trebuchet MS"/>
          <w:b/>
          <w:noProof/>
          <w:spacing w:val="20"/>
          <w:sz w:val="2"/>
          <w:lang w:eastAsia="ro-RO"/>
        </w:rPr>
      </w:pPr>
    </w:p>
    <w:p w:rsidR="003255E3" w:rsidRPr="008012F2" w:rsidRDefault="003255E3" w:rsidP="0034114D">
      <w:pPr>
        <w:spacing w:after="0"/>
        <w:jc w:val="center"/>
        <w:rPr>
          <w:rFonts w:ascii="Trebuchet MS" w:hAnsi="Trebuchet MS"/>
          <w:b/>
          <w:noProof/>
          <w:color w:val="2F5496" w:themeColor="accent5" w:themeShade="BF"/>
          <w:spacing w:val="40"/>
          <w:sz w:val="12"/>
          <w:lang w:eastAsia="ro-RO"/>
        </w:rPr>
      </w:pPr>
    </w:p>
    <w:p w:rsidR="00D96690" w:rsidRPr="008012F2" w:rsidRDefault="003255E3" w:rsidP="0034114D">
      <w:pPr>
        <w:spacing w:after="0"/>
        <w:jc w:val="center"/>
        <w:rPr>
          <w:rFonts w:ascii="Trebuchet MS" w:hAnsi="Trebuchet MS"/>
          <w:b/>
          <w:noProof/>
          <w:color w:val="2F5496" w:themeColor="accent5" w:themeShade="BF"/>
          <w:spacing w:val="10"/>
          <w:lang w:eastAsia="ro-RO"/>
        </w:rPr>
      </w:pPr>
      <w:r w:rsidRPr="008012F2">
        <w:rPr>
          <w:rFonts w:ascii="Trebuchet MS" w:hAnsi="Trebuchet MS"/>
          <w:b/>
          <w:noProof/>
          <w:color w:val="2F5496" w:themeColor="accent5" w:themeShade="BF"/>
          <w:spacing w:val="10"/>
          <w:lang w:eastAsia="ro-RO"/>
        </w:rPr>
        <w:t>EUROPA INVESTEȘTE ÎN ZONELE RURALE</w:t>
      </w:r>
      <w:r w:rsidR="00702AD8" w:rsidRPr="008012F2">
        <w:rPr>
          <w:rFonts w:ascii="Trebuchet MS" w:hAnsi="Trebuchet MS"/>
          <w:b/>
          <w:noProof/>
          <w:color w:val="2F5496" w:themeColor="accent5" w:themeShade="BF"/>
          <w:spacing w:val="10"/>
          <w:lang w:eastAsia="ro-RO"/>
        </w:rPr>
        <w:br w:type="page"/>
      </w:r>
    </w:p>
    <w:p w:rsidR="002C6960" w:rsidRPr="00444DF6" w:rsidRDefault="002C6960" w:rsidP="002C6960">
      <w:pPr>
        <w:rPr>
          <w:noProof/>
        </w:rPr>
      </w:pPr>
    </w:p>
    <w:sdt>
      <w:sdtPr>
        <w:rPr>
          <w:rFonts w:asciiTheme="minorHAnsi" w:eastAsiaTheme="minorHAnsi" w:hAnsiTheme="minorHAnsi" w:cstheme="minorBidi"/>
          <w:b/>
          <w:noProof/>
          <w:color w:val="auto"/>
          <w:sz w:val="48"/>
          <w:szCs w:val="22"/>
          <w:lang w:val="ro-RO"/>
        </w:rPr>
        <w:id w:val="-1011061029"/>
        <w:docPartObj>
          <w:docPartGallery w:val="Table of Contents"/>
          <w:docPartUnique/>
        </w:docPartObj>
      </w:sdtPr>
      <w:sdtEndPr>
        <w:rPr>
          <w:bCs/>
          <w:sz w:val="36"/>
        </w:rPr>
      </w:sdtEndPr>
      <w:sdtContent>
        <w:p w:rsidR="0001649A" w:rsidRPr="00444DF6" w:rsidRDefault="0001649A" w:rsidP="00EF6E15">
          <w:pPr>
            <w:pStyle w:val="TOCHeading"/>
            <w:jc w:val="both"/>
            <w:rPr>
              <w:rFonts w:asciiTheme="minorHAnsi" w:hAnsiTheme="minorHAnsi"/>
              <w:b/>
              <w:noProof/>
              <w:sz w:val="36"/>
              <w:szCs w:val="36"/>
              <w:lang w:val="ro-RO"/>
            </w:rPr>
          </w:pPr>
          <w:r w:rsidRPr="00444DF6">
            <w:rPr>
              <w:rFonts w:asciiTheme="minorHAnsi" w:hAnsiTheme="minorHAnsi"/>
              <w:b/>
              <w:noProof/>
              <w:sz w:val="36"/>
              <w:szCs w:val="36"/>
              <w:lang w:val="ro-RO"/>
            </w:rPr>
            <w:t>Cuprins</w:t>
          </w:r>
        </w:p>
        <w:p w:rsidR="0001649A" w:rsidRPr="00444DF6" w:rsidRDefault="0001649A" w:rsidP="00EF6E15">
          <w:pPr>
            <w:jc w:val="both"/>
            <w:rPr>
              <w:rFonts w:ascii="Trebuchet MS" w:hAnsi="Trebuchet MS"/>
              <w:b/>
              <w:noProof/>
              <w:sz w:val="44"/>
            </w:rPr>
          </w:pPr>
        </w:p>
        <w:p w:rsidR="002C6960" w:rsidRPr="00444DF6" w:rsidRDefault="002C6960" w:rsidP="00EF6E15">
          <w:pPr>
            <w:jc w:val="both"/>
            <w:rPr>
              <w:rFonts w:ascii="Trebuchet MS" w:hAnsi="Trebuchet MS"/>
              <w:b/>
              <w:noProof/>
              <w:sz w:val="56"/>
            </w:rPr>
          </w:pPr>
        </w:p>
        <w:p w:rsidR="008947C2" w:rsidRPr="00444DF6" w:rsidRDefault="0001649A">
          <w:pPr>
            <w:pStyle w:val="TOC1"/>
            <w:tabs>
              <w:tab w:val="right" w:leader="dot" w:pos="9062"/>
            </w:tabs>
            <w:rPr>
              <w:rFonts w:eastAsiaTheme="minorEastAsia"/>
              <w:b/>
              <w:noProof/>
            </w:rPr>
          </w:pPr>
          <w:r w:rsidRPr="00444DF6">
            <w:rPr>
              <w:rFonts w:ascii="Trebuchet MS" w:hAnsi="Trebuchet MS"/>
              <w:b/>
              <w:noProof/>
              <w:sz w:val="56"/>
            </w:rPr>
            <w:fldChar w:fldCharType="begin"/>
          </w:r>
          <w:r w:rsidRPr="00444DF6">
            <w:rPr>
              <w:rFonts w:ascii="Trebuchet MS" w:hAnsi="Trebuchet MS"/>
              <w:b/>
              <w:noProof/>
              <w:sz w:val="56"/>
            </w:rPr>
            <w:instrText xml:space="preserve"> TOC \o "1-3" \h \z \u </w:instrText>
          </w:r>
          <w:r w:rsidRPr="00444DF6">
            <w:rPr>
              <w:rFonts w:ascii="Trebuchet MS" w:hAnsi="Trebuchet MS"/>
              <w:b/>
              <w:noProof/>
              <w:sz w:val="56"/>
            </w:rPr>
            <w:fldChar w:fldCharType="separate"/>
          </w:r>
          <w:hyperlink w:anchor="_Toc534726479" w:history="1">
            <w:r w:rsidR="008947C2" w:rsidRPr="008012F2">
              <w:rPr>
                <w:rStyle w:val="Hyperlink"/>
                <w:b/>
                <w:noProof/>
              </w:rPr>
              <w:t>Scopul Ghidului</w:t>
            </w:r>
            <w:r w:rsidR="008947C2" w:rsidRPr="008012F2">
              <w:rPr>
                <w:b/>
                <w:noProof/>
                <w:webHidden/>
              </w:rPr>
              <w:tab/>
            </w:r>
            <w:r w:rsidR="008947C2" w:rsidRPr="00444DF6">
              <w:rPr>
                <w:b/>
                <w:noProof/>
                <w:webHidden/>
              </w:rPr>
              <w:fldChar w:fldCharType="begin"/>
            </w:r>
            <w:r w:rsidR="008947C2" w:rsidRPr="008012F2">
              <w:rPr>
                <w:b/>
                <w:noProof/>
                <w:webHidden/>
              </w:rPr>
              <w:instrText xml:space="preserve"> PAGEREF _Toc534726479 \h </w:instrText>
            </w:r>
            <w:r w:rsidR="008947C2" w:rsidRPr="00444DF6">
              <w:rPr>
                <w:b/>
                <w:noProof/>
                <w:webHidden/>
              </w:rPr>
            </w:r>
            <w:r w:rsidR="008947C2" w:rsidRPr="00444DF6">
              <w:rPr>
                <w:b/>
                <w:noProof/>
                <w:webHidden/>
              </w:rPr>
              <w:fldChar w:fldCharType="separate"/>
            </w:r>
            <w:r w:rsidR="003A1F02">
              <w:rPr>
                <w:b/>
                <w:noProof/>
                <w:webHidden/>
              </w:rPr>
              <w:t>3</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0" w:history="1">
            <w:r w:rsidR="008947C2" w:rsidRPr="008012F2">
              <w:rPr>
                <w:rStyle w:val="Hyperlink"/>
                <w:b/>
                <w:noProof/>
              </w:rPr>
              <w:t>Definiții și abrevieri</w:t>
            </w:r>
            <w:r w:rsidR="008947C2" w:rsidRPr="008012F2">
              <w:rPr>
                <w:b/>
                <w:noProof/>
                <w:webHidden/>
              </w:rPr>
              <w:tab/>
            </w:r>
            <w:r w:rsidR="008947C2" w:rsidRPr="00444DF6">
              <w:rPr>
                <w:b/>
                <w:noProof/>
                <w:webHidden/>
              </w:rPr>
              <w:fldChar w:fldCharType="begin"/>
            </w:r>
            <w:r w:rsidR="008947C2" w:rsidRPr="008012F2">
              <w:rPr>
                <w:b/>
                <w:noProof/>
                <w:webHidden/>
              </w:rPr>
              <w:instrText xml:space="preserve"> PAGEREF _Toc534726480 \h </w:instrText>
            </w:r>
            <w:r w:rsidR="008947C2" w:rsidRPr="00444DF6">
              <w:rPr>
                <w:b/>
                <w:noProof/>
                <w:webHidden/>
              </w:rPr>
            </w:r>
            <w:r w:rsidR="008947C2" w:rsidRPr="00444DF6">
              <w:rPr>
                <w:b/>
                <w:noProof/>
                <w:webHidden/>
              </w:rPr>
              <w:fldChar w:fldCharType="separate"/>
            </w:r>
            <w:r w:rsidR="003A1F02">
              <w:rPr>
                <w:b/>
                <w:noProof/>
                <w:webHidden/>
              </w:rPr>
              <w:t>3</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1" w:history="1">
            <w:r w:rsidR="008947C2" w:rsidRPr="008012F2">
              <w:rPr>
                <w:rStyle w:val="Hyperlink"/>
                <w:b/>
                <w:noProof/>
              </w:rPr>
              <w:t>Referințe legislative</w:t>
            </w:r>
            <w:r w:rsidR="008947C2" w:rsidRPr="008012F2">
              <w:rPr>
                <w:b/>
                <w:noProof/>
                <w:webHidden/>
              </w:rPr>
              <w:tab/>
            </w:r>
            <w:r w:rsidR="008947C2" w:rsidRPr="00444DF6">
              <w:rPr>
                <w:b/>
                <w:noProof/>
                <w:webHidden/>
              </w:rPr>
              <w:fldChar w:fldCharType="begin"/>
            </w:r>
            <w:r w:rsidR="008947C2" w:rsidRPr="008012F2">
              <w:rPr>
                <w:b/>
                <w:noProof/>
                <w:webHidden/>
              </w:rPr>
              <w:instrText xml:space="preserve"> PAGEREF _Toc534726481 \h </w:instrText>
            </w:r>
            <w:r w:rsidR="008947C2" w:rsidRPr="00444DF6">
              <w:rPr>
                <w:b/>
                <w:noProof/>
                <w:webHidden/>
              </w:rPr>
            </w:r>
            <w:r w:rsidR="008947C2" w:rsidRPr="00444DF6">
              <w:rPr>
                <w:b/>
                <w:noProof/>
                <w:webHidden/>
              </w:rPr>
              <w:fldChar w:fldCharType="separate"/>
            </w:r>
            <w:r w:rsidR="003A1F02">
              <w:rPr>
                <w:b/>
                <w:noProof/>
                <w:webHidden/>
              </w:rPr>
              <w:t>4</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2" w:history="1">
            <w:r w:rsidR="008947C2" w:rsidRPr="008012F2">
              <w:rPr>
                <w:rStyle w:val="Hyperlink"/>
                <w:b/>
                <w:noProof/>
              </w:rPr>
              <w:t>Descrierea activității de implementare a SDL</w:t>
            </w:r>
            <w:r w:rsidR="008947C2" w:rsidRPr="008012F2">
              <w:rPr>
                <w:b/>
                <w:noProof/>
                <w:webHidden/>
              </w:rPr>
              <w:tab/>
            </w:r>
            <w:r w:rsidR="008947C2" w:rsidRPr="00444DF6">
              <w:rPr>
                <w:b/>
                <w:noProof/>
                <w:webHidden/>
              </w:rPr>
              <w:fldChar w:fldCharType="begin"/>
            </w:r>
            <w:r w:rsidR="008947C2" w:rsidRPr="008012F2">
              <w:rPr>
                <w:b/>
                <w:noProof/>
                <w:webHidden/>
              </w:rPr>
              <w:instrText xml:space="preserve"> PAGEREF _Toc534726482 \h </w:instrText>
            </w:r>
            <w:r w:rsidR="008947C2" w:rsidRPr="00444DF6">
              <w:rPr>
                <w:b/>
                <w:noProof/>
                <w:webHidden/>
              </w:rPr>
            </w:r>
            <w:r w:rsidR="008947C2" w:rsidRPr="00444DF6">
              <w:rPr>
                <w:b/>
                <w:noProof/>
                <w:webHidden/>
              </w:rPr>
              <w:fldChar w:fldCharType="separate"/>
            </w:r>
            <w:r w:rsidR="003A1F02">
              <w:rPr>
                <w:b/>
                <w:noProof/>
                <w:webHidden/>
              </w:rPr>
              <w:t>6</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3" w:history="1">
            <w:r w:rsidR="008947C2" w:rsidRPr="008012F2">
              <w:rPr>
                <w:rStyle w:val="Hyperlink"/>
                <w:b/>
                <w:noProof/>
              </w:rPr>
              <w:t>Criterii specifice implementării SDL și funcționării GAL</w:t>
            </w:r>
            <w:r w:rsidR="008947C2" w:rsidRPr="008012F2">
              <w:rPr>
                <w:b/>
                <w:noProof/>
                <w:webHidden/>
              </w:rPr>
              <w:tab/>
            </w:r>
            <w:r w:rsidR="008947C2" w:rsidRPr="00444DF6">
              <w:rPr>
                <w:b/>
                <w:noProof/>
                <w:webHidden/>
              </w:rPr>
              <w:fldChar w:fldCharType="begin"/>
            </w:r>
            <w:r w:rsidR="008947C2" w:rsidRPr="008012F2">
              <w:rPr>
                <w:b/>
                <w:noProof/>
                <w:webHidden/>
              </w:rPr>
              <w:instrText xml:space="preserve"> PAGEREF _Toc534726483 \h </w:instrText>
            </w:r>
            <w:r w:rsidR="008947C2" w:rsidRPr="00444DF6">
              <w:rPr>
                <w:b/>
                <w:noProof/>
                <w:webHidden/>
              </w:rPr>
            </w:r>
            <w:r w:rsidR="008947C2" w:rsidRPr="00444DF6">
              <w:rPr>
                <w:b/>
                <w:noProof/>
                <w:webHidden/>
              </w:rPr>
              <w:fldChar w:fldCharType="separate"/>
            </w:r>
            <w:r w:rsidR="003A1F02">
              <w:rPr>
                <w:b/>
                <w:noProof/>
                <w:webHidden/>
              </w:rPr>
              <w:t>6</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4" w:history="1">
            <w:r w:rsidR="008947C2" w:rsidRPr="008012F2">
              <w:rPr>
                <w:rStyle w:val="Hyperlink"/>
                <w:b/>
                <w:noProof/>
              </w:rPr>
              <w:t>Flux procedural pentru accesarea fondurilor nerambursabile</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_Toc534726484 \h </w:instrText>
            </w:r>
            <w:r w:rsidR="008947C2" w:rsidRPr="00444DF6">
              <w:rPr>
                <w:b/>
                <w:noProof/>
                <w:webHidden/>
              </w:rPr>
            </w:r>
            <w:r w:rsidR="008947C2" w:rsidRPr="00444DF6">
              <w:rPr>
                <w:b/>
                <w:noProof/>
                <w:webHidden/>
              </w:rPr>
              <w:fldChar w:fldCharType="separate"/>
            </w:r>
            <w:r w:rsidR="003A1F02">
              <w:rPr>
                <w:b/>
                <w:noProof/>
                <w:webHidden/>
              </w:rPr>
              <w:t>10</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5" w:history="1">
            <w:r w:rsidR="008947C2" w:rsidRPr="008012F2">
              <w:rPr>
                <w:rStyle w:val="Hyperlink"/>
                <w:b/>
                <w:noProof/>
              </w:rPr>
              <w:t>Elaborarea documentelor de accesare a măsurilor din SDL</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_Toc534726485 \h </w:instrText>
            </w:r>
            <w:r w:rsidR="008947C2" w:rsidRPr="00444DF6">
              <w:rPr>
                <w:b/>
                <w:noProof/>
                <w:webHidden/>
              </w:rPr>
            </w:r>
            <w:r w:rsidR="008947C2" w:rsidRPr="00444DF6">
              <w:rPr>
                <w:b/>
                <w:noProof/>
                <w:webHidden/>
              </w:rPr>
              <w:fldChar w:fldCharType="separate"/>
            </w:r>
            <w:r w:rsidR="003A1F02">
              <w:rPr>
                <w:b/>
                <w:noProof/>
                <w:webHidden/>
              </w:rPr>
              <w:t>11</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6" w:history="1">
            <w:r w:rsidR="008947C2" w:rsidRPr="008012F2">
              <w:rPr>
                <w:rStyle w:val="Hyperlink"/>
                <w:b/>
                <w:noProof/>
              </w:rPr>
              <w:t>Lansarea apelurilor de selecție</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_Toc534726486 \h </w:instrText>
            </w:r>
            <w:r w:rsidR="008947C2" w:rsidRPr="00444DF6">
              <w:rPr>
                <w:b/>
                <w:noProof/>
                <w:webHidden/>
              </w:rPr>
            </w:r>
            <w:r w:rsidR="008947C2" w:rsidRPr="00444DF6">
              <w:rPr>
                <w:b/>
                <w:noProof/>
                <w:webHidden/>
              </w:rPr>
              <w:fldChar w:fldCharType="separate"/>
            </w:r>
            <w:r w:rsidR="003A1F02">
              <w:rPr>
                <w:b/>
                <w:noProof/>
                <w:webHidden/>
              </w:rPr>
              <w:t>12</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7" w:history="1">
            <w:r w:rsidR="008947C2" w:rsidRPr="008012F2">
              <w:rPr>
                <w:rStyle w:val="Hyperlink"/>
                <w:b/>
                <w:noProof/>
              </w:rPr>
              <w:t>Selecția proiectelor</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_Toc534726487 \h </w:instrText>
            </w:r>
            <w:r w:rsidR="008947C2" w:rsidRPr="00444DF6">
              <w:rPr>
                <w:b/>
                <w:noProof/>
                <w:webHidden/>
              </w:rPr>
            </w:r>
            <w:r w:rsidR="008947C2" w:rsidRPr="00444DF6">
              <w:rPr>
                <w:b/>
                <w:noProof/>
                <w:webHidden/>
              </w:rPr>
              <w:fldChar w:fldCharType="separate"/>
            </w:r>
            <w:r w:rsidR="003A1F02">
              <w:rPr>
                <w:b/>
                <w:noProof/>
                <w:webHidden/>
              </w:rPr>
              <w:t>14</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8" w:history="1">
            <w:r w:rsidR="008947C2" w:rsidRPr="008012F2">
              <w:rPr>
                <w:rStyle w:val="Hyperlink"/>
                <w:b/>
                <w:noProof/>
              </w:rPr>
              <w:t>Descrierea activității de monitorizare a SDL</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_Toc534726488 \h </w:instrText>
            </w:r>
            <w:r w:rsidR="008947C2" w:rsidRPr="00444DF6">
              <w:rPr>
                <w:b/>
                <w:noProof/>
                <w:webHidden/>
              </w:rPr>
            </w:r>
            <w:r w:rsidR="008947C2" w:rsidRPr="00444DF6">
              <w:rPr>
                <w:b/>
                <w:noProof/>
                <w:webHidden/>
              </w:rPr>
              <w:fldChar w:fldCharType="separate"/>
            </w:r>
            <w:r w:rsidR="003A1F02">
              <w:rPr>
                <w:b/>
                <w:noProof/>
                <w:webHidden/>
              </w:rPr>
              <w:t>20</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89" w:history="1">
            <w:r w:rsidR="008947C2" w:rsidRPr="008012F2">
              <w:rPr>
                <w:rStyle w:val="Hyperlink"/>
                <w:b/>
                <w:noProof/>
              </w:rPr>
              <w:t>Descrierea activității de evaluare a implementării SDL</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_Toc534726489 \h </w:instrText>
            </w:r>
            <w:r w:rsidR="008947C2" w:rsidRPr="00444DF6">
              <w:rPr>
                <w:b/>
                <w:noProof/>
                <w:webHidden/>
              </w:rPr>
            </w:r>
            <w:r w:rsidR="008947C2" w:rsidRPr="00444DF6">
              <w:rPr>
                <w:b/>
                <w:noProof/>
                <w:webHidden/>
              </w:rPr>
              <w:fldChar w:fldCharType="separate"/>
            </w:r>
            <w:r w:rsidR="003A1F02">
              <w:rPr>
                <w:b/>
                <w:noProof/>
                <w:webHidden/>
              </w:rPr>
              <w:t>21</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90" w:history="1">
            <w:r w:rsidR="008947C2" w:rsidRPr="008012F2">
              <w:rPr>
                <w:rStyle w:val="Hyperlink"/>
                <w:b/>
                <w:noProof/>
              </w:rPr>
              <w:t>Evaluarea performanțelor privind implementarea SDL- Redistribuirea fondurilor aferente Strategiilor de Dezvoltare Locală</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_Toc534726490 \h </w:instrText>
            </w:r>
            <w:r w:rsidR="008947C2" w:rsidRPr="00444DF6">
              <w:rPr>
                <w:b/>
                <w:noProof/>
                <w:webHidden/>
              </w:rPr>
            </w:r>
            <w:r w:rsidR="008947C2" w:rsidRPr="00444DF6">
              <w:rPr>
                <w:b/>
                <w:noProof/>
                <w:webHidden/>
              </w:rPr>
              <w:fldChar w:fldCharType="separate"/>
            </w:r>
            <w:r w:rsidR="003A1F02">
              <w:rPr>
                <w:b/>
                <w:noProof/>
                <w:webHidden/>
              </w:rPr>
              <w:t>22</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91" w:history="1">
            <w:r w:rsidR="008947C2" w:rsidRPr="008012F2">
              <w:rPr>
                <w:rStyle w:val="Hyperlink"/>
                <w:b/>
                <w:noProof/>
              </w:rPr>
              <w:t>Modificarea Strategiilor de Dezvoltare Locală</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_Toc534726491 \h </w:instrText>
            </w:r>
            <w:r w:rsidR="008947C2" w:rsidRPr="00444DF6">
              <w:rPr>
                <w:b/>
                <w:noProof/>
                <w:webHidden/>
              </w:rPr>
            </w:r>
            <w:r w:rsidR="008947C2" w:rsidRPr="00444DF6">
              <w:rPr>
                <w:b/>
                <w:noProof/>
                <w:webHidden/>
              </w:rPr>
              <w:fldChar w:fldCharType="separate"/>
            </w:r>
            <w:r w:rsidR="003A1F02">
              <w:rPr>
                <w:b/>
                <w:noProof/>
                <w:webHidden/>
              </w:rPr>
              <w:t>25</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b/>
              <w:noProof/>
            </w:rPr>
          </w:pPr>
          <w:hyperlink w:anchor="_Toc534726492" w:history="1">
            <w:r w:rsidR="008947C2" w:rsidRPr="008012F2">
              <w:rPr>
                <w:rStyle w:val="Hyperlink"/>
                <w:b/>
                <w:noProof/>
              </w:rPr>
              <w:t>Retragerea autorizațiilor de funcționare</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_Toc534726492 \h </w:instrText>
            </w:r>
            <w:r w:rsidR="008947C2" w:rsidRPr="00444DF6">
              <w:rPr>
                <w:b/>
                <w:noProof/>
                <w:webHidden/>
              </w:rPr>
            </w:r>
            <w:r w:rsidR="008947C2" w:rsidRPr="00444DF6">
              <w:rPr>
                <w:b/>
                <w:noProof/>
                <w:webHidden/>
              </w:rPr>
              <w:fldChar w:fldCharType="separate"/>
            </w:r>
            <w:r w:rsidR="003A1F02">
              <w:rPr>
                <w:b/>
                <w:noProof/>
                <w:webHidden/>
              </w:rPr>
              <w:t>30</w:t>
            </w:r>
            <w:r w:rsidR="008947C2" w:rsidRPr="00444DF6">
              <w:rPr>
                <w:b/>
                <w:noProof/>
                <w:webHidden/>
              </w:rPr>
              <w:fldChar w:fldCharType="end"/>
            </w:r>
          </w:hyperlink>
        </w:p>
        <w:p w:rsidR="008947C2" w:rsidRPr="00444DF6" w:rsidRDefault="00DE14A1">
          <w:pPr>
            <w:pStyle w:val="TOC1"/>
            <w:tabs>
              <w:tab w:val="right" w:leader="dot" w:pos="9062"/>
            </w:tabs>
            <w:rPr>
              <w:rFonts w:eastAsiaTheme="minorEastAsia"/>
              <w:noProof/>
            </w:rPr>
          </w:pPr>
          <w:hyperlink w:anchor="_Toc534726493" w:history="1">
            <w:r w:rsidR="008947C2" w:rsidRPr="00444DF6">
              <w:rPr>
                <w:rStyle w:val="Hyperlink"/>
                <w:rFonts w:eastAsia="Times New Roman"/>
                <w:b/>
                <w:noProof/>
              </w:rPr>
              <w:t>ANEXE</w:t>
            </w:r>
            <w:r w:rsidR="008947C2" w:rsidRPr="008012F2">
              <w:rPr>
                <w:b/>
                <w:noProof/>
                <w:webHidden/>
              </w:rPr>
              <w:tab/>
            </w:r>
            <w:r w:rsidR="001D6807">
              <w:rPr>
                <w:b/>
                <w:noProof/>
                <w:webHidden/>
              </w:rPr>
              <w:t xml:space="preserve"> </w:t>
            </w:r>
            <w:r w:rsidR="008947C2" w:rsidRPr="00444DF6">
              <w:rPr>
                <w:b/>
                <w:noProof/>
                <w:webHidden/>
              </w:rPr>
              <w:fldChar w:fldCharType="begin"/>
            </w:r>
            <w:r w:rsidR="008947C2" w:rsidRPr="008012F2">
              <w:rPr>
                <w:b/>
                <w:noProof/>
                <w:webHidden/>
              </w:rPr>
              <w:instrText xml:space="preserve"> PAGEREF _Toc534726493 \h </w:instrText>
            </w:r>
            <w:r w:rsidR="008947C2" w:rsidRPr="00444DF6">
              <w:rPr>
                <w:b/>
                <w:noProof/>
                <w:webHidden/>
              </w:rPr>
            </w:r>
            <w:r w:rsidR="008947C2" w:rsidRPr="00444DF6">
              <w:rPr>
                <w:b/>
                <w:noProof/>
                <w:webHidden/>
              </w:rPr>
              <w:fldChar w:fldCharType="separate"/>
            </w:r>
            <w:r w:rsidR="003A1F02">
              <w:rPr>
                <w:b/>
                <w:noProof/>
                <w:webHidden/>
              </w:rPr>
              <w:t>32</w:t>
            </w:r>
            <w:r w:rsidR="008947C2" w:rsidRPr="00444DF6">
              <w:rPr>
                <w:b/>
                <w:noProof/>
                <w:webHidden/>
              </w:rPr>
              <w:fldChar w:fldCharType="end"/>
            </w:r>
          </w:hyperlink>
        </w:p>
        <w:p w:rsidR="00DF1C71" w:rsidRPr="00444DF6" w:rsidRDefault="0001649A" w:rsidP="00CE7D4B">
          <w:pPr>
            <w:pStyle w:val="TOC1"/>
            <w:tabs>
              <w:tab w:val="right" w:leader="dot" w:pos="9062"/>
            </w:tabs>
            <w:rPr>
              <w:rFonts w:eastAsiaTheme="minorEastAsia"/>
              <w:noProof/>
            </w:rPr>
          </w:pPr>
          <w:r w:rsidRPr="00444DF6">
            <w:rPr>
              <w:rFonts w:ascii="Trebuchet MS" w:hAnsi="Trebuchet MS"/>
              <w:b/>
              <w:bCs/>
              <w:noProof/>
              <w:sz w:val="56"/>
            </w:rPr>
            <w:fldChar w:fldCharType="end"/>
          </w:r>
        </w:p>
      </w:sdtContent>
    </w:sdt>
    <w:p w:rsidR="00482632" w:rsidRPr="00444DF6" w:rsidRDefault="00482632" w:rsidP="00482632">
      <w:pPr>
        <w:rPr>
          <w:noProof/>
        </w:rPr>
      </w:pPr>
    </w:p>
    <w:p w:rsidR="001B066F" w:rsidRPr="00444DF6" w:rsidRDefault="001B066F" w:rsidP="00482632">
      <w:pPr>
        <w:rPr>
          <w:noProof/>
        </w:rPr>
      </w:pPr>
    </w:p>
    <w:p w:rsidR="00DA44B1" w:rsidRPr="00444DF6" w:rsidRDefault="00DA44B1" w:rsidP="007A51D9">
      <w:pPr>
        <w:pStyle w:val="Heading1"/>
        <w:jc w:val="both"/>
        <w:rPr>
          <w:noProof/>
        </w:rPr>
      </w:pPr>
    </w:p>
    <w:p w:rsidR="00DA44B1" w:rsidRPr="00444DF6" w:rsidRDefault="00DA44B1" w:rsidP="00DA44B1">
      <w:pPr>
        <w:rPr>
          <w:noProof/>
        </w:rPr>
      </w:pPr>
    </w:p>
    <w:p w:rsidR="00DA44B1" w:rsidRPr="00444DF6" w:rsidRDefault="00DA44B1" w:rsidP="00DA44B1">
      <w:pPr>
        <w:rPr>
          <w:noProof/>
        </w:rPr>
      </w:pPr>
    </w:p>
    <w:p w:rsidR="00435422" w:rsidRPr="00444DF6" w:rsidRDefault="00435422" w:rsidP="00DA44B1">
      <w:pPr>
        <w:rPr>
          <w:noProof/>
        </w:rPr>
      </w:pPr>
    </w:p>
    <w:p w:rsidR="00CE7D4B" w:rsidRPr="00444DF6" w:rsidRDefault="00CE7D4B" w:rsidP="00DA44B1">
      <w:pPr>
        <w:rPr>
          <w:noProof/>
        </w:rPr>
      </w:pPr>
    </w:p>
    <w:p w:rsidR="003B3702" w:rsidRPr="003B3702" w:rsidRDefault="003B3702" w:rsidP="003B3702">
      <w:pPr>
        <w:pStyle w:val="Heading1"/>
        <w:spacing w:before="0"/>
        <w:jc w:val="both"/>
        <w:rPr>
          <w:noProof/>
          <w:sz w:val="16"/>
          <w:szCs w:val="16"/>
        </w:rPr>
      </w:pPr>
      <w:bookmarkStart w:id="2" w:name="_Toc534726479"/>
    </w:p>
    <w:p w:rsidR="007A51D9" w:rsidRPr="00444DF6" w:rsidRDefault="003255E3" w:rsidP="003B3702">
      <w:pPr>
        <w:pStyle w:val="Heading1"/>
        <w:spacing w:before="0"/>
        <w:jc w:val="both"/>
        <w:rPr>
          <w:noProof/>
        </w:rPr>
      </w:pPr>
      <w:r w:rsidRPr="00444DF6">
        <w:rPr>
          <w:noProof/>
        </w:rPr>
        <w:t>Scopul Ghidului</w:t>
      </w:r>
      <w:bookmarkEnd w:id="2"/>
    </w:p>
    <w:p w:rsidR="007A51D9" w:rsidRPr="003B3702" w:rsidRDefault="007A51D9" w:rsidP="001D6807">
      <w:pPr>
        <w:spacing w:after="0" w:line="240" w:lineRule="auto"/>
        <w:jc w:val="both"/>
        <w:rPr>
          <w:rFonts w:ascii="Trebuchet MS" w:hAnsi="Trebuchet MS"/>
          <w:noProof/>
          <w:sz w:val="16"/>
          <w:szCs w:val="16"/>
        </w:rPr>
      </w:pPr>
    </w:p>
    <w:p w:rsidR="006D65DD" w:rsidRPr="008012F2" w:rsidRDefault="006D65DD" w:rsidP="001D6807">
      <w:pPr>
        <w:spacing w:after="0" w:line="240" w:lineRule="auto"/>
        <w:jc w:val="both"/>
        <w:rPr>
          <w:rFonts w:ascii="Trebuchet MS" w:hAnsi="Trebuchet MS"/>
          <w:noProof/>
        </w:rPr>
      </w:pPr>
      <w:r w:rsidRPr="008012F2">
        <w:rPr>
          <w:rFonts w:ascii="Trebuchet MS" w:hAnsi="Trebuchet MS"/>
          <w:noProof/>
        </w:rPr>
        <w:t xml:space="preserve">Ghidul </w:t>
      </w:r>
      <w:r w:rsidR="00F94532" w:rsidRPr="008012F2">
        <w:rPr>
          <w:rFonts w:ascii="Trebuchet MS" w:hAnsi="Trebuchet MS"/>
          <w:noProof/>
        </w:rPr>
        <w:t xml:space="preserve">Grupurilor de Acțiune Locală </w:t>
      </w:r>
      <w:r w:rsidRPr="008012F2">
        <w:rPr>
          <w:rFonts w:ascii="Trebuchet MS" w:hAnsi="Trebuchet MS"/>
          <w:noProof/>
        </w:rPr>
        <w:t>pentru implementarea SDL este un material de informare tehnică a Grupurilor de Acțiune Locală</w:t>
      </w:r>
      <w:r w:rsidR="00D2775D" w:rsidRPr="008012F2">
        <w:rPr>
          <w:rFonts w:ascii="Trebuchet MS" w:hAnsi="Trebuchet MS"/>
          <w:noProof/>
        </w:rPr>
        <w:t>, elaborat de Direcția Generală Dezvoltare Rurală – Autoritate</w:t>
      </w:r>
      <w:r w:rsidR="003B3702">
        <w:rPr>
          <w:rFonts w:ascii="Trebuchet MS" w:hAnsi="Trebuchet MS"/>
          <w:noProof/>
        </w:rPr>
        <w:t>a</w:t>
      </w:r>
      <w:r w:rsidR="00D2775D" w:rsidRPr="008012F2">
        <w:rPr>
          <w:rFonts w:ascii="Trebuchet MS" w:hAnsi="Trebuchet MS"/>
          <w:noProof/>
        </w:rPr>
        <w:t xml:space="preserve"> de Management pentru PNDR</w:t>
      </w:r>
      <w:r w:rsidRPr="008012F2">
        <w:rPr>
          <w:rFonts w:ascii="Trebuchet MS" w:hAnsi="Trebuchet MS"/>
          <w:noProof/>
        </w:rPr>
        <w:t xml:space="preserve"> şi constituie un suport informativ pentru implementarea corectă a Strategiilor de Dezvoltare Locală, conform cerinţelor specifice ale Programului Național de Dezvoltare Rurală 2014-2020 și reglementărilor europene.</w:t>
      </w:r>
    </w:p>
    <w:p w:rsidR="006D65DD" w:rsidRPr="008012F2" w:rsidRDefault="006D65DD" w:rsidP="007A51D9">
      <w:pPr>
        <w:spacing w:before="240" w:after="0" w:line="240" w:lineRule="auto"/>
        <w:jc w:val="both"/>
        <w:rPr>
          <w:rFonts w:ascii="Trebuchet MS" w:hAnsi="Trebuchet MS"/>
          <w:noProof/>
        </w:rPr>
      </w:pPr>
      <w:r w:rsidRPr="008012F2">
        <w:rPr>
          <w:rFonts w:ascii="Trebuchet MS" w:hAnsi="Trebuchet MS"/>
          <w:noProof/>
        </w:rPr>
        <w:t xml:space="preserve">Acest document nu este opozabil actelor normative naţionale şi </w:t>
      </w:r>
      <w:r w:rsidR="00140C0C" w:rsidRPr="008012F2">
        <w:rPr>
          <w:rFonts w:ascii="Trebuchet MS" w:hAnsi="Trebuchet MS"/>
          <w:noProof/>
        </w:rPr>
        <w:t>ale Uniunii Europene</w:t>
      </w:r>
      <w:r w:rsidRPr="008012F2">
        <w:rPr>
          <w:rFonts w:ascii="Trebuchet MS" w:hAnsi="Trebuchet MS"/>
          <w:noProof/>
        </w:rPr>
        <w:t>.</w:t>
      </w:r>
    </w:p>
    <w:p w:rsidR="006D65DD" w:rsidRPr="008012F2" w:rsidRDefault="006D65DD" w:rsidP="007A51D9">
      <w:pPr>
        <w:spacing w:before="240" w:after="0" w:line="240" w:lineRule="auto"/>
        <w:jc w:val="both"/>
        <w:rPr>
          <w:rFonts w:ascii="Trebuchet MS" w:hAnsi="Trebuchet MS"/>
          <w:noProof/>
        </w:rPr>
      </w:pPr>
      <w:r w:rsidRPr="008012F2">
        <w:rPr>
          <w:rFonts w:ascii="Trebuchet MS" w:hAnsi="Trebuchet MS"/>
          <w:noProof/>
        </w:rPr>
        <w:t xml:space="preserve">Ghidul </w:t>
      </w:r>
      <w:r w:rsidR="00FE1E50" w:rsidRPr="008012F2">
        <w:rPr>
          <w:rFonts w:ascii="Trebuchet MS" w:hAnsi="Trebuchet MS"/>
          <w:noProof/>
        </w:rPr>
        <w:t xml:space="preserve">Grupurilor de Acțiune Locală </w:t>
      </w:r>
      <w:r w:rsidRPr="008012F2">
        <w:rPr>
          <w:rFonts w:ascii="Trebuchet MS" w:hAnsi="Trebuchet MS"/>
          <w:noProof/>
        </w:rPr>
        <w:t>pentru implementarea SDL prezintă regulile pentru îndeplinirea atribuțiilor obligatorii ale Grupurilor de Acțiune Locală, îndrumări privind monitorizarea, evaluarea și modificarea Strategiilor de Dezvoltare Locală, precum și alte informaţii utile implementării SDL.</w:t>
      </w:r>
    </w:p>
    <w:p w:rsidR="007A51D9" w:rsidRPr="0037364B" w:rsidRDefault="006D65DD" w:rsidP="00482632">
      <w:pPr>
        <w:spacing w:before="240" w:after="0" w:line="240" w:lineRule="auto"/>
        <w:jc w:val="both"/>
        <w:rPr>
          <w:rFonts w:ascii="Trebuchet MS" w:hAnsi="Trebuchet MS"/>
          <w:noProof/>
        </w:rPr>
      </w:pPr>
      <w:r w:rsidRPr="008012F2">
        <w:rPr>
          <w:rFonts w:ascii="Trebuchet MS" w:hAnsi="Trebuchet MS"/>
          <w:noProof/>
        </w:rPr>
        <w:t xml:space="preserve">Ghidul de implementare poate suferi </w:t>
      </w:r>
      <w:r w:rsidR="003F1207" w:rsidRPr="008012F2">
        <w:rPr>
          <w:rFonts w:ascii="Trebuchet MS" w:hAnsi="Trebuchet MS"/>
          <w:noProof/>
        </w:rPr>
        <w:t xml:space="preserve">modificări </w:t>
      </w:r>
      <w:r w:rsidRPr="008012F2">
        <w:rPr>
          <w:rFonts w:ascii="Trebuchet MS" w:hAnsi="Trebuchet MS"/>
          <w:noProof/>
        </w:rPr>
        <w:t xml:space="preserve">ca urmare a actualizărilor legislative naţionale şi </w:t>
      </w:r>
      <w:r w:rsidR="00140C0C" w:rsidRPr="008012F2">
        <w:rPr>
          <w:rFonts w:ascii="Trebuchet MS" w:hAnsi="Trebuchet MS"/>
          <w:noProof/>
        </w:rPr>
        <w:t>ale Uniunii Europene</w:t>
      </w:r>
      <w:r w:rsidRPr="008012F2">
        <w:rPr>
          <w:rFonts w:ascii="Trebuchet MS" w:hAnsi="Trebuchet MS"/>
          <w:noProof/>
        </w:rPr>
        <w:t xml:space="preserve"> sau procedurale – varianta actualizată </w:t>
      </w:r>
      <w:r w:rsidR="00954056" w:rsidRPr="008012F2">
        <w:rPr>
          <w:rFonts w:ascii="Trebuchet MS" w:hAnsi="Trebuchet MS"/>
          <w:noProof/>
        </w:rPr>
        <w:t xml:space="preserve">va fi </w:t>
      </w:r>
      <w:r w:rsidRPr="008012F2">
        <w:rPr>
          <w:rFonts w:ascii="Trebuchet MS" w:hAnsi="Trebuchet MS"/>
          <w:noProof/>
        </w:rPr>
        <w:t>publicată pe p</w:t>
      </w:r>
      <w:r w:rsidR="002653EB" w:rsidRPr="008012F2">
        <w:rPr>
          <w:rFonts w:ascii="Trebuchet MS" w:hAnsi="Trebuchet MS"/>
          <w:noProof/>
        </w:rPr>
        <w:t xml:space="preserve">agina de internet </w:t>
      </w:r>
      <w:hyperlink r:id="rId9" w:history="1">
        <w:r w:rsidR="002653EB" w:rsidRPr="008012F2">
          <w:rPr>
            <w:rStyle w:val="Hyperlink"/>
            <w:rFonts w:ascii="Trebuchet MS" w:hAnsi="Trebuchet MS"/>
            <w:noProof/>
          </w:rPr>
          <w:t>www.madr.ro</w:t>
        </w:r>
      </w:hyperlink>
      <w:r w:rsidR="002653EB" w:rsidRPr="008012F2">
        <w:rPr>
          <w:rFonts w:ascii="Trebuchet MS" w:hAnsi="Trebuchet MS"/>
          <w:noProof/>
        </w:rPr>
        <w:t xml:space="preserve">. </w:t>
      </w:r>
    </w:p>
    <w:p w:rsidR="00482632" w:rsidRPr="003B3702" w:rsidRDefault="00482632" w:rsidP="003B3702">
      <w:pPr>
        <w:spacing w:after="0" w:line="240" w:lineRule="auto"/>
        <w:jc w:val="both"/>
        <w:rPr>
          <w:rFonts w:ascii="Trebuchet MS" w:hAnsi="Trebuchet MS"/>
          <w:noProof/>
          <w:sz w:val="16"/>
          <w:szCs w:val="16"/>
        </w:rPr>
      </w:pPr>
    </w:p>
    <w:p w:rsidR="00FE5FFD" w:rsidRPr="00444DF6" w:rsidRDefault="005577FF" w:rsidP="003B3702">
      <w:pPr>
        <w:pStyle w:val="Heading1"/>
        <w:spacing w:before="120"/>
        <w:jc w:val="both"/>
        <w:rPr>
          <w:noProof/>
        </w:rPr>
      </w:pPr>
      <w:bookmarkStart w:id="3" w:name="_Toc534726480"/>
      <w:r w:rsidRPr="00444DF6">
        <w:rPr>
          <w:noProof/>
        </w:rPr>
        <w:t>Definiții și abrevieri</w:t>
      </w:r>
      <w:bookmarkEnd w:id="3"/>
    </w:p>
    <w:p w:rsidR="007A51D9" w:rsidRPr="008012F2" w:rsidRDefault="007A51D9" w:rsidP="001D6807">
      <w:pPr>
        <w:spacing w:after="0"/>
        <w:rPr>
          <w:rFonts w:ascii="Trebuchet MS" w:hAnsi="Trebuchet MS"/>
          <w:b/>
          <w:noProof/>
          <w:u w:val="single"/>
        </w:rPr>
      </w:pPr>
    </w:p>
    <w:p w:rsidR="002A7936" w:rsidRPr="008012F2" w:rsidRDefault="00FE5FFD" w:rsidP="001D6807">
      <w:pPr>
        <w:spacing w:after="120"/>
        <w:rPr>
          <w:rFonts w:ascii="Trebuchet MS" w:hAnsi="Trebuchet MS"/>
          <w:b/>
          <w:noProof/>
          <w:u w:val="single"/>
        </w:rPr>
      </w:pPr>
      <w:r w:rsidRPr="008012F2">
        <w:rPr>
          <w:rFonts w:ascii="Trebuchet MS" w:hAnsi="Trebuchet MS"/>
          <w:b/>
          <w:noProof/>
          <w:u w:val="single"/>
        </w:rPr>
        <w:t>Definiții</w:t>
      </w:r>
    </w:p>
    <w:p w:rsidR="00154DBD" w:rsidRPr="008012F2" w:rsidRDefault="00841817" w:rsidP="001D6807">
      <w:pPr>
        <w:spacing w:after="120"/>
        <w:jc w:val="both"/>
        <w:rPr>
          <w:rFonts w:ascii="Trebuchet MS" w:hAnsi="Trebuchet MS"/>
          <w:b/>
          <w:noProof/>
        </w:rPr>
      </w:pPr>
      <w:r w:rsidRPr="008012F2">
        <w:rPr>
          <w:rFonts w:ascii="Trebuchet MS" w:hAnsi="Trebuchet MS"/>
          <w:b/>
          <w:noProof/>
        </w:rPr>
        <w:t xml:space="preserve">„animarea” </w:t>
      </w:r>
      <w:r w:rsidRPr="008012F2">
        <w:rPr>
          <w:rFonts w:ascii="Trebuchet MS" w:hAnsi="Trebuchet MS"/>
          <w:noProof/>
        </w:rPr>
        <w:t>presupune acțiuni de diseminare cu privire la implementarea SDL, informări privind lansările de sesiuni proiecte și a condițiilor de accesare, comunicări cu privire la acțiunile implementate de GAL, acțiuni de consultare a publicului interesat privind modificări de SDL, ghiduri, proceduri, etc.</w:t>
      </w:r>
    </w:p>
    <w:p w:rsidR="00FE5FFD" w:rsidRPr="008012F2" w:rsidRDefault="00FE5FFD" w:rsidP="001D6807">
      <w:pPr>
        <w:spacing w:after="120"/>
        <w:jc w:val="both"/>
        <w:rPr>
          <w:rFonts w:ascii="Trebuchet MS" w:hAnsi="Trebuchet MS"/>
          <w:noProof/>
        </w:rPr>
      </w:pPr>
      <w:r w:rsidRPr="008012F2">
        <w:rPr>
          <w:rFonts w:ascii="Trebuchet MS" w:hAnsi="Trebuchet MS"/>
          <w:b/>
          <w:noProof/>
        </w:rPr>
        <w:t>„măsură”</w:t>
      </w:r>
      <w:r w:rsidRPr="008012F2">
        <w:rPr>
          <w:rFonts w:ascii="Trebuchet MS" w:hAnsi="Trebuchet MS"/>
          <w:noProof/>
        </w:rPr>
        <w:t xml:space="preserve"> înseamnă un set de operațiuni care contribuie la realizarea uneia sau mai multora dintre prioritățile Uniunii în materie de dezvoltare rurală;</w:t>
      </w:r>
    </w:p>
    <w:p w:rsidR="00FE5FFD" w:rsidRPr="008012F2" w:rsidRDefault="00FE5FFD" w:rsidP="001D6807">
      <w:pPr>
        <w:spacing w:after="120"/>
        <w:jc w:val="both"/>
        <w:rPr>
          <w:rFonts w:ascii="Trebuchet MS" w:hAnsi="Trebuchet MS"/>
          <w:noProof/>
        </w:rPr>
      </w:pPr>
      <w:r w:rsidRPr="008012F2">
        <w:rPr>
          <w:rFonts w:ascii="Trebuchet MS" w:hAnsi="Trebuchet MS"/>
          <w:b/>
          <w:noProof/>
        </w:rPr>
        <w:t>„rata sprijinului”</w:t>
      </w:r>
      <w:r w:rsidRPr="008012F2">
        <w:rPr>
          <w:rFonts w:ascii="Trebuchet MS" w:hAnsi="Trebuchet MS"/>
          <w:noProof/>
        </w:rPr>
        <w:t xml:space="preserve"> înseamnă rata contribuției publice la o operațiune;</w:t>
      </w:r>
    </w:p>
    <w:p w:rsidR="00FE5FFD" w:rsidRPr="008012F2" w:rsidRDefault="00FE5FFD" w:rsidP="001D6807">
      <w:pPr>
        <w:spacing w:after="120"/>
        <w:jc w:val="both"/>
        <w:rPr>
          <w:rFonts w:ascii="Trebuchet MS" w:hAnsi="Trebuchet MS"/>
          <w:noProof/>
        </w:rPr>
      </w:pPr>
      <w:r w:rsidRPr="008012F2">
        <w:rPr>
          <w:rFonts w:ascii="Trebuchet MS" w:hAnsi="Trebuchet MS"/>
          <w:b/>
          <w:noProof/>
        </w:rPr>
        <w:t>„operațiune”</w:t>
      </w:r>
      <w:r w:rsidRPr="008012F2">
        <w:rPr>
          <w:rFonts w:ascii="Trebuchet MS" w:hAnsi="Trebuchet MS"/>
          <w:noProof/>
        </w:rPr>
        <w:t xml:space="preserve"> înseamnă un proiect, un contract, o acțiune sa</w:t>
      </w:r>
      <w:r w:rsidR="007A51D9" w:rsidRPr="008012F2">
        <w:rPr>
          <w:rFonts w:ascii="Trebuchet MS" w:hAnsi="Trebuchet MS"/>
          <w:noProof/>
        </w:rPr>
        <w:t>u un grup de proiecte selectate</w:t>
      </w:r>
      <w:r w:rsidRPr="008012F2">
        <w:rPr>
          <w:rFonts w:ascii="Trebuchet MS" w:hAnsi="Trebuchet MS"/>
          <w:noProof/>
        </w:rPr>
        <w:t xml:space="preserve">, care contribuie la realizarea obiectivelor unei priorități sau unor priorități aferente; </w:t>
      </w:r>
    </w:p>
    <w:p w:rsidR="00FE5FFD" w:rsidRPr="008012F2" w:rsidRDefault="00FE5FFD" w:rsidP="001D6807">
      <w:pPr>
        <w:spacing w:after="120"/>
        <w:jc w:val="both"/>
        <w:rPr>
          <w:rFonts w:ascii="Trebuchet MS" w:hAnsi="Trebuchet MS"/>
          <w:noProof/>
        </w:rPr>
      </w:pPr>
      <w:r w:rsidRPr="008012F2">
        <w:rPr>
          <w:rFonts w:ascii="Trebuchet MS" w:hAnsi="Trebuchet MS"/>
          <w:b/>
          <w:noProof/>
        </w:rPr>
        <w:t>„beneficiar”</w:t>
      </w:r>
      <w:r w:rsidRPr="008012F2">
        <w:rPr>
          <w:rFonts w:ascii="Trebuchet MS" w:hAnsi="Trebuchet MS"/>
          <w:noProof/>
        </w:rPr>
        <w:t xml:space="preserve"> înseamnă un organism public sau privat care inițiază și implementează operațiunile; </w:t>
      </w:r>
    </w:p>
    <w:p w:rsidR="00FE5FFD" w:rsidRPr="008012F2" w:rsidRDefault="00FE5FFD" w:rsidP="001D6807">
      <w:pPr>
        <w:spacing w:after="120"/>
        <w:jc w:val="both"/>
        <w:rPr>
          <w:rFonts w:ascii="Trebuchet MS" w:hAnsi="Trebuchet MS"/>
          <w:noProof/>
        </w:rPr>
      </w:pPr>
      <w:r w:rsidRPr="008012F2">
        <w:rPr>
          <w:rFonts w:ascii="Trebuchet MS" w:hAnsi="Trebuchet MS"/>
          <w:noProof/>
        </w:rPr>
        <w:t>„</w:t>
      </w:r>
      <w:r w:rsidR="007A51D9" w:rsidRPr="008012F2">
        <w:rPr>
          <w:rFonts w:ascii="Trebuchet MS" w:hAnsi="Trebuchet MS"/>
          <w:b/>
          <w:noProof/>
        </w:rPr>
        <w:t>indicator</w:t>
      </w:r>
      <w:r w:rsidRPr="008012F2">
        <w:rPr>
          <w:rFonts w:ascii="Trebuchet MS" w:hAnsi="Trebuchet MS"/>
          <w:b/>
          <w:noProof/>
        </w:rPr>
        <w:t xml:space="preserve"> specific</w:t>
      </w:r>
      <w:r w:rsidRPr="008012F2">
        <w:rPr>
          <w:rFonts w:ascii="Trebuchet MS" w:hAnsi="Trebuchet MS"/>
          <w:noProof/>
        </w:rPr>
        <w:t xml:space="preserve">” înseamnă rezultatul la care contribuie o prioritate de investiții sau o prioritate a Uniunii într-un context </w:t>
      </w:r>
      <w:r w:rsidR="007A51D9" w:rsidRPr="008012F2">
        <w:rPr>
          <w:rFonts w:ascii="Trebuchet MS" w:hAnsi="Trebuchet MS"/>
          <w:noProof/>
        </w:rPr>
        <w:t>local</w:t>
      </w:r>
      <w:r w:rsidRPr="008012F2">
        <w:rPr>
          <w:rFonts w:ascii="Trebuchet MS" w:hAnsi="Trebuchet MS"/>
          <w:noProof/>
        </w:rPr>
        <w:t xml:space="preserve"> specific prin acțiuni sau măsuri luate în cadrul unei astfel de priorități;</w:t>
      </w:r>
    </w:p>
    <w:p w:rsidR="007A51D9" w:rsidRPr="008012F2" w:rsidRDefault="007A51D9" w:rsidP="001D6807">
      <w:pPr>
        <w:spacing w:after="120"/>
        <w:jc w:val="both"/>
        <w:rPr>
          <w:rFonts w:ascii="Trebuchet MS" w:hAnsi="Trebuchet MS"/>
          <w:noProof/>
        </w:rPr>
      </w:pPr>
      <w:r w:rsidRPr="008012F2">
        <w:rPr>
          <w:rFonts w:ascii="Trebuchet MS" w:hAnsi="Trebuchet MS"/>
          <w:b/>
          <w:noProof/>
        </w:rPr>
        <w:t>„r</w:t>
      </w:r>
      <w:r w:rsidR="00A572C8" w:rsidRPr="008012F2">
        <w:rPr>
          <w:rFonts w:ascii="Trebuchet MS" w:hAnsi="Trebuchet MS"/>
          <w:b/>
          <w:noProof/>
        </w:rPr>
        <w:t xml:space="preserve">ata de eroare a </w:t>
      </w:r>
      <w:r w:rsidR="00D2775D" w:rsidRPr="008012F2">
        <w:rPr>
          <w:rFonts w:ascii="Trebuchet MS" w:hAnsi="Trebuchet MS"/>
          <w:b/>
          <w:noProof/>
        </w:rPr>
        <w:t xml:space="preserve">evaluării </w:t>
      </w:r>
      <w:r w:rsidR="00A572C8" w:rsidRPr="008012F2">
        <w:rPr>
          <w:rFonts w:ascii="Trebuchet MS" w:hAnsi="Trebuchet MS"/>
          <w:b/>
          <w:noProof/>
        </w:rPr>
        <w:t>proiectelor</w:t>
      </w:r>
      <w:r w:rsidRPr="008012F2">
        <w:rPr>
          <w:rFonts w:ascii="Trebuchet MS" w:hAnsi="Trebuchet MS"/>
          <w:b/>
          <w:noProof/>
        </w:rPr>
        <w:t>”</w:t>
      </w:r>
      <w:r w:rsidRPr="008012F2">
        <w:rPr>
          <w:rFonts w:ascii="Trebuchet MS" w:hAnsi="Trebuchet MS"/>
          <w:noProof/>
        </w:rPr>
        <w:t xml:space="preserve"> reprezintă </w:t>
      </w:r>
      <w:r w:rsidR="0064243B" w:rsidRPr="008012F2">
        <w:rPr>
          <w:rFonts w:ascii="Trebuchet MS" w:hAnsi="Trebuchet MS"/>
          <w:noProof/>
        </w:rPr>
        <w:t>diferența dintre nr. proiectelor depuse la AFIR și nr. proiectelor declarate eligibile la AFIR raportată la nr</w:t>
      </w:r>
      <w:r w:rsidR="00140C0C" w:rsidRPr="008012F2">
        <w:rPr>
          <w:rFonts w:ascii="Trebuchet MS" w:hAnsi="Trebuchet MS"/>
          <w:noProof/>
        </w:rPr>
        <w:t>.</w:t>
      </w:r>
      <w:r w:rsidR="0064243B" w:rsidRPr="008012F2">
        <w:rPr>
          <w:rFonts w:ascii="Trebuchet MS" w:hAnsi="Trebuchet MS"/>
          <w:noProof/>
        </w:rPr>
        <w:t xml:space="preserve"> proiectelor depuse la AFIR.</w:t>
      </w:r>
    </w:p>
    <w:p w:rsidR="0084218B" w:rsidRPr="00444DF6" w:rsidRDefault="00B727DD" w:rsidP="001D6807">
      <w:pPr>
        <w:jc w:val="both"/>
        <w:rPr>
          <w:b/>
          <w:bCs/>
          <w:noProof/>
        </w:rPr>
      </w:pPr>
      <w:r w:rsidRPr="008012F2">
        <w:rPr>
          <w:rFonts w:ascii="Trebuchet MS" w:hAnsi="Trebuchet MS"/>
          <w:noProof/>
        </w:rPr>
        <w:t>„</w:t>
      </w:r>
      <w:r w:rsidRPr="001D6807">
        <w:rPr>
          <w:rFonts w:ascii="Trebuchet MS" w:hAnsi="Trebuchet MS"/>
          <w:b/>
          <w:noProof/>
        </w:rPr>
        <w:t>măsură atipică</w:t>
      </w:r>
      <w:r w:rsidRPr="008012F2">
        <w:rPr>
          <w:rFonts w:ascii="Trebuchet MS" w:hAnsi="Trebuchet MS"/>
          <w:b/>
          <w:noProof/>
        </w:rPr>
        <w:t xml:space="preserve">” - </w:t>
      </w:r>
      <w:r w:rsidR="0084218B" w:rsidRPr="001D6807">
        <w:rPr>
          <w:rFonts w:ascii="Trebuchet MS" w:hAnsi="Trebuchet MS"/>
          <w:noProof/>
        </w:rPr>
        <w:t xml:space="preserve">o măsură care nu </w:t>
      </w:r>
      <w:r w:rsidR="008A50DC" w:rsidRPr="001D6807">
        <w:rPr>
          <w:rFonts w:ascii="Trebuchet MS" w:hAnsi="Trebuchet MS"/>
          <w:noProof/>
        </w:rPr>
        <w:t>este</w:t>
      </w:r>
      <w:r w:rsidR="008A50DC" w:rsidRPr="001D6807">
        <w:rPr>
          <w:rFonts w:ascii="Trebuchet MS" w:hAnsi="Trebuchet MS" w:cstheme="minorHAnsi"/>
          <w:noProof/>
        </w:rPr>
        <w:t xml:space="preserve"> similară unei măsuri din PNDR 2014 – 2020; măsurile care nu pot fi </w:t>
      </w:r>
      <w:r w:rsidR="0084218B" w:rsidRPr="001D6807">
        <w:rPr>
          <w:rFonts w:ascii="Trebuchet MS" w:hAnsi="Trebuchet MS"/>
          <w:noProof/>
        </w:rPr>
        <w:t>asimilat</w:t>
      </w:r>
      <w:r w:rsidR="008A50DC" w:rsidRPr="001D6807">
        <w:rPr>
          <w:rFonts w:ascii="Trebuchet MS" w:hAnsi="Trebuchet MS"/>
          <w:noProof/>
        </w:rPr>
        <w:t>e</w:t>
      </w:r>
      <w:r w:rsidR="0084218B" w:rsidRPr="001D6807">
        <w:rPr>
          <w:rFonts w:ascii="Trebuchet MS" w:hAnsi="Trebuchet MS"/>
          <w:noProof/>
        </w:rPr>
        <w:t xml:space="preserve"> niciunui art. din Titlul III: Sprijinul pentru dezvoltarea rurală al Reg. (UE) nr. 1305/2013, po</w:t>
      </w:r>
      <w:r w:rsidR="008A50DC" w:rsidRPr="001D6807">
        <w:rPr>
          <w:rFonts w:ascii="Trebuchet MS" w:hAnsi="Trebuchet MS"/>
          <w:noProof/>
        </w:rPr>
        <w:t>t</w:t>
      </w:r>
      <w:r w:rsidR="0084218B" w:rsidRPr="001D6807">
        <w:rPr>
          <w:rFonts w:ascii="Trebuchet MS" w:hAnsi="Trebuchet MS"/>
          <w:noProof/>
        </w:rPr>
        <w:t xml:space="preserve"> fi inclus</w:t>
      </w:r>
      <w:r w:rsidR="008A50DC" w:rsidRPr="001D6807">
        <w:rPr>
          <w:rFonts w:ascii="Trebuchet MS" w:hAnsi="Trebuchet MS"/>
          <w:noProof/>
        </w:rPr>
        <w:t>e</w:t>
      </w:r>
      <w:r w:rsidR="0084218B" w:rsidRPr="001D6807">
        <w:rPr>
          <w:rFonts w:ascii="Trebuchet MS" w:hAnsi="Trebuchet MS"/>
          <w:noProof/>
        </w:rPr>
        <w:t xml:space="preserve"> în SDL, având încadrarea doar pe domenii de intervenție, priorități și obiective, conform art. 4-5 din Reg. (UE) nr. 1305/2013.</w:t>
      </w:r>
      <w:r w:rsidR="0084218B" w:rsidRPr="00444DF6">
        <w:rPr>
          <w:noProof/>
        </w:rPr>
        <w:t xml:space="preserve"> </w:t>
      </w:r>
    </w:p>
    <w:p w:rsidR="00B727DD" w:rsidRPr="008012F2" w:rsidRDefault="00B727DD" w:rsidP="0064243B">
      <w:pPr>
        <w:jc w:val="both"/>
        <w:rPr>
          <w:rFonts w:ascii="Trebuchet MS" w:hAnsi="Trebuchet MS"/>
          <w:noProof/>
        </w:rPr>
      </w:pPr>
    </w:p>
    <w:p w:rsidR="00FE5FFD" w:rsidRPr="008012F2" w:rsidRDefault="00FE5FFD" w:rsidP="002A7936">
      <w:pPr>
        <w:spacing w:after="0" w:line="360" w:lineRule="auto"/>
        <w:jc w:val="both"/>
        <w:rPr>
          <w:rFonts w:ascii="Trebuchet MS" w:eastAsia="SimSun" w:hAnsi="Trebuchet MS" w:cs="Times New Roman"/>
          <w:b/>
          <w:bCs/>
          <w:noProof/>
          <w:u w:val="single"/>
        </w:rPr>
      </w:pPr>
      <w:r w:rsidRPr="0037364B">
        <w:rPr>
          <w:rFonts w:ascii="Trebuchet MS" w:eastAsia="SimSun" w:hAnsi="Trebuchet MS" w:cs="Times New Roman"/>
          <w:b/>
          <w:bCs/>
          <w:noProof/>
          <w:u w:val="single"/>
        </w:rPr>
        <w:t>Abrevieri</w:t>
      </w:r>
    </w:p>
    <w:p w:rsidR="007A51D9" w:rsidRPr="008012F2" w:rsidRDefault="007A51D9" w:rsidP="001D6807">
      <w:pPr>
        <w:spacing w:after="0" w:line="360" w:lineRule="auto"/>
        <w:jc w:val="both"/>
        <w:rPr>
          <w:rFonts w:ascii="Trebuchet MS" w:eastAsia="SimSun" w:hAnsi="Trebuchet MS" w:cs="Times New Roman"/>
          <w:b/>
          <w:bCs/>
          <w:noProof/>
          <w:u w:val="single"/>
        </w:rPr>
      </w:pPr>
    </w:p>
    <w:p w:rsidR="00E93F11"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 xml:space="preserve">AFIR </w:t>
      </w:r>
      <w:r w:rsidRPr="008012F2">
        <w:rPr>
          <w:rFonts w:ascii="Trebuchet MS" w:eastAsia="SimSun" w:hAnsi="Trebuchet MS" w:cs="Times New Roman"/>
          <w:noProof/>
        </w:rPr>
        <w:t>– Agenţia pentru Finanțarea Investițiilor Rurale</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 xml:space="preserve">CDRJ </w:t>
      </w:r>
      <w:r w:rsidRPr="008012F2">
        <w:rPr>
          <w:rFonts w:ascii="Trebuchet MS" w:eastAsia="SimSun" w:hAnsi="Trebuchet MS" w:cs="Times New Roman"/>
          <w:noProof/>
        </w:rPr>
        <w:t>– Compartiment de Dezvoltare Rurală Județean</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noProof/>
        </w:rPr>
        <w:t>CS –</w:t>
      </w:r>
      <w:r w:rsidRPr="008012F2">
        <w:rPr>
          <w:rFonts w:ascii="Trebuchet MS" w:eastAsia="SimSun" w:hAnsi="Trebuchet MS" w:cs="Times New Roman"/>
          <w:noProof/>
        </w:rPr>
        <w:t xml:space="preserve"> Comitet de selecție</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DGDR AM PNDR</w:t>
      </w:r>
      <w:r w:rsidRPr="008012F2">
        <w:rPr>
          <w:rFonts w:ascii="Trebuchet MS" w:eastAsia="SimSun" w:hAnsi="Trebuchet MS" w:cs="Times New Roman"/>
          <w:noProof/>
        </w:rPr>
        <w:t xml:space="preserve"> – Direcţia Generală Dezvoltare Rurală - Autoritate de Management pentru Programul Naţional de Dezvoltare Rurală</w:t>
      </w:r>
    </w:p>
    <w:p w:rsidR="002A7936" w:rsidRPr="008012F2" w:rsidRDefault="002A7936" w:rsidP="002A7936">
      <w:pPr>
        <w:spacing w:after="0" w:line="360" w:lineRule="auto"/>
        <w:jc w:val="both"/>
        <w:rPr>
          <w:rFonts w:ascii="Trebuchet MS" w:eastAsia="Calibri" w:hAnsi="Trebuchet MS" w:cs="Times New Roman"/>
          <w:noProof/>
          <w:color w:val="000000"/>
        </w:rPr>
      </w:pPr>
      <w:r w:rsidRPr="008012F2">
        <w:rPr>
          <w:rFonts w:ascii="Trebuchet MS" w:eastAsia="Calibri" w:hAnsi="Trebuchet MS" w:cs="Times New Roman"/>
          <w:b/>
          <w:noProof/>
          <w:color w:val="000000"/>
        </w:rPr>
        <w:t>DI</w:t>
      </w:r>
      <w:r w:rsidRPr="008012F2">
        <w:rPr>
          <w:rFonts w:ascii="Trebuchet MS" w:eastAsia="Calibri" w:hAnsi="Trebuchet MS" w:cs="Times New Roman"/>
          <w:noProof/>
          <w:color w:val="000000"/>
        </w:rPr>
        <w:t xml:space="preserve"> – Domeniu de intervenție</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FEADR</w:t>
      </w:r>
      <w:r w:rsidRPr="008012F2">
        <w:rPr>
          <w:rFonts w:ascii="Trebuchet MS" w:eastAsia="SimSun" w:hAnsi="Trebuchet MS" w:cs="Times New Roman"/>
          <w:noProof/>
        </w:rPr>
        <w:t xml:space="preserve"> - Fondul European Agricol pentru Dezvoltare Rurală</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GAL</w:t>
      </w:r>
      <w:r w:rsidRPr="008012F2">
        <w:rPr>
          <w:rFonts w:ascii="Trebuchet MS" w:eastAsia="SimSun" w:hAnsi="Trebuchet MS" w:cs="Times New Roman"/>
          <w:noProof/>
        </w:rPr>
        <w:t xml:space="preserve"> -  Grup de Acţiune Locală</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MADR</w:t>
      </w:r>
      <w:r w:rsidRPr="008012F2">
        <w:rPr>
          <w:rFonts w:ascii="Trebuchet MS" w:eastAsia="SimSun" w:hAnsi="Trebuchet MS" w:cs="Times New Roman"/>
          <w:noProof/>
        </w:rPr>
        <w:t xml:space="preserve"> – Ministerul Agriculturii şi Dezvoltării Rurale</w:t>
      </w:r>
    </w:p>
    <w:p w:rsidR="00954056" w:rsidRPr="008012F2" w:rsidRDefault="0095405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noProof/>
        </w:rPr>
        <w:t>OJFIR</w:t>
      </w:r>
      <w:r w:rsidRPr="008012F2">
        <w:rPr>
          <w:rFonts w:ascii="Trebuchet MS" w:eastAsia="SimSun" w:hAnsi="Trebuchet MS" w:cs="Times New Roman"/>
          <w:noProof/>
        </w:rPr>
        <w:t xml:space="preserve"> – Oficiul Județean pentru Finanțarea Investițiilor Rurale</w:t>
      </w:r>
    </w:p>
    <w:p w:rsidR="002A7936" w:rsidRPr="008012F2" w:rsidRDefault="002A7936" w:rsidP="002A7936">
      <w:pPr>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 xml:space="preserve">PNDR </w:t>
      </w:r>
      <w:r w:rsidRPr="008012F2">
        <w:rPr>
          <w:rFonts w:ascii="Trebuchet MS" w:eastAsia="SimSun" w:hAnsi="Trebuchet MS" w:cs="Times New Roman"/>
          <w:noProof/>
        </w:rPr>
        <w:t>- Programul Naţional de Dezvoltare Rurală 2014-2020</w:t>
      </w:r>
    </w:p>
    <w:p w:rsidR="00AC00C9" w:rsidRPr="008012F2" w:rsidRDefault="00AC00C9" w:rsidP="002A7936">
      <w:pPr>
        <w:spacing w:after="0" w:line="360" w:lineRule="auto"/>
        <w:jc w:val="both"/>
        <w:rPr>
          <w:rFonts w:ascii="Trebuchet MS" w:eastAsia="SimSun" w:hAnsi="Trebuchet MS" w:cs="Times New Roman"/>
          <w:bCs/>
          <w:noProof/>
        </w:rPr>
      </w:pPr>
      <w:r w:rsidRPr="008012F2">
        <w:rPr>
          <w:rFonts w:ascii="Trebuchet MS" w:eastAsia="SimSun" w:hAnsi="Trebuchet MS" w:cs="Times New Roman"/>
          <w:b/>
          <w:bCs/>
          <w:noProof/>
        </w:rPr>
        <w:t xml:space="preserve">RNDR </w:t>
      </w:r>
      <w:r w:rsidRPr="008012F2">
        <w:rPr>
          <w:rFonts w:ascii="Trebuchet MS" w:eastAsia="SimSun" w:hAnsi="Trebuchet MS" w:cs="Times New Roman"/>
          <w:bCs/>
          <w:noProof/>
        </w:rPr>
        <w:t>– Rețeaua Națională de Dezvoltare Rurală</w:t>
      </w:r>
    </w:p>
    <w:p w:rsidR="002A7936" w:rsidRPr="008012F2" w:rsidRDefault="002A7936" w:rsidP="002A7936">
      <w:pPr>
        <w:spacing w:after="0" w:line="360" w:lineRule="auto"/>
        <w:jc w:val="both"/>
        <w:rPr>
          <w:rFonts w:ascii="Trebuchet MS" w:eastAsia="SimSun" w:hAnsi="Trebuchet MS" w:cs="Times New Roman"/>
          <w:b/>
          <w:bCs/>
          <w:noProof/>
        </w:rPr>
      </w:pPr>
      <w:r w:rsidRPr="008012F2">
        <w:rPr>
          <w:rFonts w:ascii="Trebuchet MS" w:eastAsia="SimSun" w:hAnsi="Trebuchet MS" w:cs="Times New Roman"/>
          <w:b/>
          <w:bCs/>
          <w:noProof/>
        </w:rPr>
        <w:t>SLIN</w:t>
      </w:r>
      <w:r w:rsidRPr="008012F2">
        <w:rPr>
          <w:rFonts w:ascii="Trebuchet MS" w:eastAsia="SimSun" w:hAnsi="Trebuchet MS" w:cs="Times New Roman"/>
          <w:noProof/>
        </w:rPr>
        <w:t xml:space="preserve"> – Serviciul LEADER şi Investiții Nonagricole</w:t>
      </w:r>
    </w:p>
    <w:p w:rsidR="00FE5FFD" w:rsidRPr="008012F2" w:rsidRDefault="002A7936" w:rsidP="00FE5FFD">
      <w:pPr>
        <w:tabs>
          <w:tab w:val="center" w:pos="4536"/>
        </w:tabs>
        <w:spacing w:after="0" w:line="360" w:lineRule="auto"/>
        <w:jc w:val="both"/>
        <w:rPr>
          <w:rFonts w:ascii="Trebuchet MS" w:eastAsia="SimSun" w:hAnsi="Trebuchet MS" w:cs="Times New Roman"/>
          <w:noProof/>
        </w:rPr>
      </w:pPr>
      <w:r w:rsidRPr="008012F2">
        <w:rPr>
          <w:rFonts w:ascii="Trebuchet MS" w:eastAsia="SimSun" w:hAnsi="Trebuchet MS" w:cs="Times New Roman"/>
          <w:b/>
          <w:bCs/>
          <w:noProof/>
        </w:rPr>
        <w:t xml:space="preserve">SDL </w:t>
      </w:r>
      <w:r w:rsidRPr="008012F2">
        <w:rPr>
          <w:rFonts w:ascii="Trebuchet MS" w:eastAsia="SimSun" w:hAnsi="Trebuchet MS" w:cs="Times New Roman"/>
          <w:noProof/>
        </w:rPr>
        <w:t>- Strategie de Dezvoltare Locală</w:t>
      </w:r>
      <w:r w:rsidR="002653EB" w:rsidRPr="008012F2">
        <w:rPr>
          <w:rFonts w:ascii="Trebuchet MS" w:eastAsia="SimSun" w:hAnsi="Trebuchet MS" w:cs="Times New Roman"/>
          <w:noProof/>
        </w:rPr>
        <w:tab/>
      </w:r>
    </w:p>
    <w:p w:rsidR="007A51D9" w:rsidRPr="008012F2" w:rsidRDefault="007A51D9" w:rsidP="00FE5FFD">
      <w:pPr>
        <w:tabs>
          <w:tab w:val="center" w:pos="4536"/>
        </w:tabs>
        <w:spacing w:after="0" w:line="360" w:lineRule="auto"/>
        <w:jc w:val="both"/>
        <w:rPr>
          <w:rFonts w:ascii="Trebuchet MS" w:eastAsia="SimSun" w:hAnsi="Trebuchet MS" w:cs="Times New Roman"/>
          <w:noProof/>
        </w:rPr>
      </w:pPr>
    </w:p>
    <w:p w:rsidR="005577FF" w:rsidRPr="008012F2" w:rsidRDefault="005577FF" w:rsidP="00EF6E15">
      <w:pPr>
        <w:pStyle w:val="Heading1"/>
        <w:jc w:val="both"/>
        <w:rPr>
          <w:noProof/>
        </w:rPr>
      </w:pPr>
      <w:bookmarkStart w:id="4" w:name="_Toc534726481"/>
      <w:r w:rsidRPr="008012F2">
        <w:rPr>
          <w:noProof/>
        </w:rPr>
        <w:t>Referințe legislative</w:t>
      </w:r>
      <w:bookmarkEnd w:id="4"/>
    </w:p>
    <w:p w:rsidR="007A51D9" w:rsidRPr="00444DF6" w:rsidRDefault="007A51D9" w:rsidP="007A51D9">
      <w:pPr>
        <w:rPr>
          <w:noProof/>
        </w:rPr>
      </w:pPr>
    </w:p>
    <w:p w:rsidR="002A7936" w:rsidRPr="008012F2" w:rsidRDefault="002A7936" w:rsidP="002A7936">
      <w:pPr>
        <w:rPr>
          <w:rFonts w:ascii="Trebuchet MS" w:hAnsi="Trebuchet MS"/>
          <w:b/>
          <w:noProof/>
          <w:sz w:val="24"/>
        </w:rPr>
      </w:pPr>
      <w:r w:rsidRPr="008012F2">
        <w:rPr>
          <w:rFonts w:ascii="Trebuchet MS" w:hAnsi="Trebuchet MS"/>
          <w:b/>
          <w:noProof/>
          <w:sz w:val="24"/>
        </w:rPr>
        <w:t>Legislaţia europeană:</w:t>
      </w:r>
    </w:p>
    <w:p w:rsidR="002A7936" w:rsidRPr="008012F2" w:rsidRDefault="002A7936" w:rsidP="002A7936">
      <w:pPr>
        <w:numPr>
          <w:ilvl w:val="0"/>
          <w:numId w:val="36"/>
        </w:numPr>
        <w:spacing w:after="0" w:line="240" w:lineRule="auto"/>
        <w:contextualSpacing/>
        <w:jc w:val="both"/>
        <w:rPr>
          <w:rFonts w:ascii="Trebuchet MS" w:eastAsia="SimSun" w:hAnsi="Trebuchet MS" w:cs="Arial"/>
          <w:noProof/>
        </w:rPr>
      </w:pPr>
      <w:r w:rsidRPr="008012F2">
        <w:rPr>
          <w:rFonts w:ascii="Trebuchet MS" w:eastAsia="SimSun" w:hAnsi="Trebuchet MS" w:cs="Arial"/>
          <w:noProof/>
        </w:rPr>
        <w:t xml:space="preserve">Regulamentul (UE) nr. 1303/2013 al </w:t>
      </w:r>
      <w:r w:rsidRPr="008012F2">
        <w:rPr>
          <w:rFonts w:ascii="Trebuchet MS" w:eastAsia="SimSun" w:hAnsi="Trebuchet MS" w:cs="Arial"/>
          <w:bCs/>
          <w:noProof/>
        </w:rPr>
        <w:t>Parlamentului European</w:t>
      </w:r>
      <w:r w:rsidRPr="008012F2">
        <w:rPr>
          <w:rFonts w:ascii="Trebuchet MS" w:eastAsia="SimSun" w:hAnsi="Trebuchet MS" w:cs="Arial"/>
          <w:b/>
          <w:noProof/>
        </w:rPr>
        <w:t xml:space="preserve"> </w:t>
      </w:r>
      <w:r w:rsidRPr="008012F2">
        <w:rPr>
          <w:rFonts w:ascii="Trebuchet MS" w:eastAsia="SimSun" w:hAnsi="Trebuchet MS" w:cs="Arial"/>
          <w:noProof/>
        </w:rPr>
        <w:t>şi</w:t>
      </w:r>
      <w:r w:rsidRPr="008012F2">
        <w:rPr>
          <w:rFonts w:ascii="Trebuchet MS" w:eastAsia="SimSun" w:hAnsi="Trebuchet MS" w:cs="Arial"/>
          <w:b/>
          <w:noProof/>
        </w:rPr>
        <w:t xml:space="preserve"> </w:t>
      </w:r>
      <w:r w:rsidRPr="008012F2">
        <w:rPr>
          <w:rFonts w:ascii="Trebuchet MS" w:eastAsia="SimSun" w:hAnsi="Trebuchet MS" w:cs="Arial"/>
          <w:noProof/>
        </w:rPr>
        <w:t xml:space="preserve">al </w:t>
      </w:r>
      <w:r w:rsidRPr="008012F2">
        <w:rPr>
          <w:rFonts w:ascii="Trebuchet MS" w:eastAsia="SimSun" w:hAnsi="Trebuchet MS" w:cs="Arial"/>
          <w:bCs/>
          <w:noProof/>
        </w:rPr>
        <w:t xml:space="preserve">Consiliului Uniunii Europene </w:t>
      </w:r>
      <w:r w:rsidRPr="008012F2">
        <w:rPr>
          <w:rFonts w:ascii="Trebuchet MS" w:eastAsia="SimSun" w:hAnsi="Trebuchet MS" w:cs="Arial"/>
          <w:noProof/>
        </w:rPr>
        <w:t>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și completările ulterioare;</w:t>
      </w:r>
    </w:p>
    <w:p w:rsidR="002A7936" w:rsidRPr="008012F2" w:rsidRDefault="002A7936" w:rsidP="002A7936">
      <w:pPr>
        <w:numPr>
          <w:ilvl w:val="0"/>
          <w:numId w:val="36"/>
        </w:numPr>
        <w:spacing w:after="0" w:line="240" w:lineRule="auto"/>
        <w:contextualSpacing/>
        <w:jc w:val="both"/>
        <w:rPr>
          <w:rFonts w:ascii="Trebuchet MS" w:eastAsia="SimSun" w:hAnsi="Trebuchet MS" w:cs="Arial"/>
          <w:noProof/>
        </w:rPr>
      </w:pPr>
      <w:r w:rsidRPr="008012F2">
        <w:rPr>
          <w:rFonts w:ascii="Trebuchet MS" w:eastAsia="SimSun" w:hAnsi="Trebuchet MS" w:cs="Arial"/>
          <w:noProof/>
        </w:rPr>
        <w:t xml:space="preserve">Regulamentul (UE) nr. 1305/2013 al </w:t>
      </w:r>
      <w:r w:rsidRPr="008012F2">
        <w:rPr>
          <w:rFonts w:ascii="Trebuchet MS" w:eastAsia="SimSun" w:hAnsi="Trebuchet MS" w:cs="Arial"/>
          <w:bCs/>
          <w:noProof/>
        </w:rPr>
        <w:t>Parlamentului European</w:t>
      </w:r>
      <w:r w:rsidRPr="008012F2">
        <w:rPr>
          <w:rFonts w:ascii="Trebuchet MS" w:eastAsia="SimSun" w:hAnsi="Trebuchet MS" w:cs="Arial"/>
          <w:b/>
          <w:noProof/>
        </w:rPr>
        <w:t xml:space="preserve"> </w:t>
      </w:r>
      <w:r w:rsidRPr="008012F2">
        <w:rPr>
          <w:rFonts w:ascii="Trebuchet MS" w:eastAsia="SimSun" w:hAnsi="Trebuchet MS" w:cs="Arial"/>
          <w:noProof/>
        </w:rPr>
        <w:t>şi</w:t>
      </w:r>
      <w:r w:rsidRPr="008012F2">
        <w:rPr>
          <w:rFonts w:ascii="Trebuchet MS" w:eastAsia="SimSun" w:hAnsi="Trebuchet MS" w:cs="Arial"/>
          <w:b/>
          <w:noProof/>
        </w:rPr>
        <w:t xml:space="preserve"> </w:t>
      </w:r>
      <w:r w:rsidRPr="008012F2">
        <w:rPr>
          <w:rFonts w:ascii="Trebuchet MS" w:eastAsia="SimSun" w:hAnsi="Trebuchet MS" w:cs="Arial"/>
          <w:noProof/>
        </w:rPr>
        <w:t xml:space="preserve">al </w:t>
      </w:r>
      <w:r w:rsidRPr="008012F2">
        <w:rPr>
          <w:rFonts w:ascii="Trebuchet MS" w:eastAsia="SimSun" w:hAnsi="Trebuchet MS" w:cs="Arial"/>
          <w:bCs/>
          <w:noProof/>
        </w:rPr>
        <w:t>Consiliului Uniunii Europene</w:t>
      </w:r>
      <w:r w:rsidRPr="008012F2">
        <w:rPr>
          <w:rFonts w:ascii="Trebuchet MS" w:eastAsia="SimSun" w:hAnsi="Trebuchet MS" w:cs="Arial"/>
          <w:noProof/>
        </w:rPr>
        <w:t xml:space="preserve"> din 17 decembrie 2013 privind sprijinul pentru dezvoltare rurală acordat din Fondul european agricol pentru dezvoltare rurală (FEADR) şi de abrogare a Regulamentului (CE) nr. 1698/2005 al Consiliului, cu modificările și completările ulterioare;</w:t>
      </w:r>
    </w:p>
    <w:p w:rsidR="00954056" w:rsidRPr="008012F2" w:rsidRDefault="00954056" w:rsidP="001255AB">
      <w:pPr>
        <w:pStyle w:val="ListParagraph"/>
        <w:numPr>
          <w:ilvl w:val="0"/>
          <w:numId w:val="36"/>
        </w:numPr>
        <w:jc w:val="both"/>
        <w:rPr>
          <w:rFonts w:ascii="Trebuchet MS" w:hAnsi="Trebuchet MS" w:cs="Arial"/>
          <w:noProof/>
          <w:lang w:val="ro-RO"/>
        </w:rPr>
      </w:pPr>
      <w:r w:rsidRPr="008012F2">
        <w:rPr>
          <w:rFonts w:ascii="Trebuchet MS" w:hAnsi="Trebuchet MS" w:cs="Arial"/>
          <w:noProof/>
          <w:lang w:val="ro-RO"/>
        </w:rPr>
        <w:t>Regulamentul (UE) nr. 1407/2013 al Comisiei Europene din 18 decembrie 2013 privind aplicarea articolelor 107 şi 108 din Tratatul privind funcţionarea Uniunii Europene ajutoarelor de minimis;</w:t>
      </w:r>
    </w:p>
    <w:p w:rsidR="0028442C" w:rsidRDefault="0028442C" w:rsidP="003A416C">
      <w:pPr>
        <w:pStyle w:val="ListParagraph"/>
        <w:jc w:val="both"/>
        <w:rPr>
          <w:rFonts w:ascii="Trebuchet MS" w:hAnsi="Trebuchet MS" w:cs="Arial"/>
          <w:noProof/>
          <w:lang w:val="ro-RO"/>
        </w:rPr>
      </w:pPr>
    </w:p>
    <w:p w:rsidR="0028442C" w:rsidRDefault="0028442C" w:rsidP="0028442C">
      <w:pPr>
        <w:pStyle w:val="ListParagraph"/>
        <w:jc w:val="both"/>
        <w:rPr>
          <w:rFonts w:ascii="Trebuchet MS" w:hAnsi="Trebuchet MS" w:cs="Arial"/>
          <w:noProof/>
          <w:lang w:val="ro-RO"/>
        </w:rPr>
      </w:pPr>
    </w:p>
    <w:p w:rsidR="007A51D9" w:rsidRPr="008012F2" w:rsidRDefault="002A7936" w:rsidP="001255AB">
      <w:pPr>
        <w:pStyle w:val="ListParagraph"/>
        <w:numPr>
          <w:ilvl w:val="0"/>
          <w:numId w:val="36"/>
        </w:numPr>
        <w:jc w:val="both"/>
        <w:rPr>
          <w:rFonts w:ascii="Trebuchet MS" w:hAnsi="Trebuchet MS" w:cs="Arial"/>
          <w:noProof/>
          <w:lang w:val="ro-RO"/>
        </w:rPr>
      </w:pPr>
      <w:r w:rsidRPr="008012F2">
        <w:rPr>
          <w:rFonts w:ascii="Trebuchet MS" w:hAnsi="Trebuchet MS" w:cs="Arial"/>
          <w:noProof/>
          <w:lang w:val="ro-RO"/>
        </w:rPr>
        <w:t>Regulamentul de punere în aplicare (UE) nr. 808/2014 al Comisiei Europene din 17 iulie 2014 de stabilire a normelor de aplicare a Regulamentului (UE) nr. 1305/2013 al Parlamentului European şi al Consiliului privind sprijinul pentru dezvoltare rurală acordat din Fondul european agricol pentru dezvoltare rurală (FEADR)</w:t>
      </w:r>
      <w:r w:rsidR="0028442C" w:rsidRPr="008012F2">
        <w:rPr>
          <w:rFonts w:ascii="Trebuchet MS" w:hAnsi="Trebuchet MS" w:cs="Arial"/>
          <w:noProof/>
        </w:rPr>
        <w:t>, cu modificările și completările ulterioare</w:t>
      </w:r>
      <w:r w:rsidRPr="008012F2">
        <w:rPr>
          <w:rFonts w:ascii="Trebuchet MS" w:hAnsi="Trebuchet MS" w:cs="Arial"/>
          <w:noProof/>
          <w:lang w:val="ro-RO"/>
        </w:rPr>
        <w:t>;</w:t>
      </w:r>
    </w:p>
    <w:p w:rsidR="002A7936" w:rsidRPr="008012F2" w:rsidRDefault="002A7936" w:rsidP="001D6807">
      <w:pPr>
        <w:pStyle w:val="ListParagraph"/>
        <w:numPr>
          <w:ilvl w:val="0"/>
          <w:numId w:val="36"/>
        </w:numPr>
        <w:spacing w:after="120"/>
        <w:jc w:val="both"/>
        <w:rPr>
          <w:rFonts w:ascii="Trebuchet MS" w:hAnsi="Trebuchet MS" w:cs="Arial"/>
          <w:noProof/>
          <w:lang w:val="ro-RO"/>
        </w:rPr>
      </w:pPr>
      <w:r w:rsidRPr="008012F2">
        <w:rPr>
          <w:rFonts w:ascii="Trebuchet MS" w:hAnsi="Trebuchet MS" w:cs="Arial"/>
          <w:noProof/>
          <w:lang w:val="ro-RO"/>
        </w:rPr>
        <w:t>Regulamentul de punere în aplicare (UE) nr. 215/2014 al Comisiei Europene din 7 martie 2014 de stabilire a normelor de aplicare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în ceea ce priveşte metodologiile privind sprijinul pentru obiectivele legate de schimbările climatice, stabilirea obiectivelor de etapă şi a ţintelor în cadrul de performanţă şi nomenclatura categoriilor de intervenţie pentru fondurile structurale şi de investiţii europene</w:t>
      </w:r>
      <w:r w:rsidR="0028442C" w:rsidRPr="008012F2">
        <w:rPr>
          <w:rFonts w:ascii="Trebuchet MS" w:hAnsi="Trebuchet MS" w:cs="Arial"/>
          <w:noProof/>
        </w:rPr>
        <w:t>, cu modificările ulterioare</w:t>
      </w:r>
      <w:r w:rsidR="00EE2D71" w:rsidRPr="008012F2">
        <w:rPr>
          <w:rFonts w:ascii="Trebuchet MS" w:hAnsi="Trebuchet MS" w:cs="Arial"/>
          <w:noProof/>
          <w:lang w:val="ro-RO"/>
        </w:rPr>
        <w:t>.</w:t>
      </w:r>
    </w:p>
    <w:p w:rsidR="002A7936" w:rsidRPr="008012F2" w:rsidRDefault="002A7936" w:rsidP="001D6807">
      <w:pPr>
        <w:keepNext/>
        <w:keepLines/>
        <w:spacing w:after="0" w:line="240" w:lineRule="auto"/>
        <w:jc w:val="both"/>
        <w:outlineLvl w:val="0"/>
        <w:rPr>
          <w:rFonts w:ascii="Trebuchet MS" w:eastAsia="SimSun" w:hAnsi="Trebuchet MS" w:cs="Arial"/>
          <w:noProof/>
        </w:rPr>
      </w:pPr>
    </w:p>
    <w:p w:rsidR="002A7936" w:rsidRPr="008012F2" w:rsidRDefault="002A7936" w:rsidP="002A7936">
      <w:pPr>
        <w:rPr>
          <w:rFonts w:ascii="Trebuchet MS" w:eastAsia="SimSun" w:hAnsi="Trebuchet MS" w:cs="Arial"/>
          <w:b/>
          <w:noProof/>
          <w:sz w:val="24"/>
        </w:rPr>
      </w:pPr>
      <w:r w:rsidRPr="008012F2">
        <w:rPr>
          <w:rFonts w:ascii="Trebuchet MS" w:eastAsia="SimSun" w:hAnsi="Trebuchet MS" w:cs="Arial"/>
          <w:b/>
          <w:noProof/>
          <w:sz w:val="24"/>
        </w:rPr>
        <w:t>Legislaţia naţională:</w:t>
      </w:r>
    </w:p>
    <w:p w:rsidR="00221260" w:rsidRDefault="003A416C" w:rsidP="002A7936">
      <w:pPr>
        <w:numPr>
          <w:ilvl w:val="0"/>
          <w:numId w:val="38"/>
        </w:numPr>
        <w:spacing w:after="0" w:line="240" w:lineRule="auto"/>
        <w:contextualSpacing/>
        <w:jc w:val="both"/>
        <w:rPr>
          <w:rFonts w:ascii="Trebuchet MS" w:eastAsia="SimSun" w:hAnsi="Trebuchet MS" w:cs="Arial"/>
          <w:noProof/>
        </w:rPr>
      </w:pPr>
      <w:r w:rsidRPr="00E47964">
        <w:rPr>
          <w:rStyle w:val="SubtleEmphasis"/>
          <w:rFonts w:ascii="Trebuchet MS" w:hAnsi="Trebuchet MS"/>
          <w:bCs/>
          <w:i w:val="0"/>
        </w:rPr>
        <w:t>Programul Națion</w:t>
      </w:r>
      <w:r w:rsidRPr="00816913">
        <w:rPr>
          <w:rStyle w:val="SubtleEmphasis"/>
          <w:rFonts w:ascii="Trebuchet MS" w:hAnsi="Trebuchet MS"/>
          <w:bCs/>
          <w:i w:val="0"/>
        </w:rPr>
        <w:t xml:space="preserve">al de </w:t>
      </w:r>
      <w:r>
        <w:rPr>
          <w:rStyle w:val="SubtleEmphasis"/>
          <w:rFonts w:ascii="Trebuchet MS" w:hAnsi="Trebuchet MS"/>
          <w:bCs/>
          <w:i w:val="0"/>
        </w:rPr>
        <w:t>D</w:t>
      </w:r>
      <w:r w:rsidRPr="00E47964">
        <w:rPr>
          <w:rStyle w:val="SubtleEmphasis"/>
          <w:rFonts w:ascii="Trebuchet MS" w:hAnsi="Trebuchet MS"/>
          <w:bCs/>
          <w:i w:val="0"/>
        </w:rPr>
        <w:t xml:space="preserve">ezvoltare Rurală aprobat prin Decizia de punere în aplicare a Comisiei  Nr. 3508 din 26.05.2015 de aprobare a Programului Național de Dezvoltare Rurală 2014-2020 al României pentru sprijin din Fondul </w:t>
      </w:r>
      <w:r>
        <w:rPr>
          <w:rStyle w:val="SubtleEmphasis"/>
          <w:rFonts w:ascii="Trebuchet MS" w:hAnsi="Trebuchet MS"/>
          <w:bCs/>
          <w:i w:val="0"/>
        </w:rPr>
        <w:t>E</w:t>
      </w:r>
      <w:r w:rsidRPr="00E47964">
        <w:rPr>
          <w:rStyle w:val="SubtleEmphasis"/>
          <w:rFonts w:ascii="Trebuchet MS" w:hAnsi="Trebuchet MS"/>
          <w:bCs/>
          <w:i w:val="0"/>
        </w:rPr>
        <w:t xml:space="preserve">uropean </w:t>
      </w:r>
      <w:r>
        <w:rPr>
          <w:rStyle w:val="SubtleEmphasis"/>
          <w:rFonts w:ascii="Trebuchet MS" w:hAnsi="Trebuchet MS"/>
          <w:bCs/>
          <w:i w:val="0"/>
        </w:rPr>
        <w:t>A</w:t>
      </w:r>
      <w:r w:rsidRPr="00816913">
        <w:rPr>
          <w:rStyle w:val="SubtleEmphasis"/>
          <w:rFonts w:ascii="Trebuchet MS" w:hAnsi="Trebuchet MS"/>
          <w:bCs/>
          <w:i w:val="0"/>
        </w:rPr>
        <w:t xml:space="preserve">gricol pentru </w:t>
      </w:r>
      <w:r>
        <w:rPr>
          <w:rStyle w:val="SubtleEmphasis"/>
          <w:rFonts w:ascii="Trebuchet MS" w:hAnsi="Trebuchet MS"/>
          <w:bCs/>
          <w:i w:val="0"/>
        </w:rPr>
        <w:t>D</w:t>
      </w:r>
      <w:r w:rsidRPr="00E47964">
        <w:rPr>
          <w:rStyle w:val="SubtleEmphasis"/>
          <w:rFonts w:ascii="Trebuchet MS" w:hAnsi="Trebuchet MS"/>
          <w:bCs/>
          <w:i w:val="0"/>
        </w:rPr>
        <w:t xml:space="preserve">ezvoltare </w:t>
      </w:r>
      <w:r>
        <w:rPr>
          <w:rStyle w:val="SubtleEmphasis"/>
          <w:rFonts w:ascii="Trebuchet MS" w:hAnsi="Trebuchet MS"/>
          <w:bCs/>
          <w:i w:val="0"/>
        </w:rPr>
        <w:t>R</w:t>
      </w:r>
      <w:r w:rsidRPr="00E47964">
        <w:rPr>
          <w:rStyle w:val="SubtleEmphasis"/>
          <w:rFonts w:ascii="Trebuchet MS" w:hAnsi="Trebuchet MS"/>
          <w:bCs/>
          <w:i w:val="0"/>
        </w:rPr>
        <w:t>urală, cu modificările și completările ulterioare;</w:t>
      </w:r>
    </w:p>
    <w:p w:rsidR="002A7936" w:rsidRPr="008012F2" w:rsidRDefault="002A7936" w:rsidP="002A7936">
      <w:pPr>
        <w:numPr>
          <w:ilvl w:val="0"/>
          <w:numId w:val="38"/>
        </w:numPr>
        <w:spacing w:after="0" w:line="240" w:lineRule="auto"/>
        <w:contextualSpacing/>
        <w:jc w:val="both"/>
        <w:rPr>
          <w:rFonts w:ascii="Trebuchet MS" w:eastAsia="SimSun" w:hAnsi="Trebuchet MS" w:cs="Arial"/>
          <w:noProof/>
        </w:rPr>
      </w:pPr>
      <w:r w:rsidRPr="008012F2">
        <w:rPr>
          <w:rFonts w:ascii="Trebuchet MS" w:eastAsia="SimSun" w:hAnsi="Trebuchet MS" w:cs="Arial"/>
          <w:noProof/>
        </w:rPr>
        <w:t>Ordonanța de Urgență a Guvernului nr. 66/2011 privind prevenirea, constatarea şi sancţionarea neregulilor apărute în obţinerea şi utilizarea fondurilor europene şi/sau a fondurilor publice naţionale aferente acestora, cu modificările şi completările ulterioare;</w:t>
      </w:r>
    </w:p>
    <w:p w:rsidR="002A7936" w:rsidRPr="008012F2" w:rsidRDefault="002A7936" w:rsidP="00140C0C">
      <w:pPr>
        <w:pStyle w:val="ListParagraph"/>
        <w:numPr>
          <w:ilvl w:val="0"/>
          <w:numId w:val="38"/>
        </w:numPr>
        <w:spacing w:after="0"/>
        <w:jc w:val="both"/>
        <w:rPr>
          <w:rFonts w:ascii="Trebuchet MS" w:hAnsi="Trebuchet MS" w:cs="Arial"/>
          <w:noProof/>
          <w:lang w:val="ro-RO"/>
        </w:rPr>
      </w:pPr>
      <w:r w:rsidRPr="008012F2">
        <w:rPr>
          <w:rFonts w:ascii="Trebuchet MS" w:hAnsi="Trebuchet MS" w:cs="Arial"/>
          <w:noProof/>
          <w:lang w:val="ro-RO"/>
        </w:rPr>
        <w:t>Ordonanţa de Urgenţă a Guvernului nr.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r w:rsidR="00140C0C" w:rsidRPr="008012F2">
        <w:rPr>
          <w:rFonts w:ascii="Trebuchet MS" w:hAnsi="Trebuchet MS" w:cs="Arial"/>
          <w:noProof/>
          <w:lang w:val="ro-RO"/>
        </w:rPr>
        <w:t xml:space="preserve">, </w:t>
      </w:r>
      <w:r w:rsidR="003F1207" w:rsidRPr="008012F2">
        <w:rPr>
          <w:rFonts w:ascii="Trebuchet MS" w:hAnsi="Trebuchet MS" w:cs="Arial"/>
          <w:noProof/>
          <w:lang w:val="ro-RO"/>
        </w:rPr>
        <w:t>cu modificările și completările ulterioare</w:t>
      </w:r>
      <w:r w:rsidR="00140C0C" w:rsidRPr="008012F2">
        <w:rPr>
          <w:rFonts w:ascii="Trebuchet MS" w:hAnsi="Trebuchet MS" w:cs="Arial"/>
          <w:noProof/>
          <w:lang w:val="ro-RO"/>
        </w:rPr>
        <w:t>;</w:t>
      </w:r>
    </w:p>
    <w:p w:rsidR="002A7936" w:rsidRPr="008012F2" w:rsidRDefault="002A7936" w:rsidP="00482632">
      <w:pPr>
        <w:numPr>
          <w:ilvl w:val="0"/>
          <w:numId w:val="38"/>
        </w:numPr>
        <w:spacing w:after="0" w:line="240" w:lineRule="auto"/>
        <w:contextualSpacing/>
        <w:jc w:val="both"/>
        <w:rPr>
          <w:rFonts w:ascii="Trebuchet MS" w:eastAsia="SimSun" w:hAnsi="Trebuchet MS" w:cs="Arial"/>
          <w:noProof/>
        </w:rPr>
      </w:pPr>
      <w:r w:rsidRPr="008012F2">
        <w:rPr>
          <w:rFonts w:ascii="Trebuchet MS" w:eastAsia="SimSun" w:hAnsi="Trebuchet MS" w:cs="Arial"/>
          <w:noProof/>
        </w:rPr>
        <w:t>Ordonanța Guvernului nr. 26/2000 cu privire la asociaţii şi fundaţii, cu modificările şi completările ulterioare;</w:t>
      </w:r>
    </w:p>
    <w:p w:rsidR="007A51D9" w:rsidRPr="008012F2" w:rsidRDefault="002A7936" w:rsidP="00140C0C">
      <w:pPr>
        <w:numPr>
          <w:ilvl w:val="0"/>
          <w:numId w:val="38"/>
        </w:numPr>
        <w:spacing w:after="0" w:line="240" w:lineRule="auto"/>
        <w:contextualSpacing/>
        <w:jc w:val="both"/>
        <w:rPr>
          <w:rFonts w:ascii="Trebuchet MS" w:eastAsia="SimSun" w:hAnsi="Trebuchet MS" w:cs="Arial"/>
          <w:noProof/>
        </w:rPr>
      </w:pPr>
      <w:r w:rsidRPr="008012F2">
        <w:rPr>
          <w:rFonts w:ascii="Trebuchet MS" w:eastAsia="SimSun" w:hAnsi="Trebuchet MS" w:cs="Arial"/>
          <w:noProof/>
        </w:rPr>
        <w:t>Hotărârea Guvernului nr. 226/2015 privind stabilirea cadrului general de implementare a măsurilor Programului Naţional de Dezvoltare Rurală cofinanţate din Fondul European Agricol pentru Dezvoltare Rurală și de la bugetul de stat</w:t>
      </w:r>
      <w:r w:rsidR="00140C0C" w:rsidRPr="008012F2">
        <w:rPr>
          <w:rFonts w:ascii="Trebuchet MS" w:eastAsia="SimSun" w:hAnsi="Trebuchet MS" w:cs="Arial"/>
          <w:noProof/>
        </w:rPr>
        <w:t>, cu modificările și completările ulterioare;</w:t>
      </w:r>
    </w:p>
    <w:p w:rsidR="003B4B2B" w:rsidRPr="00F61ABE" w:rsidRDefault="003B4B2B" w:rsidP="00482632">
      <w:pPr>
        <w:pStyle w:val="ListParagraph"/>
        <w:numPr>
          <w:ilvl w:val="0"/>
          <w:numId w:val="38"/>
        </w:numPr>
        <w:jc w:val="both"/>
        <w:rPr>
          <w:rFonts w:ascii="Trebuchet MS" w:hAnsi="Trebuchet MS" w:cs="Arial"/>
          <w:noProof/>
          <w:lang w:val="ro-RO"/>
        </w:rPr>
      </w:pPr>
      <w:r w:rsidRPr="008012F2">
        <w:rPr>
          <w:rFonts w:ascii="Trebuchet MS" w:hAnsi="Trebuchet MS" w:cs="Arial"/>
          <w:noProof/>
          <w:lang w:val="ro-RO"/>
        </w:rPr>
        <w:t>Legea nr. 184/2016 privind instituirea unui mecanism de prevenire a conflictului de interese în procedura de atribuire a contractelor de achiziţie publică</w:t>
      </w:r>
      <w:r w:rsidR="00B26A11" w:rsidRPr="00F61ABE">
        <w:rPr>
          <w:rFonts w:ascii="Trebuchet MS" w:hAnsi="Trebuchet MS" w:cs="Arial"/>
          <w:noProof/>
          <w:lang w:val="ro-RO"/>
        </w:rPr>
        <w:t>;</w:t>
      </w:r>
    </w:p>
    <w:p w:rsidR="00B26A11" w:rsidRPr="00F61ABE" w:rsidRDefault="00B26A11" w:rsidP="00482632">
      <w:pPr>
        <w:pStyle w:val="ListParagraph"/>
        <w:numPr>
          <w:ilvl w:val="0"/>
          <w:numId w:val="38"/>
        </w:numPr>
        <w:jc w:val="both"/>
        <w:rPr>
          <w:rFonts w:ascii="Trebuchet MS" w:hAnsi="Trebuchet MS" w:cs="Arial"/>
          <w:noProof/>
          <w:lang w:val="ro-RO"/>
        </w:rPr>
      </w:pPr>
      <w:r w:rsidRPr="00F61ABE">
        <w:rPr>
          <w:rFonts w:ascii="Trebuchet MS" w:hAnsi="Trebuchet MS" w:cs="Arial"/>
          <w:noProof/>
          <w:lang w:val="ro-RO"/>
        </w:rPr>
        <w:t>O</w:t>
      </w:r>
      <w:r w:rsidR="00512EBB">
        <w:rPr>
          <w:rFonts w:ascii="Trebuchet MS" w:hAnsi="Trebuchet MS" w:cs="Arial"/>
          <w:noProof/>
          <w:lang w:val="ro-RO"/>
        </w:rPr>
        <w:t xml:space="preserve">rdonanța de </w:t>
      </w:r>
      <w:r w:rsidRPr="00F61ABE">
        <w:rPr>
          <w:rFonts w:ascii="Trebuchet MS" w:hAnsi="Trebuchet MS" w:cs="Arial"/>
          <w:noProof/>
          <w:lang w:val="ro-RO"/>
        </w:rPr>
        <w:t>U</w:t>
      </w:r>
      <w:r w:rsidR="00512EBB">
        <w:rPr>
          <w:rFonts w:ascii="Trebuchet MS" w:hAnsi="Trebuchet MS" w:cs="Arial"/>
          <w:noProof/>
          <w:lang w:val="ro-RO"/>
        </w:rPr>
        <w:t xml:space="preserve">rgență a </w:t>
      </w:r>
      <w:r w:rsidRPr="00F61ABE">
        <w:rPr>
          <w:rFonts w:ascii="Trebuchet MS" w:hAnsi="Trebuchet MS" w:cs="Arial"/>
          <w:noProof/>
          <w:lang w:val="ro-RO"/>
        </w:rPr>
        <w:t>G</w:t>
      </w:r>
      <w:r w:rsidR="00512EBB">
        <w:rPr>
          <w:rFonts w:ascii="Trebuchet MS" w:hAnsi="Trebuchet MS" w:cs="Arial"/>
          <w:noProof/>
          <w:lang w:val="ro-RO"/>
        </w:rPr>
        <w:t>uvernului nr.</w:t>
      </w:r>
      <w:r w:rsidRPr="00F61ABE">
        <w:rPr>
          <w:rFonts w:ascii="Trebuchet MS" w:hAnsi="Trebuchet MS" w:cs="Arial"/>
          <w:noProof/>
          <w:lang w:val="ro-RO"/>
        </w:rPr>
        <w:t xml:space="preserve"> 57</w:t>
      </w:r>
      <w:r w:rsidR="00F61ABE" w:rsidRPr="00F61ABE">
        <w:rPr>
          <w:rFonts w:ascii="Trebuchet MS" w:hAnsi="Trebuchet MS" w:cs="Arial"/>
          <w:noProof/>
          <w:lang w:val="ro-RO"/>
        </w:rPr>
        <w:t>/2019 privind Codul administrativ</w:t>
      </w:r>
      <w:ins w:id="5" w:author="Madalina Radu" w:date="2019-09-27T12:06:00Z">
        <w:r w:rsidR="00A35ADE">
          <w:rPr>
            <w:rFonts w:ascii="Trebuchet MS" w:hAnsi="Trebuchet MS" w:cs="Arial"/>
            <w:noProof/>
            <w:lang w:val="ro-RO"/>
          </w:rPr>
          <w:t xml:space="preserve">, </w:t>
        </w:r>
      </w:ins>
      <w:ins w:id="6" w:author="Adrian Moiceanu" w:date="2019-10-07T08:58:00Z">
        <w:r w:rsidR="00580677">
          <w:rPr>
            <w:rFonts w:ascii="Trebuchet MS" w:hAnsi="Trebuchet MS" w:cs="Arial"/>
            <w:noProof/>
            <w:lang w:val="ro-RO"/>
          </w:rPr>
          <w:t xml:space="preserve">cu </w:t>
        </w:r>
      </w:ins>
      <w:ins w:id="7" w:author="Madalina Radu" w:date="2019-09-27T12:06:00Z">
        <w:r w:rsidR="00A35ADE">
          <w:rPr>
            <w:rFonts w:ascii="Trebuchet MS" w:hAnsi="Trebuchet MS" w:cs="Arial"/>
            <w:noProof/>
            <w:lang w:val="ro-RO"/>
          </w:rPr>
          <w:t>complet</w:t>
        </w:r>
      </w:ins>
      <w:ins w:id="8" w:author="Madalina Radu" w:date="2019-09-27T12:07:00Z">
        <w:r w:rsidR="00A35ADE">
          <w:rPr>
            <w:rFonts w:ascii="Trebuchet MS" w:hAnsi="Trebuchet MS" w:cs="Arial"/>
            <w:noProof/>
            <w:lang w:val="ro-RO"/>
          </w:rPr>
          <w:t>ă</w:t>
        </w:r>
      </w:ins>
      <w:ins w:id="9" w:author="Madalina Radu" w:date="2019-09-27T12:06:00Z">
        <w:r w:rsidR="00A35ADE">
          <w:rPr>
            <w:rFonts w:ascii="Trebuchet MS" w:hAnsi="Trebuchet MS" w:cs="Arial"/>
            <w:noProof/>
            <w:lang w:val="ro-RO"/>
          </w:rPr>
          <w:t>rile ulterioare</w:t>
        </w:r>
      </w:ins>
      <w:r w:rsidR="00F61ABE" w:rsidRPr="00F61ABE">
        <w:rPr>
          <w:rFonts w:ascii="Trebuchet MS" w:hAnsi="Trebuchet MS" w:cs="Arial"/>
          <w:noProof/>
          <w:lang w:val="ro-RO"/>
        </w:rPr>
        <w:t>.</w:t>
      </w:r>
    </w:p>
    <w:p w:rsidR="001D6807" w:rsidRDefault="001D6807" w:rsidP="00D70254">
      <w:pPr>
        <w:pStyle w:val="Heading1"/>
        <w:jc w:val="both"/>
        <w:rPr>
          <w:noProof/>
        </w:rPr>
      </w:pPr>
      <w:bookmarkStart w:id="10" w:name="_Toc534726482"/>
    </w:p>
    <w:p w:rsidR="005577FF" w:rsidRPr="008012F2" w:rsidRDefault="005577FF" w:rsidP="001D6807">
      <w:pPr>
        <w:pStyle w:val="Heading1"/>
        <w:spacing w:before="0"/>
        <w:jc w:val="both"/>
        <w:rPr>
          <w:noProof/>
        </w:rPr>
      </w:pPr>
      <w:r w:rsidRPr="008012F2">
        <w:rPr>
          <w:noProof/>
        </w:rPr>
        <w:t>Descrierea activității de implementare a SDL</w:t>
      </w:r>
      <w:bookmarkEnd w:id="10"/>
    </w:p>
    <w:p w:rsidR="00227972" w:rsidRPr="008012F2" w:rsidRDefault="00227972" w:rsidP="001D6807">
      <w:pPr>
        <w:spacing w:after="0"/>
        <w:rPr>
          <w:noProof/>
        </w:rPr>
      </w:pPr>
    </w:p>
    <w:p w:rsidR="003F1ADB" w:rsidRPr="008012F2" w:rsidRDefault="00833916" w:rsidP="00D70254">
      <w:pPr>
        <w:spacing w:after="0"/>
        <w:jc w:val="both"/>
        <w:rPr>
          <w:rFonts w:ascii="Trebuchet MS" w:eastAsia="Times New Roman" w:hAnsi="Trebuchet MS" w:cs="Times New Roman"/>
          <w:noProof/>
          <w:szCs w:val="24"/>
          <w:lang w:eastAsia="ro-RO"/>
        </w:rPr>
      </w:pPr>
      <w:r w:rsidRPr="008012F2">
        <w:rPr>
          <w:rFonts w:ascii="Trebuchet MS" w:eastAsia="Times New Roman" w:hAnsi="Trebuchet MS" w:cs="Times New Roman"/>
          <w:b/>
          <w:noProof/>
          <w:szCs w:val="24"/>
          <w:lang w:eastAsia="ro-RO"/>
        </w:rPr>
        <w:t>Activitatea de</w:t>
      </w:r>
      <w:r w:rsidR="003F1ADB" w:rsidRPr="008012F2">
        <w:rPr>
          <w:rFonts w:ascii="Trebuchet MS" w:eastAsia="Times New Roman" w:hAnsi="Trebuchet MS" w:cs="Times New Roman"/>
          <w:b/>
          <w:noProof/>
          <w:szCs w:val="24"/>
          <w:lang w:eastAsia="ro-RO"/>
        </w:rPr>
        <w:t xml:space="preserve"> implementare a </w:t>
      </w:r>
      <w:r w:rsidR="00B22DF5" w:rsidRPr="008012F2">
        <w:rPr>
          <w:rFonts w:ascii="Trebuchet MS" w:eastAsia="Times New Roman" w:hAnsi="Trebuchet MS" w:cs="Times New Roman"/>
          <w:b/>
          <w:noProof/>
          <w:szCs w:val="24"/>
          <w:lang w:eastAsia="ro-RO"/>
        </w:rPr>
        <w:t>SDL</w:t>
      </w:r>
      <w:r w:rsidR="00B22DF5" w:rsidRPr="008012F2">
        <w:rPr>
          <w:rFonts w:ascii="Trebuchet MS" w:eastAsia="Times New Roman" w:hAnsi="Trebuchet MS" w:cs="Times New Roman"/>
          <w:noProof/>
          <w:szCs w:val="24"/>
          <w:lang w:eastAsia="ro-RO"/>
        </w:rPr>
        <w:t xml:space="preserve"> </w:t>
      </w:r>
      <w:r w:rsidR="004312E8" w:rsidRPr="008012F2">
        <w:rPr>
          <w:rFonts w:ascii="Trebuchet MS" w:eastAsia="Times New Roman" w:hAnsi="Trebuchet MS" w:cs="Times New Roman"/>
          <w:noProof/>
          <w:szCs w:val="24"/>
          <w:lang w:eastAsia="ro-RO"/>
        </w:rPr>
        <w:t>se bazează pe</w:t>
      </w:r>
      <w:r w:rsidR="003F1ADB" w:rsidRPr="008012F2">
        <w:rPr>
          <w:rFonts w:ascii="Trebuchet MS" w:eastAsia="Times New Roman" w:hAnsi="Trebuchet MS" w:cs="Times New Roman"/>
          <w:noProof/>
          <w:szCs w:val="24"/>
          <w:lang w:eastAsia="ro-RO"/>
        </w:rPr>
        <w:t xml:space="preserve"> </w:t>
      </w:r>
      <w:r w:rsidR="00B22DF5" w:rsidRPr="008012F2">
        <w:rPr>
          <w:rFonts w:ascii="Trebuchet MS" w:eastAsia="Times New Roman" w:hAnsi="Trebuchet MS" w:cs="Times New Roman"/>
          <w:noProof/>
          <w:szCs w:val="24"/>
          <w:lang w:eastAsia="ro-RO"/>
        </w:rPr>
        <w:t xml:space="preserve">următoarele funcții </w:t>
      </w:r>
      <w:r w:rsidR="003F1ADB" w:rsidRPr="008012F2">
        <w:rPr>
          <w:rFonts w:ascii="Trebuchet MS" w:eastAsia="Times New Roman" w:hAnsi="Trebuchet MS" w:cs="Times New Roman"/>
          <w:noProof/>
          <w:szCs w:val="24"/>
          <w:lang w:eastAsia="ro-RO"/>
        </w:rPr>
        <w:t xml:space="preserve">administrative </w:t>
      </w:r>
      <w:r w:rsidR="0003105D" w:rsidRPr="008012F2">
        <w:rPr>
          <w:rFonts w:ascii="Trebuchet MS" w:eastAsia="Times New Roman" w:hAnsi="Trebuchet MS" w:cs="Times New Roman"/>
          <w:noProof/>
          <w:szCs w:val="24"/>
          <w:lang w:eastAsia="ro-RO"/>
        </w:rPr>
        <w:t>desfășurate de</w:t>
      </w:r>
      <w:r w:rsidR="00B22DF5" w:rsidRPr="008012F2">
        <w:rPr>
          <w:rFonts w:ascii="Trebuchet MS" w:eastAsia="Times New Roman" w:hAnsi="Trebuchet MS" w:cs="Times New Roman"/>
          <w:noProof/>
          <w:szCs w:val="24"/>
          <w:lang w:eastAsia="ro-RO"/>
        </w:rPr>
        <w:t xml:space="preserve"> GAL</w:t>
      </w:r>
      <w:r w:rsidR="003F1ADB" w:rsidRPr="008012F2">
        <w:rPr>
          <w:rFonts w:ascii="Trebuchet MS" w:eastAsia="Times New Roman" w:hAnsi="Trebuchet MS" w:cs="Times New Roman"/>
          <w:noProof/>
          <w:szCs w:val="24"/>
          <w:lang w:eastAsia="ro-RO"/>
        </w:rPr>
        <w:t>:</w:t>
      </w:r>
    </w:p>
    <w:p w:rsidR="00833916" w:rsidRPr="008012F2" w:rsidRDefault="00833916" w:rsidP="00744559">
      <w:pPr>
        <w:pStyle w:val="ListParagraph"/>
        <w:numPr>
          <w:ilvl w:val="0"/>
          <w:numId w:val="24"/>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consolidarea capacității actorilor locali relevanți de a dezvolta și implementa operațiunile, inclusiv promovarea capacități</w:t>
      </w:r>
      <w:r w:rsidR="00DC08CE" w:rsidRPr="008012F2">
        <w:rPr>
          <w:rFonts w:ascii="Trebuchet MS" w:eastAsia="Times New Roman" w:hAnsi="Trebuchet MS" w:cs="Times New Roman"/>
          <w:noProof/>
          <w:szCs w:val="24"/>
          <w:lang w:val="ro-RO" w:eastAsia="ro-RO"/>
        </w:rPr>
        <w:t>i</w:t>
      </w:r>
      <w:r w:rsidRPr="008012F2">
        <w:rPr>
          <w:rFonts w:ascii="Trebuchet MS" w:eastAsia="Times New Roman" w:hAnsi="Trebuchet MS" w:cs="Times New Roman"/>
          <w:noProof/>
          <w:szCs w:val="24"/>
          <w:lang w:val="ro-RO" w:eastAsia="ro-RO"/>
        </w:rPr>
        <w:t xml:space="preserve"> lor de management al proiectelor;</w:t>
      </w:r>
    </w:p>
    <w:p w:rsidR="00833916" w:rsidRPr="008012F2" w:rsidRDefault="00833916" w:rsidP="00744559">
      <w:pPr>
        <w:pStyle w:val="ListParagraph"/>
        <w:numPr>
          <w:ilvl w:val="0"/>
          <w:numId w:val="24"/>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animarea teritoriului;</w:t>
      </w:r>
    </w:p>
    <w:p w:rsidR="003F1ADB" w:rsidRPr="008012F2" w:rsidRDefault="003F1ADB" w:rsidP="00744559">
      <w:pPr>
        <w:pStyle w:val="ListParagraph"/>
        <w:numPr>
          <w:ilvl w:val="0"/>
          <w:numId w:val="24"/>
        </w:numPr>
        <w:spacing w:after="0"/>
        <w:jc w:val="both"/>
        <w:rPr>
          <w:rFonts w:ascii="Trebuchet MS" w:eastAsia="Times New Roman" w:hAnsi="Trebuchet MS" w:cs="Times New Roman"/>
          <w:noProof/>
          <w:szCs w:val="24"/>
          <w:lang w:val="ro-RO" w:eastAsia="ro-RO"/>
        </w:rPr>
      </w:pPr>
      <w:r w:rsidRPr="00444DF6">
        <w:rPr>
          <w:rFonts w:ascii="Trebuchet MS" w:eastAsia="Times New Roman" w:hAnsi="Trebuchet MS" w:cs="Times New Roman"/>
          <w:noProof/>
          <w:szCs w:val="24"/>
          <w:lang w:val="ro-RO" w:eastAsia="ro-RO"/>
        </w:rPr>
        <w:t>p</w:t>
      </w:r>
      <w:r w:rsidRPr="008012F2">
        <w:rPr>
          <w:rFonts w:ascii="Trebuchet MS" w:eastAsia="Times New Roman" w:hAnsi="Trebuchet MS" w:cs="Times New Roman"/>
          <w:noProof/>
          <w:szCs w:val="24"/>
          <w:lang w:val="ro-RO" w:eastAsia="ro-RO"/>
        </w:rPr>
        <w:t xml:space="preserve">regătirea și publicarea </w:t>
      </w:r>
      <w:r w:rsidRPr="0037364B">
        <w:rPr>
          <w:rFonts w:ascii="Trebuchet MS" w:eastAsia="Times New Roman" w:hAnsi="Trebuchet MS" w:cs="Times New Roman"/>
          <w:noProof/>
          <w:szCs w:val="24"/>
          <w:lang w:val="ro-RO" w:eastAsia="ro-RO"/>
        </w:rPr>
        <w:t>ape</w:t>
      </w:r>
      <w:r w:rsidRPr="008012F2">
        <w:rPr>
          <w:rFonts w:ascii="Trebuchet MS" w:eastAsia="Times New Roman" w:hAnsi="Trebuchet MS" w:cs="Times New Roman"/>
          <w:noProof/>
          <w:szCs w:val="24"/>
          <w:lang w:val="ro-RO" w:eastAsia="ro-RO"/>
        </w:rPr>
        <w:t>lurilor de selecție, în conformitate cu SDL;</w:t>
      </w:r>
    </w:p>
    <w:p w:rsidR="00833916" w:rsidRPr="008012F2" w:rsidRDefault="00833916" w:rsidP="001255AB">
      <w:pPr>
        <w:pStyle w:val="ListParagraph"/>
        <w:numPr>
          <w:ilvl w:val="0"/>
          <w:numId w:val="24"/>
        </w:numPr>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 xml:space="preserve">conceperea unei proceduri de selecție nediscriminatorii și transparente și a unor criterii obiective în ceea ce privește selectarea operațiunilor, care să evite conflictele de interese, care garantează că cel puțin 51% din voturile privind deciziile de selecție sunt exprimate de parteneri care nu au statutul de autorități publice și permite selecția </w:t>
      </w:r>
      <w:r w:rsidR="00152917" w:rsidRPr="008012F2">
        <w:rPr>
          <w:rFonts w:ascii="Trebuchet MS" w:eastAsia="Times New Roman" w:hAnsi="Trebuchet MS" w:cs="Times New Roman"/>
          <w:noProof/>
          <w:szCs w:val="24"/>
          <w:lang w:val="ro-RO" w:eastAsia="ro-RO"/>
        </w:rPr>
        <w:t>conform Regulamentul</w:t>
      </w:r>
      <w:r w:rsidR="00422DA0" w:rsidRPr="008012F2">
        <w:rPr>
          <w:rFonts w:ascii="Trebuchet MS" w:eastAsia="Times New Roman" w:hAnsi="Trebuchet MS" w:cs="Times New Roman"/>
          <w:noProof/>
          <w:szCs w:val="24"/>
          <w:lang w:val="ro-RO" w:eastAsia="ro-RO"/>
        </w:rPr>
        <w:t>ui</w:t>
      </w:r>
      <w:r w:rsidR="00152917" w:rsidRPr="008012F2">
        <w:rPr>
          <w:rFonts w:ascii="Trebuchet MS" w:eastAsia="Times New Roman" w:hAnsi="Trebuchet MS" w:cs="Times New Roman"/>
          <w:noProof/>
          <w:szCs w:val="24"/>
          <w:lang w:val="ro-RO" w:eastAsia="ro-RO"/>
        </w:rPr>
        <w:t xml:space="preserve"> (UE) 1305/2013</w:t>
      </w:r>
      <w:r w:rsidR="00422DA0" w:rsidRPr="008012F2">
        <w:rPr>
          <w:rFonts w:ascii="Trebuchet MS" w:eastAsia="Times New Roman" w:hAnsi="Trebuchet MS" w:cs="Times New Roman"/>
          <w:noProof/>
          <w:szCs w:val="24"/>
          <w:lang w:val="ro-RO" w:eastAsia="ro-RO"/>
        </w:rPr>
        <w:t xml:space="preserve"> cu modificările și completările ulterioare</w:t>
      </w:r>
      <w:r w:rsidRPr="008012F2">
        <w:rPr>
          <w:rFonts w:ascii="Trebuchet MS" w:eastAsia="Times New Roman" w:hAnsi="Trebuchet MS" w:cs="Times New Roman"/>
          <w:noProof/>
          <w:szCs w:val="24"/>
          <w:lang w:val="ro-RO" w:eastAsia="ro-RO"/>
        </w:rPr>
        <w:t>;</w:t>
      </w:r>
    </w:p>
    <w:p w:rsidR="00B22DF5" w:rsidRPr="008012F2" w:rsidRDefault="00B22DF5" w:rsidP="004312E8">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primirea și evaluarea cererilor de finanțare</w:t>
      </w:r>
      <w:r w:rsidR="004312E8" w:rsidRPr="008012F2">
        <w:rPr>
          <w:rFonts w:ascii="Trebuchet MS" w:eastAsia="Times New Roman" w:hAnsi="Trebuchet MS" w:cs="Times New Roman"/>
          <w:noProof/>
          <w:szCs w:val="24"/>
          <w:lang w:val="ro-RO" w:eastAsia="ro-RO"/>
        </w:rPr>
        <w:t xml:space="preserve"> (cu excepția situațiilor în care GAL este beneficiar)</w:t>
      </w:r>
      <w:r w:rsidRPr="008012F2">
        <w:rPr>
          <w:rFonts w:ascii="Trebuchet MS" w:eastAsia="Times New Roman" w:hAnsi="Trebuchet MS" w:cs="Times New Roman"/>
          <w:noProof/>
          <w:szCs w:val="24"/>
          <w:lang w:val="ro-RO" w:eastAsia="ro-RO"/>
        </w:rPr>
        <w:t xml:space="preserve">; </w:t>
      </w:r>
    </w:p>
    <w:p w:rsidR="00B22DF5" w:rsidRPr="008012F2" w:rsidRDefault="00B22DF5" w:rsidP="00744559">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 xml:space="preserve">primirea și verificarea conformității cererilor de plată depuse (cu excepția situațiilor în care GAL este beneficiar); </w:t>
      </w:r>
    </w:p>
    <w:p w:rsidR="00B22DF5" w:rsidRPr="008012F2" w:rsidRDefault="00B22DF5" w:rsidP="00744559">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 xml:space="preserve">selectarea operațiunilor, stabilirea cuantumului contribuției și prezentarea propunerilor către </w:t>
      </w:r>
      <w:r w:rsidR="0003105D" w:rsidRPr="008012F2">
        <w:rPr>
          <w:rFonts w:ascii="Trebuchet MS" w:eastAsia="Times New Roman" w:hAnsi="Trebuchet MS" w:cs="Times New Roman"/>
          <w:noProof/>
          <w:szCs w:val="24"/>
          <w:lang w:val="ro-RO" w:eastAsia="ro-RO"/>
        </w:rPr>
        <w:t>AFIR</w:t>
      </w:r>
      <w:r w:rsidRPr="008012F2">
        <w:rPr>
          <w:rFonts w:ascii="Trebuchet MS" w:eastAsia="Times New Roman" w:hAnsi="Trebuchet MS" w:cs="Times New Roman"/>
          <w:noProof/>
          <w:szCs w:val="24"/>
          <w:lang w:val="ro-RO" w:eastAsia="ro-RO"/>
        </w:rPr>
        <w:t>;</w:t>
      </w:r>
    </w:p>
    <w:p w:rsidR="00B22DF5" w:rsidRPr="008012F2" w:rsidRDefault="00B22DF5" w:rsidP="00DC08CE">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monitorizarea</w:t>
      </w:r>
      <w:r w:rsidR="000F64C7" w:rsidRPr="008012F2">
        <w:rPr>
          <w:rFonts w:ascii="Trebuchet MS" w:eastAsia="Times New Roman" w:hAnsi="Trebuchet MS" w:cs="Times New Roman"/>
          <w:noProof/>
          <w:szCs w:val="24"/>
          <w:lang w:val="ro-RO" w:eastAsia="ro-RO"/>
        </w:rPr>
        <w:t xml:space="preserve"> </w:t>
      </w:r>
      <w:r w:rsidRPr="008012F2">
        <w:rPr>
          <w:rFonts w:ascii="Trebuchet MS" w:eastAsia="Times New Roman" w:hAnsi="Trebuchet MS" w:cs="Times New Roman"/>
          <w:noProof/>
          <w:szCs w:val="24"/>
          <w:lang w:val="ro-RO" w:eastAsia="ro-RO"/>
        </w:rPr>
        <w:t xml:space="preserve">implementării </w:t>
      </w:r>
      <w:r w:rsidR="00DC08CE" w:rsidRPr="008012F2">
        <w:rPr>
          <w:rFonts w:ascii="Trebuchet MS" w:eastAsia="Times New Roman" w:hAnsi="Trebuchet MS" w:cs="Times New Roman"/>
          <w:noProof/>
          <w:szCs w:val="24"/>
          <w:lang w:val="ro-RO" w:eastAsia="ro-RO"/>
        </w:rPr>
        <w:t>S</w:t>
      </w:r>
      <w:r w:rsidRPr="008012F2">
        <w:rPr>
          <w:rFonts w:ascii="Trebuchet MS" w:eastAsia="Times New Roman" w:hAnsi="Trebuchet MS" w:cs="Times New Roman"/>
          <w:noProof/>
          <w:szCs w:val="24"/>
          <w:lang w:val="ro-RO" w:eastAsia="ro-RO"/>
        </w:rPr>
        <w:t xml:space="preserve">trategiei de </w:t>
      </w:r>
      <w:r w:rsidR="00DC08CE" w:rsidRPr="008012F2">
        <w:rPr>
          <w:rFonts w:ascii="Trebuchet MS" w:eastAsia="Times New Roman" w:hAnsi="Trebuchet MS" w:cs="Times New Roman"/>
          <w:noProof/>
          <w:szCs w:val="24"/>
          <w:lang w:val="ro-RO" w:eastAsia="ro-RO"/>
        </w:rPr>
        <w:t>D</w:t>
      </w:r>
      <w:r w:rsidRPr="008012F2">
        <w:rPr>
          <w:rFonts w:ascii="Trebuchet MS" w:eastAsia="Times New Roman" w:hAnsi="Trebuchet MS" w:cs="Times New Roman"/>
          <w:noProof/>
          <w:szCs w:val="24"/>
          <w:lang w:val="ro-RO" w:eastAsia="ro-RO"/>
        </w:rPr>
        <w:t xml:space="preserve">ezvoltare </w:t>
      </w:r>
      <w:r w:rsidR="00DC08CE" w:rsidRPr="008012F2">
        <w:rPr>
          <w:rFonts w:ascii="Trebuchet MS" w:eastAsia="Times New Roman" w:hAnsi="Trebuchet MS" w:cs="Times New Roman"/>
          <w:noProof/>
          <w:szCs w:val="24"/>
          <w:lang w:val="ro-RO" w:eastAsia="ro-RO"/>
        </w:rPr>
        <w:t>L</w:t>
      </w:r>
      <w:r w:rsidRPr="008012F2">
        <w:rPr>
          <w:rFonts w:ascii="Trebuchet MS" w:eastAsia="Times New Roman" w:hAnsi="Trebuchet MS" w:cs="Times New Roman"/>
          <w:noProof/>
          <w:szCs w:val="24"/>
          <w:lang w:val="ro-RO" w:eastAsia="ro-RO"/>
        </w:rPr>
        <w:t xml:space="preserve">ocală și a operațiunilor sprijinite și efectuarea de activități specifice de evaluare </w:t>
      </w:r>
      <w:r w:rsidR="0003105D" w:rsidRPr="008012F2">
        <w:rPr>
          <w:rFonts w:ascii="Trebuchet MS" w:eastAsia="Times New Roman" w:hAnsi="Trebuchet MS" w:cs="Times New Roman"/>
          <w:noProof/>
          <w:szCs w:val="24"/>
          <w:lang w:val="ro-RO" w:eastAsia="ro-RO"/>
        </w:rPr>
        <w:t>ale</w:t>
      </w:r>
      <w:r w:rsidRPr="008012F2">
        <w:rPr>
          <w:rFonts w:ascii="Trebuchet MS" w:eastAsia="Times New Roman" w:hAnsi="Trebuchet MS" w:cs="Times New Roman"/>
          <w:noProof/>
          <w:szCs w:val="24"/>
          <w:lang w:val="ro-RO" w:eastAsia="ro-RO"/>
        </w:rPr>
        <w:t xml:space="preserve"> strategi</w:t>
      </w:r>
      <w:r w:rsidR="0003105D" w:rsidRPr="008012F2">
        <w:rPr>
          <w:rFonts w:ascii="Trebuchet MS" w:eastAsia="Times New Roman" w:hAnsi="Trebuchet MS" w:cs="Times New Roman"/>
          <w:noProof/>
          <w:szCs w:val="24"/>
          <w:lang w:val="ro-RO" w:eastAsia="ro-RO"/>
        </w:rPr>
        <w:t xml:space="preserve">ei </w:t>
      </w:r>
      <w:r w:rsidRPr="008012F2">
        <w:rPr>
          <w:rFonts w:ascii="Trebuchet MS" w:eastAsia="Times New Roman" w:hAnsi="Trebuchet MS" w:cs="Times New Roman"/>
          <w:noProof/>
          <w:szCs w:val="24"/>
          <w:lang w:val="ro-RO" w:eastAsia="ro-RO"/>
        </w:rPr>
        <w:t>respectiv</w:t>
      </w:r>
      <w:r w:rsidR="0003105D" w:rsidRPr="008012F2">
        <w:rPr>
          <w:rFonts w:ascii="Trebuchet MS" w:eastAsia="Times New Roman" w:hAnsi="Trebuchet MS" w:cs="Times New Roman"/>
          <w:noProof/>
          <w:szCs w:val="24"/>
          <w:lang w:val="ro-RO" w:eastAsia="ro-RO"/>
        </w:rPr>
        <w:t>e</w:t>
      </w:r>
      <w:r w:rsidR="00860DCC" w:rsidRPr="008012F2">
        <w:rPr>
          <w:rFonts w:ascii="Trebuchet MS" w:eastAsia="Times New Roman" w:hAnsi="Trebuchet MS" w:cs="Times New Roman"/>
          <w:noProof/>
          <w:szCs w:val="24"/>
          <w:lang w:val="ro-RO" w:eastAsia="ro-RO"/>
        </w:rPr>
        <w:t>;</w:t>
      </w:r>
    </w:p>
    <w:p w:rsidR="003F1ADB" w:rsidRPr="008012F2" w:rsidRDefault="003F1ADB" w:rsidP="00744559">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monitorizarea proiectelor contractate;</w:t>
      </w:r>
    </w:p>
    <w:p w:rsidR="003F1ADB" w:rsidRPr="008012F2" w:rsidRDefault="003F1ADB" w:rsidP="00744559">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întocmirea</w:t>
      </w:r>
      <w:r w:rsidR="0003105D" w:rsidRPr="008012F2">
        <w:rPr>
          <w:rFonts w:ascii="Trebuchet MS" w:eastAsia="Times New Roman" w:hAnsi="Trebuchet MS" w:cs="Times New Roman"/>
          <w:noProof/>
          <w:szCs w:val="24"/>
          <w:lang w:val="ro-RO" w:eastAsia="ro-RO"/>
        </w:rPr>
        <w:t xml:space="preserve"> raportărilor,</w:t>
      </w:r>
      <w:r w:rsidRPr="008012F2">
        <w:rPr>
          <w:rFonts w:ascii="Trebuchet MS" w:eastAsia="Times New Roman" w:hAnsi="Trebuchet MS" w:cs="Times New Roman"/>
          <w:noProof/>
          <w:szCs w:val="24"/>
          <w:lang w:val="ro-RO" w:eastAsia="ro-RO"/>
        </w:rPr>
        <w:t xml:space="preserve"> cererilor de plată, dosarelor de achiziții aferente costurilor de funcționare și animare;</w:t>
      </w:r>
    </w:p>
    <w:p w:rsidR="009F1DA4" w:rsidRPr="008012F2" w:rsidRDefault="00B22DF5" w:rsidP="00F93EA9">
      <w:pPr>
        <w:pStyle w:val="ListParagraph"/>
        <w:numPr>
          <w:ilvl w:val="0"/>
          <w:numId w:val="25"/>
        </w:numPr>
        <w:spacing w:after="0"/>
        <w:jc w:val="both"/>
        <w:rPr>
          <w:rFonts w:ascii="Trebuchet MS" w:eastAsia="Times New Roman" w:hAnsi="Trebuchet MS" w:cs="Times New Roman"/>
          <w:noProof/>
          <w:szCs w:val="24"/>
          <w:lang w:val="ro-RO" w:eastAsia="ro-RO"/>
        </w:rPr>
      </w:pPr>
      <w:r w:rsidRPr="008012F2">
        <w:rPr>
          <w:rFonts w:ascii="Trebuchet MS" w:eastAsia="Times New Roman" w:hAnsi="Trebuchet MS" w:cs="Times New Roman"/>
          <w:noProof/>
          <w:szCs w:val="24"/>
          <w:lang w:val="ro-RO" w:eastAsia="ro-RO"/>
        </w:rPr>
        <w:t>îndeplinirea atribuțiilor</w:t>
      </w:r>
      <w:r w:rsidR="003F1ADB" w:rsidRPr="008012F2">
        <w:rPr>
          <w:rFonts w:ascii="Trebuchet MS" w:eastAsia="Times New Roman" w:hAnsi="Trebuchet MS" w:cs="Times New Roman"/>
          <w:noProof/>
          <w:szCs w:val="24"/>
          <w:lang w:val="ro-RO" w:eastAsia="ro-RO"/>
        </w:rPr>
        <w:t xml:space="preserve"> specifice domeniilor: financiar, contabilitate, juridic, resurse umane etc.</w:t>
      </w:r>
    </w:p>
    <w:p w:rsidR="009F1DA4" w:rsidRPr="008012F2" w:rsidRDefault="009F1DA4" w:rsidP="001D6807">
      <w:pPr>
        <w:pStyle w:val="ListParagraph"/>
        <w:spacing w:after="0"/>
        <w:jc w:val="both"/>
        <w:rPr>
          <w:rFonts w:ascii="Trebuchet MS" w:eastAsia="Times New Roman" w:hAnsi="Trebuchet MS" w:cs="Times New Roman"/>
          <w:noProof/>
          <w:szCs w:val="24"/>
          <w:lang w:val="ro-RO" w:eastAsia="ro-RO"/>
        </w:rPr>
      </w:pPr>
    </w:p>
    <w:p w:rsidR="00200CDC" w:rsidRPr="00444DF6" w:rsidRDefault="00200CDC" w:rsidP="001D6807">
      <w:pPr>
        <w:pStyle w:val="Heading1"/>
        <w:spacing w:before="0"/>
        <w:rPr>
          <w:rFonts w:eastAsiaTheme="minorEastAsia"/>
          <w:noProof/>
          <w:color w:val="000000" w:themeColor="text1"/>
          <w:sz w:val="24"/>
          <w:szCs w:val="24"/>
          <w:lang w:eastAsia="ro-RO"/>
        </w:rPr>
      </w:pPr>
      <w:bookmarkStart w:id="11" w:name="_Toc534726483"/>
      <w:r w:rsidRPr="00444DF6">
        <w:rPr>
          <w:noProof/>
        </w:rPr>
        <w:t>Criterii specifice</w:t>
      </w:r>
      <w:r w:rsidR="00227972" w:rsidRPr="00444DF6">
        <w:rPr>
          <w:noProof/>
        </w:rPr>
        <w:t xml:space="preserve"> implementării SDL și</w:t>
      </w:r>
      <w:r w:rsidRPr="00444DF6">
        <w:rPr>
          <w:noProof/>
        </w:rPr>
        <w:t xml:space="preserve"> funcționării GAL</w:t>
      </w:r>
      <w:bookmarkEnd w:id="11"/>
      <w:r w:rsidR="00227972" w:rsidRPr="00444DF6">
        <w:rPr>
          <w:noProof/>
        </w:rPr>
        <w:t xml:space="preserve"> </w:t>
      </w:r>
    </w:p>
    <w:p w:rsidR="00227972" w:rsidRPr="00444DF6" w:rsidRDefault="00227972" w:rsidP="00D70254">
      <w:pPr>
        <w:spacing w:after="0"/>
        <w:jc w:val="both"/>
        <w:rPr>
          <w:rFonts w:ascii="Trebuchet MS" w:eastAsiaTheme="minorEastAsia" w:hAnsi="Trebuchet MS" w:cs="Arial"/>
          <w:noProof/>
          <w:color w:val="000000" w:themeColor="dark1"/>
          <w:kern w:val="24"/>
          <w:lang w:eastAsia="ro-RO"/>
        </w:rPr>
      </w:pPr>
    </w:p>
    <w:p w:rsidR="009F1DA4" w:rsidRPr="00444DF6" w:rsidRDefault="00227972">
      <w:pPr>
        <w:spacing w:after="0"/>
        <w:jc w:val="both"/>
        <w:rPr>
          <w:rFonts w:ascii="Trebuchet MS" w:eastAsia="SimSun" w:hAnsi="Trebuchet MS" w:cs="Times New Roman"/>
          <w:iCs/>
          <w:noProof/>
        </w:rPr>
      </w:pPr>
      <w:r w:rsidRPr="00444DF6">
        <w:rPr>
          <w:rFonts w:ascii="Trebuchet MS" w:eastAsiaTheme="minorEastAsia" w:hAnsi="Trebuchet MS" w:cs="Arial"/>
          <w:noProof/>
          <w:color w:val="000000" w:themeColor="dark1"/>
          <w:kern w:val="24"/>
          <w:lang w:eastAsia="ro-RO"/>
        </w:rPr>
        <w:t xml:space="preserve">Verificarea îndeplinirii criteriilor specifice implementării SDL și funcționării GAL va fi efectuată </w:t>
      </w:r>
      <w:r w:rsidR="00841817" w:rsidRPr="00444DF6">
        <w:rPr>
          <w:rFonts w:ascii="Trebuchet MS" w:eastAsiaTheme="minorEastAsia" w:hAnsi="Trebuchet MS" w:cs="Arial"/>
          <w:noProof/>
          <w:color w:val="000000" w:themeColor="dark1"/>
          <w:kern w:val="24"/>
          <w:lang w:eastAsia="ro-RO"/>
        </w:rPr>
        <w:t xml:space="preserve">atât </w:t>
      </w:r>
      <w:r w:rsidRPr="00444DF6">
        <w:rPr>
          <w:rFonts w:ascii="Trebuchet MS" w:eastAsiaTheme="minorEastAsia" w:hAnsi="Trebuchet MS" w:cs="Arial"/>
          <w:noProof/>
          <w:color w:val="000000" w:themeColor="dark1"/>
          <w:kern w:val="24"/>
          <w:lang w:eastAsia="ro-RO"/>
        </w:rPr>
        <w:t xml:space="preserve">de consilierii de la nivel central </w:t>
      </w:r>
      <w:r w:rsidR="00841817" w:rsidRPr="00444DF6">
        <w:rPr>
          <w:rFonts w:ascii="Trebuchet MS" w:eastAsiaTheme="minorEastAsia" w:hAnsi="Trebuchet MS" w:cs="Arial"/>
          <w:noProof/>
          <w:color w:val="000000" w:themeColor="dark1"/>
          <w:kern w:val="24"/>
          <w:lang w:eastAsia="ro-RO"/>
        </w:rPr>
        <w:t xml:space="preserve">cât </w:t>
      </w:r>
      <w:r w:rsidRPr="00444DF6">
        <w:rPr>
          <w:rFonts w:ascii="Trebuchet MS" w:eastAsiaTheme="minorEastAsia" w:hAnsi="Trebuchet MS" w:cs="Arial"/>
          <w:noProof/>
          <w:color w:val="000000" w:themeColor="dark1"/>
          <w:kern w:val="24"/>
          <w:lang w:eastAsia="ro-RO"/>
        </w:rPr>
        <w:t>și</w:t>
      </w:r>
      <w:r w:rsidR="00152917" w:rsidRPr="00444DF6">
        <w:rPr>
          <w:rFonts w:ascii="Trebuchet MS" w:eastAsiaTheme="minorEastAsia" w:hAnsi="Trebuchet MS" w:cs="Arial"/>
          <w:noProof/>
          <w:color w:val="000000" w:themeColor="dark1"/>
          <w:kern w:val="24"/>
          <w:lang w:eastAsia="ro-RO"/>
        </w:rPr>
        <w:t xml:space="preserve"> </w:t>
      </w:r>
      <w:r w:rsidR="00841817" w:rsidRPr="00444DF6">
        <w:rPr>
          <w:rFonts w:ascii="Trebuchet MS" w:eastAsiaTheme="minorEastAsia" w:hAnsi="Trebuchet MS" w:cs="Arial"/>
          <w:noProof/>
          <w:color w:val="000000" w:themeColor="dark1"/>
          <w:kern w:val="24"/>
          <w:lang w:eastAsia="ro-RO"/>
        </w:rPr>
        <w:t xml:space="preserve">de </w:t>
      </w:r>
      <w:r w:rsidR="00152917" w:rsidRPr="00444DF6">
        <w:rPr>
          <w:rFonts w:ascii="Trebuchet MS" w:eastAsiaTheme="minorEastAsia" w:hAnsi="Trebuchet MS" w:cs="Arial"/>
          <w:noProof/>
          <w:color w:val="000000" w:themeColor="dark1"/>
          <w:kern w:val="24"/>
          <w:lang w:eastAsia="ro-RO"/>
        </w:rPr>
        <w:t>consilierii din cadrul</w:t>
      </w:r>
      <w:r w:rsidRPr="00444DF6">
        <w:rPr>
          <w:rFonts w:ascii="Trebuchet MS" w:eastAsiaTheme="minorEastAsia" w:hAnsi="Trebuchet MS" w:cs="Arial"/>
          <w:noProof/>
          <w:color w:val="000000" w:themeColor="dark1"/>
          <w:kern w:val="24"/>
          <w:lang w:eastAsia="ro-RO"/>
        </w:rPr>
        <w:t xml:space="preserve"> </w:t>
      </w:r>
      <w:r w:rsidR="00152917" w:rsidRPr="00444DF6">
        <w:rPr>
          <w:rFonts w:ascii="Trebuchet MS" w:eastAsiaTheme="minorEastAsia" w:hAnsi="Trebuchet MS" w:cs="Arial"/>
          <w:noProof/>
          <w:color w:val="000000" w:themeColor="dark1"/>
          <w:kern w:val="24"/>
          <w:lang w:eastAsia="ro-RO"/>
        </w:rPr>
        <w:t xml:space="preserve">structurilor teritoriale ale AM PNDR </w:t>
      </w:r>
      <w:r w:rsidRPr="00444DF6">
        <w:rPr>
          <w:rFonts w:ascii="Trebuchet MS" w:eastAsiaTheme="minorEastAsia" w:hAnsi="Trebuchet MS" w:cs="Arial"/>
          <w:noProof/>
          <w:color w:val="000000" w:themeColor="dark1"/>
          <w:kern w:val="24"/>
          <w:lang w:eastAsia="ro-RO"/>
        </w:rPr>
        <w:t xml:space="preserve">cu atribuții în coordonarea și monitorizarea activității de implementare și funcționare a GAL, scopul acesteia fiind acela de a menține capacitatea GAL de funcționare și de implementare a SDL conform prevederilor </w:t>
      </w:r>
      <w:r w:rsidR="00140C0C" w:rsidRPr="00444DF6">
        <w:rPr>
          <w:rFonts w:ascii="Trebuchet MS" w:eastAsiaTheme="minorEastAsia" w:hAnsi="Trebuchet MS" w:cs="Arial"/>
          <w:noProof/>
          <w:color w:val="000000" w:themeColor="dark1"/>
          <w:kern w:val="24"/>
          <w:lang w:eastAsia="ro-RO"/>
        </w:rPr>
        <w:t>r</w:t>
      </w:r>
      <w:r w:rsidRPr="00444DF6">
        <w:rPr>
          <w:rFonts w:ascii="Trebuchet MS" w:eastAsiaTheme="minorEastAsia" w:hAnsi="Trebuchet MS" w:cs="Arial"/>
          <w:noProof/>
          <w:color w:val="000000" w:themeColor="dark1"/>
          <w:kern w:val="24"/>
          <w:lang w:eastAsia="ro-RO"/>
        </w:rPr>
        <w:t>eg</w:t>
      </w:r>
      <w:r w:rsidR="001B12C5" w:rsidRPr="00444DF6">
        <w:rPr>
          <w:rFonts w:ascii="Trebuchet MS" w:eastAsiaTheme="minorEastAsia" w:hAnsi="Trebuchet MS" w:cs="Arial"/>
          <w:noProof/>
          <w:color w:val="000000" w:themeColor="dark1"/>
          <w:kern w:val="24"/>
          <w:lang w:eastAsia="ro-RO"/>
        </w:rPr>
        <w:t xml:space="preserve">ulamentelor </w:t>
      </w:r>
      <w:r w:rsidR="00140C0C" w:rsidRPr="00444DF6">
        <w:rPr>
          <w:rFonts w:ascii="Trebuchet MS" w:eastAsiaTheme="minorEastAsia" w:hAnsi="Trebuchet MS" w:cs="Arial"/>
          <w:noProof/>
          <w:color w:val="000000" w:themeColor="dark1"/>
          <w:kern w:val="24"/>
          <w:lang w:eastAsia="ro-RO"/>
        </w:rPr>
        <w:t>e</w:t>
      </w:r>
      <w:r w:rsidRPr="00444DF6">
        <w:rPr>
          <w:rFonts w:ascii="Trebuchet MS" w:eastAsiaTheme="minorEastAsia" w:hAnsi="Trebuchet MS" w:cs="Arial"/>
          <w:noProof/>
          <w:color w:val="000000" w:themeColor="dark1"/>
          <w:kern w:val="24"/>
          <w:lang w:eastAsia="ro-RO"/>
        </w:rPr>
        <w:t>uropene și legislației naționale specifice.</w:t>
      </w:r>
    </w:p>
    <w:p w:rsidR="00204031" w:rsidRPr="00444DF6" w:rsidRDefault="005F29C9" w:rsidP="001B12C5">
      <w:pPr>
        <w:jc w:val="both"/>
        <w:rPr>
          <w:rFonts w:ascii="Trebuchet MS" w:eastAsia="SimSun" w:hAnsi="Trebuchet MS" w:cs="Times New Roman"/>
          <w:iCs/>
          <w:noProof/>
        </w:rPr>
      </w:pPr>
      <w:r w:rsidRPr="00444DF6">
        <w:rPr>
          <w:rFonts w:ascii="Trebuchet MS" w:eastAsia="SimSun" w:hAnsi="Trebuchet MS" w:cs="Times New Roman"/>
          <w:iCs/>
          <w:noProof/>
        </w:rPr>
        <w:t xml:space="preserve">Reprezentanții AM PNDR vor realiza verificări pe parcursul perioadei de programare în ceea ce privește activitatea GAL-urilor autorizate pentru funcționare. </w:t>
      </w:r>
      <w:r w:rsidR="001B12C5" w:rsidRPr="00444DF6">
        <w:rPr>
          <w:rFonts w:ascii="Trebuchet MS" w:eastAsia="SimSun" w:hAnsi="Trebuchet MS" w:cs="Times New Roman"/>
          <w:iCs/>
          <w:noProof/>
        </w:rPr>
        <w:t xml:space="preserve">Verificarea </w:t>
      </w:r>
      <w:r w:rsidRPr="00444DF6">
        <w:rPr>
          <w:rFonts w:ascii="Trebuchet MS" w:eastAsia="SimSun" w:hAnsi="Trebuchet MS" w:cs="Times New Roman"/>
          <w:iCs/>
          <w:noProof/>
        </w:rPr>
        <w:t xml:space="preserve">pe teren, </w:t>
      </w:r>
      <w:r w:rsidR="001B12C5" w:rsidRPr="00444DF6">
        <w:rPr>
          <w:rFonts w:ascii="Trebuchet MS" w:eastAsia="SimSun" w:hAnsi="Trebuchet MS" w:cs="Times New Roman"/>
          <w:iCs/>
          <w:noProof/>
        </w:rPr>
        <w:t>la sediul GAL</w:t>
      </w:r>
      <w:r w:rsidRPr="00444DF6">
        <w:rPr>
          <w:rFonts w:ascii="Trebuchet MS" w:eastAsia="SimSun" w:hAnsi="Trebuchet MS" w:cs="Times New Roman"/>
          <w:iCs/>
          <w:noProof/>
        </w:rPr>
        <w:t>,</w:t>
      </w:r>
      <w:r w:rsidR="001B12C5" w:rsidRPr="00444DF6">
        <w:rPr>
          <w:rFonts w:ascii="Trebuchet MS" w:eastAsia="SimSun" w:hAnsi="Trebuchet MS" w:cs="Times New Roman"/>
          <w:iCs/>
          <w:noProof/>
        </w:rPr>
        <w:t xml:space="preserve"> se va efectua la o dată adusă la cunoștință echipei tehnice GAL, prin reprezentantul legal al acesteia, cu cel puțin 5 zile</w:t>
      </w:r>
      <w:r w:rsidR="00FF0E5C" w:rsidRPr="00444DF6">
        <w:rPr>
          <w:rFonts w:ascii="Trebuchet MS" w:eastAsia="SimSun" w:hAnsi="Trebuchet MS" w:cs="Times New Roman"/>
          <w:iCs/>
          <w:noProof/>
        </w:rPr>
        <w:t xml:space="preserve"> lucrătoare</w:t>
      </w:r>
      <w:r w:rsidR="001B12C5" w:rsidRPr="00444DF6">
        <w:rPr>
          <w:rFonts w:ascii="Trebuchet MS" w:eastAsia="SimSun" w:hAnsi="Trebuchet MS" w:cs="Times New Roman"/>
          <w:iCs/>
          <w:noProof/>
        </w:rPr>
        <w:t xml:space="preserve"> înainte de efectuare. Verificarea se va realiza în baza unui Formular de verificare, care va fi completat de reprezentan</w:t>
      </w:r>
      <w:r w:rsidR="008665E4" w:rsidRPr="00444DF6">
        <w:rPr>
          <w:rFonts w:ascii="Trebuchet MS" w:eastAsia="SimSun" w:hAnsi="Trebuchet MS" w:cs="Times New Roman"/>
          <w:iCs/>
          <w:noProof/>
        </w:rPr>
        <w:t>ții</w:t>
      </w:r>
      <w:r w:rsidR="001B12C5" w:rsidRPr="00444DF6">
        <w:rPr>
          <w:rFonts w:ascii="Trebuchet MS" w:eastAsia="SimSun" w:hAnsi="Trebuchet MS" w:cs="Times New Roman"/>
          <w:iCs/>
          <w:noProof/>
        </w:rPr>
        <w:t xml:space="preserve"> AM </w:t>
      </w:r>
      <w:r w:rsidR="008665E4" w:rsidRPr="00444DF6">
        <w:rPr>
          <w:rFonts w:ascii="Trebuchet MS" w:eastAsia="SimSun" w:hAnsi="Trebuchet MS" w:cs="Times New Roman"/>
          <w:iCs/>
          <w:noProof/>
        </w:rPr>
        <w:t xml:space="preserve">PNDR </w:t>
      </w:r>
      <w:r w:rsidR="009118AA" w:rsidRPr="00444DF6">
        <w:rPr>
          <w:rFonts w:ascii="Trebuchet MS" w:eastAsia="SimSun" w:hAnsi="Trebuchet MS" w:cs="Times New Roman"/>
          <w:iCs/>
          <w:noProof/>
        </w:rPr>
        <w:t>desemnați</w:t>
      </w:r>
      <w:r w:rsidR="00827BAA" w:rsidRPr="00444DF6">
        <w:rPr>
          <w:rFonts w:ascii="Trebuchet MS" w:eastAsia="SimSun" w:hAnsi="Trebuchet MS" w:cs="Times New Roman"/>
          <w:iCs/>
          <w:noProof/>
        </w:rPr>
        <w:t xml:space="preserve"> în acest sens</w:t>
      </w:r>
      <w:r w:rsidR="00204031" w:rsidRPr="00444DF6">
        <w:rPr>
          <w:rFonts w:ascii="Trebuchet MS" w:eastAsia="SimSun" w:hAnsi="Trebuchet MS" w:cs="Times New Roman"/>
          <w:iCs/>
          <w:noProof/>
        </w:rPr>
        <w:t xml:space="preserve"> și va fi semnat de reprezentantul legal al GAL pentru luare la cunoștință.</w:t>
      </w:r>
    </w:p>
    <w:p w:rsidR="001D6807" w:rsidRDefault="001D6807" w:rsidP="001D6807">
      <w:pPr>
        <w:spacing w:after="0"/>
        <w:jc w:val="both"/>
        <w:rPr>
          <w:rFonts w:ascii="Trebuchet MS" w:eastAsia="SimSun" w:hAnsi="Trebuchet MS" w:cs="Times New Roman"/>
          <w:iCs/>
          <w:noProof/>
        </w:rPr>
      </w:pPr>
    </w:p>
    <w:p w:rsidR="009F1DA4" w:rsidRPr="00444DF6" w:rsidRDefault="00204031" w:rsidP="001D6807">
      <w:pPr>
        <w:spacing w:after="0"/>
        <w:jc w:val="both"/>
        <w:rPr>
          <w:rFonts w:ascii="Trebuchet MS" w:eastAsia="SimSun" w:hAnsi="Trebuchet MS" w:cs="Times New Roman"/>
          <w:iCs/>
          <w:noProof/>
        </w:rPr>
      </w:pPr>
      <w:r w:rsidRPr="00444DF6">
        <w:rPr>
          <w:rFonts w:ascii="Trebuchet MS" w:eastAsia="SimSun" w:hAnsi="Trebuchet MS" w:cs="Times New Roman"/>
          <w:iCs/>
          <w:noProof/>
        </w:rPr>
        <w:t>Verificarea</w:t>
      </w:r>
      <w:r w:rsidR="001B12C5" w:rsidRPr="00444DF6">
        <w:rPr>
          <w:rFonts w:ascii="Trebuchet MS" w:eastAsia="SimSun" w:hAnsi="Trebuchet MS" w:cs="Times New Roman"/>
          <w:iCs/>
          <w:noProof/>
        </w:rPr>
        <w:t xml:space="preserve"> va viza următoarele</w:t>
      </w:r>
      <w:r w:rsidRPr="00444DF6">
        <w:rPr>
          <w:rFonts w:ascii="Trebuchet MS" w:eastAsia="SimSun" w:hAnsi="Trebuchet MS" w:cs="Times New Roman"/>
          <w:iCs/>
          <w:noProof/>
        </w:rPr>
        <w:t xml:space="preserve"> aspecte</w:t>
      </w:r>
      <w:r w:rsidR="001B12C5" w:rsidRPr="00444DF6">
        <w:rPr>
          <w:rFonts w:ascii="Trebuchet MS" w:eastAsia="SimSun" w:hAnsi="Trebuchet MS" w:cs="Times New Roman"/>
          <w:iCs/>
          <w:noProof/>
        </w:rPr>
        <w:t>:</w:t>
      </w:r>
    </w:p>
    <w:p w:rsidR="009F1DA4" w:rsidRPr="00444DF6" w:rsidRDefault="009F1DA4" w:rsidP="001D6807">
      <w:pPr>
        <w:spacing w:before="240" w:after="0"/>
        <w:jc w:val="both"/>
        <w:rPr>
          <w:rFonts w:ascii="Trebuchet MS" w:eastAsia="SimSun" w:hAnsi="Trebuchet MS" w:cs="Times New Roman"/>
          <w:iCs/>
          <w:noProof/>
          <w:sz w:val="2"/>
        </w:rPr>
      </w:pPr>
    </w:p>
    <w:p w:rsidR="00227972" w:rsidRPr="00444DF6" w:rsidRDefault="00227972" w:rsidP="001D6807">
      <w:pPr>
        <w:pStyle w:val="ListParagraph"/>
        <w:numPr>
          <w:ilvl w:val="0"/>
          <w:numId w:val="27"/>
        </w:numPr>
        <w:spacing w:after="120"/>
        <w:jc w:val="both"/>
        <w:rPr>
          <w:rFonts w:ascii="Trebuchet MS" w:eastAsiaTheme="minorEastAsia" w:hAnsi="Trebuchet MS" w:cs="Arial"/>
          <w:b/>
          <w:noProof/>
          <w:color w:val="000000" w:themeColor="text1"/>
          <w:kern w:val="24"/>
          <w:lang w:val="ro-RO" w:eastAsia="ro-RO"/>
        </w:rPr>
      </w:pPr>
      <w:r w:rsidRPr="00444DF6">
        <w:rPr>
          <w:rFonts w:ascii="Trebuchet MS" w:eastAsiaTheme="minorEastAsia" w:hAnsi="Trebuchet MS" w:cs="Arial"/>
          <w:b/>
          <w:noProof/>
          <w:color w:val="000000" w:themeColor="text1"/>
          <w:kern w:val="24"/>
          <w:lang w:val="ro-RO" w:eastAsia="ro-RO"/>
        </w:rPr>
        <w:t>Respectarea criteriilor de eligibilitate și de selecție în baza cărora SDL a fost selectată.</w:t>
      </w:r>
    </w:p>
    <w:p w:rsidR="009F1DA4" w:rsidRPr="00444DF6" w:rsidRDefault="00841817" w:rsidP="00227972">
      <w:pPr>
        <w:spacing w:after="0"/>
        <w:jc w:val="both"/>
        <w:rPr>
          <w:rFonts w:ascii="Trebuchet MS" w:eastAsiaTheme="minorEastAsia" w:hAnsi="Trebuchet MS" w:cs="Arial"/>
          <w:noProof/>
          <w:color w:val="000000" w:themeColor="dark1"/>
          <w:kern w:val="24"/>
          <w:lang w:eastAsia="ro-RO"/>
        </w:rPr>
      </w:pPr>
      <w:r w:rsidRPr="00444DF6">
        <w:rPr>
          <w:rFonts w:ascii="Trebuchet MS" w:eastAsiaTheme="minorEastAsia" w:hAnsi="Trebuchet MS" w:cs="Arial"/>
          <w:noProof/>
          <w:color w:val="000000" w:themeColor="dark1"/>
          <w:kern w:val="24"/>
          <w:lang w:eastAsia="ro-RO"/>
        </w:rPr>
        <w:t xml:space="preserve">GAL trebuie să furnizeze reprezentanților DGDR AM PNDR documentele care demonstrează </w:t>
      </w:r>
      <w:r w:rsidR="00422DA0" w:rsidRPr="00444DF6">
        <w:rPr>
          <w:rFonts w:ascii="Trebuchet MS" w:eastAsiaTheme="minorEastAsia" w:hAnsi="Trebuchet MS" w:cs="Arial"/>
          <w:noProof/>
          <w:color w:val="000000" w:themeColor="dark1"/>
          <w:kern w:val="24"/>
          <w:lang w:eastAsia="ro-RO"/>
        </w:rPr>
        <w:t xml:space="preserve">acțiunile demarate pentru </w:t>
      </w:r>
      <w:r w:rsidRPr="00444DF6">
        <w:rPr>
          <w:rFonts w:ascii="Trebuchet MS" w:eastAsiaTheme="minorEastAsia" w:hAnsi="Trebuchet MS" w:cs="Arial"/>
          <w:noProof/>
          <w:color w:val="000000" w:themeColor="dark1"/>
          <w:kern w:val="24"/>
          <w:lang w:eastAsia="ro-RO"/>
        </w:rPr>
        <w:t>menținerea criteriilor</w:t>
      </w:r>
      <w:r w:rsidRPr="00444DF6" w:rsidDel="00841817">
        <w:rPr>
          <w:rFonts w:ascii="Trebuchet MS" w:eastAsiaTheme="minorEastAsia" w:hAnsi="Trebuchet MS" w:cs="Arial"/>
          <w:noProof/>
          <w:color w:val="000000" w:themeColor="dark1"/>
          <w:kern w:val="24"/>
          <w:lang w:eastAsia="ro-RO"/>
        </w:rPr>
        <w:t xml:space="preserve"> </w:t>
      </w:r>
      <w:r w:rsidR="00BB1BBD" w:rsidRPr="00444DF6">
        <w:rPr>
          <w:rFonts w:ascii="Trebuchet MS" w:eastAsiaTheme="minorEastAsia" w:hAnsi="Trebuchet MS" w:cs="Arial"/>
          <w:noProof/>
          <w:color w:val="000000" w:themeColor="dark1"/>
          <w:kern w:val="24"/>
          <w:lang w:eastAsia="ro-RO"/>
        </w:rPr>
        <w:t>de eligibilitate și selecție</w:t>
      </w:r>
      <w:r w:rsidRPr="00444DF6">
        <w:rPr>
          <w:rFonts w:ascii="Trebuchet MS" w:eastAsiaTheme="minorEastAsia" w:hAnsi="Trebuchet MS" w:cs="Arial"/>
          <w:noProof/>
          <w:color w:val="000000" w:themeColor="dark1"/>
          <w:kern w:val="24"/>
          <w:lang w:eastAsia="ro-RO"/>
        </w:rPr>
        <w:t xml:space="preserve">, în baza cărora </w:t>
      </w:r>
      <w:r w:rsidR="005F29C9" w:rsidRPr="00444DF6">
        <w:rPr>
          <w:rFonts w:ascii="Trebuchet MS" w:eastAsiaTheme="minorEastAsia" w:hAnsi="Trebuchet MS" w:cs="Arial"/>
          <w:noProof/>
          <w:color w:val="000000" w:themeColor="dark1"/>
          <w:kern w:val="24"/>
          <w:lang w:eastAsia="ro-RO"/>
        </w:rPr>
        <w:t xml:space="preserve">SDL </w:t>
      </w:r>
      <w:r w:rsidRPr="00444DF6">
        <w:rPr>
          <w:rFonts w:ascii="Trebuchet MS" w:eastAsiaTheme="minorEastAsia" w:hAnsi="Trebuchet MS" w:cs="Arial"/>
          <w:noProof/>
          <w:color w:val="000000" w:themeColor="dark1"/>
          <w:kern w:val="24"/>
          <w:lang w:eastAsia="ro-RO"/>
        </w:rPr>
        <w:t>a fost evaluată și selectată</w:t>
      </w:r>
      <w:r w:rsidR="00154DBD" w:rsidRPr="00444DF6">
        <w:rPr>
          <w:rFonts w:ascii="Trebuchet MS" w:eastAsiaTheme="minorEastAsia" w:hAnsi="Trebuchet MS" w:cs="Arial"/>
          <w:noProof/>
          <w:color w:val="000000" w:themeColor="dark1"/>
          <w:kern w:val="24"/>
          <w:lang w:eastAsia="ro-RO"/>
        </w:rPr>
        <w:t>.</w:t>
      </w:r>
    </w:p>
    <w:p w:rsidR="00227972" w:rsidRDefault="00685806" w:rsidP="001D6807">
      <w:pPr>
        <w:spacing w:after="0"/>
        <w:jc w:val="both"/>
        <w:rPr>
          <w:rFonts w:ascii="Trebuchet MS" w:eastAsiaTheme="minorEastAsia" w:hAnsi="Trebuchet MS" w:cs="Arial"/>
          <w:noProof/>
          <w:color w:val="000000" w:themeColor="dark1"/>
          <w:kern w:val="24"/>
          <w:lang w:eastAsia="ro-RO"/>
        </w:rPr>
      </w:pPr>
      <w:r w:rsidRPr="00444DF6">
        <w:rPr>
          <w:rFonts w:ascii="Trebuchet MS" w:eastAsiaTheme="minorEastAsia" w:hAnsi="Trebuchet MS" w:cs="Arial"/>
          <w:b/>
          <w:noProof/>
          <w:color w:val="000000" w:themeColor="dark1"/>
          <w:kern w:val="24"/>
          <w:lang w:eastAsia="ro-RO"/>
        </w:rPr>
        <w:t>Atenție!</w:t>
      </w:r>
      <w:r w:rsidRPr="00444DF6">
        <w:rPr>
          <w:rFonts w:ascii="Trebuchet MS" w:eastAsiaTheme="minorEastAsia" w:hAnsi="Trebuchet MS" w:cs="Arial"/>
          <w:noProof/>
          <w:color w:val="000000" w:themeColor="dark1"/>
          <w:kern w:val="24"/>
          <w:lang w:eastAsia="ro-RO"/>
        </w:rPr>
        <w:t xml:space="preserve"> </w:t>
      </w:r>
      <w:r w:rsidR="00227972" w:rsidRPr="00444DF6">
        <w:rPr>
          <w:rFonts w:ascii="Trebuchet MS" w:eastAsiaTheme="minorEastAsia" w:hAnsi="Trebuchet MS" w:cs="Arial"/>
          <w:noProof/>
          <w:color w:val="000000" w:themeColor="dark1"/>
          <w:kern w:val="24"/>
          <w:lang w:eastAsia="ro-RO"/>
        </w:rPr>
        <w:t xml:space="preserve">Verificarea menținerii criteriilor de eligibilitate și selecție a SDL se va efectua </w:t>
      </w:r>
      <w:r w:rsidR="00960506" w:rsidRPr="00444DF6">
        <w:rPr>
          <w:rFonts w:ascii="Trebuchet MS" w:eastAsiaTheme="minorEastAsia" w:hAnsi="Trebuchet MS" w:cs="Arial"/>
          <w:noProof/>
          <w:color w:val="000000" w:themeColor="dark1"/>
          <w:kern w:val="24"/>
          <w:lang w:eastAsia="ro-RO"/>
        </w:rPr>
        <w:t>după fiecare solicitare a GAL privind modificarea SDL, pe baza documentației transmisă de către GAL sau</w:t>
      </w:r>
      <w:r w:rsidR="00154DBD" w:rsidRPr="00444DF6">
        <w:rPr>
          <w:rFonts w:ascii="Trebuchet MS" w:eastAsiaTheme="minorEastAsia" w:hAnsi="Trebuchet MS" w:cs="Arial"/>
          <w:noProof/>
          <w:color w:val="000000" w:themeColor="dark1"/>
          <w:kern w:val="24"/>
          <w:lang w:eastAsia="ro-RO"/>
        </w:rPr>
        <w:t xml:space="preserve"> </w:t>
      </w:r>
      <w:r w:rsidR="00227972" w:rsidRPr="00444DF6">
        <w:rPr>
          <w:rFonts w:ascii="Trebuchet MS" w:eastAsiaTheme="minorEastAsia" w:hAnsi="Trebuchet MS" w:cs="Arial"/>
          <w:noProof/>
          <w:color w:val="000000" w:themeColor="dark1"/>
          <w:kern w:val="24"/>
          <w:lang w:eastAsia="ro-RO"/>
        </w:rPr>
        <w:t>de câte ori</w:t>
      </w:r>
      <w:r w:rsidR="00A22998" w:rsidRPr="00444DF6">
        <w:rPr>
          <w:rFonts w:ascii="Trebuchet MS" w:eastAsiaTheme="minorEastAsia" w:hAnsi="Trebuchet MS" w:cs="Arial"/>
          <w:noProof/>
          <w:color w:val="000000" w:themeColor="dark1"/>
          <w:kern w:val="24"/>
          <w:lang w:eastAsia="ro-RO"/>
        </w:rPr>
        <w:t xml:space="preserve"> este cazul de către reprezentanții AM PNDR responsabili cu monitorizarea activității GAL-ului respectiv</w:t>
      </w:r>
      <w:r w:rsidR="00227972" w:rsidRPr="00444DF6">
        <w:rPr>
          <w:rFonts w:ascii="Trebuchet MS" w:eastAsiaTheme="minorEastAsia" w:hAnsi="Trebuchet MS" w:cs="Arial"/>
          <w:noProof/>
          <w:color w:val="000000" w:themeColor="dark1"/>
          <w:kern w:val="24"/>
          <w:lang w:eastAsia="ro-RO"/>
        </w:rPr>
        <w:t>, la sediul GAL.</w:t>
      </w:r>
    </w:p>
    <w:p w:rsidR="001D6807" w:rsidRPr="001D6807" w:rsidRDefault="001D6807" w:rsidP="001D6807">
      <w:pPr>
        <w:spacing w:after="0"/>
        <w:jc w:val="both"/>
        <w:rPr>
          <w:rFonts w:ascii="Trebuchet MS" w:eastAsiaTheme="minorEastAsia" w:hAnsi="Trebuchet MS" w:cs="Arial"/>
          <w:noProof/>
          <w:color w:val="000000" w:themeColor="dark1"/>
          <w:kern w:val="24"/>
          <w:lang w:eastAsia="ro-RO"/>
        </w:rPr>
      </w:pPr>
    </w:p>
    <w:p w:rsidR="00200CDC" w:rsidRPr="008012F2" w:rsidRDefault="000A4258" w:rsidP="001D6807">
      <w:pPr>
        <w:pStyle w:val="ListParagraph"/>
        <w:numPr>
          <w:ilvl w:val="0"/>
          <w:numId w:val="27"/>
        </w:numPr>
        <w:spacing w:before="120" w:after="120"/>
        <w:jc w:val="both"/>
        <w:rPr>
          <w:rFonts w:ascii="Trebuchet MS" w:eastAsiaTheme="minorEastAsia" w:hAnsi="Trebuchet MS" w:cs="Arial"/>
          <w:b/>
          <w:noProof/>
          <w:color w:val="000000" w:themeColor="text1"/>
          <w:kern w:val="24"/>
          <w:lang w:val="ro-RO" w:eastAsia="ro-RO"/>
        </w:rPr>
      </w:pPr>
      <w:r w:rsidRPr="008012F2">
        <w:rPr>
          <w:rFonts w:ascii="Trebuchet MS" w:eastAsiaTheme="minorEastAsia" w:hAnsi="Trebuchet MS" w:cs="Arial"/>
          <w:b/>
          <w:noProof/>
          <w:color w:val="000000" w:themeColor="text1"/>
          <w:kern w:val="24"/>
          <w:lang w:val="ro-RO" w:eastAsia="ro-RO"/>
        </w:rPr>
        <w:t>Existența unui s</w:t>
      </w:r>
      <w:r w:rsidR="00200CDC" w:rsidRPr="008012F2">
        <w:rPr>
          <w:rFonts w:ascii="Trebuchet MS" w:eastAsiaTheme="minorEastAsia" w:hAnsi="Trebuchet MS" w:cs="Arial"/>
          <w:b/>
          <w:noProof/>
          <w:color w:val="000000" w:themeColor="text1"/>
          <w:kern w:val="24"/>
          <w:lang w:val="ro-RO" w:eastAsia="ro-RO"/>
        </w:rPr>
        <w:t xml:space="preserve">ediu </w:t>
      </w:r>
      <w:r w:rsidR="005F29C9" w:rsidRPr="008012F2">
        <w:rPr>
          <w:rFonts w:ascii="Trebuchet MS" w:eastAsiaTheme="minorEastAsia" w:hAnsi="Trebuchet MS" w:cs="Arial"/>
          <w:b/>
          <w:noProof/>
          <w:color w:val="000000" w:themeColor="text1"/>
          <w:kern w:val="24"/>
          <w:lang w:val="ro-RO" w:eastAsia="ro-RO"/>
        </w:rPr>
        <w:t xml:space="preserve">social/funcțional </w:t>
      </w:r>
      <w:r w:rsidRPr="008012F2">
        <w:rPr>
          <w:rFonts w:ascii="Trebuchet MS" w:eastAsiaTheme="minorEastAsia" w:hAnsi="Trebuchet MS" w:cs="Arial"/>
          <w:b/>
          <w:noProof/>
          <w:color w:val="000000" w:themeColor="text1"/>
          <w:kern w:val="24"/>
          <w:lang w:val="ro-RO" w:eastAsia="ro-RO"/>
        </w:rPr>
        <w:t>în teritoriul GAL</w:t>
      </w:r>
    </w:p>
    <w:p w:rsidR="00AD0011" w:rsidRPr="00444DF6" w:rsidRDefault="00AD0011" w:rsidP="009F1DA4">
      <w:pPr>
        <w:spacing w:before="240"/>
        <w:jc w:val="both"/>
        <w:rPr>
          <w:rFonts w:ascii="Trebuchet MS" w:eastAsiaTheme="minorEastAsia" w:hAnsi="Trebuchet MS" w:cs="Arial"/>
          <w:noProof/>
          <w:color w:val="000000" w:themeColor="dark1"/>
          <w:kern w:val="24"/>
          <w:lang w:eastAsia="ro-RO"/>
        </w:rPr>
      </w:pPr>
      <w:r w:rsidRPr="00444DF6">
        <w:rPr>
          <w:rFonts w:ascii="Trebuchet MS" w:eastAsiaTheme="minorEastAsia" w:hAnsi="Trebuchet MS" w:cs="Arial"/>
          <w:noProof/>
          <w:color w:val="000000" w:themeColor="dark1"/>
          <w:kern w:val="24"/>
          <w:lang w:eastAsia="ro-RO"/>
        </w:rPr>
        <w:t>GAL trebuie să prezinte documente justificative precum contract de închiriere sau contract de comodat în vederea demonstrării că sediul în care își desfășoară activitatea este localizat în teritoriul acoperit de GAL.</w:t>
      </w:r>
    </w:p>
    <w:p w:rsidR="00AD0011" w:rsidRPr="00444DF6" w:rsidRDefault="00AD0011" w:rsidP="00AD0011">
      <w:pPr>
        <w:jc w:val="both"/>
        <w:rPr>
          <w:rFonts w:ascii="Trebuchet MS" w:eastAsiaTheme="minorEastAsia" w:hAnsi="Trebuchet MS" w:cs="Arial"/>
          <w:noProof/>
          <w:color w:val="000000" w:themeColor="dark1"/>
          <w:kern w:val="24"/>
          <w:lang w:eastAsia="ro-RO"/>
        </w:rPr>
      </w:pPr>
      <w:r w:rsidRPr="00444DF6">
        <w:rPr>
          <w:rFonts w:ascii="Trebuchet MS" w:eastAsiaTheme="minorEastAsia" w:hAnsi="Trebuchet MS" w:cs="Arial"/>
          <w:noProof/>
          <w:color w:val="000000" w:themeColor="dark1"/>
          <w:kern w:val="24"/>
          <w:lang w:eastAsia="ro-RO"/>
        </w:rPr>
        <w:t xml:space="preserve">Pentru GAL-urile cu teritoriul în Delta Dunării, se acceptă existența a unui alt sediu în afara teritoriului GAL, cu acordul în prealabil al DGDR AM PNDR. </w:t>
      </w:r>
    </w:p>
    <w:p w:rsidR="00AD0011" w:rsidRPr="008012F2" w:rsidRDefault="00AD0011" w:rsidP="00AD0011">
      <w:pPr>
        <w:jc w:val="both"/>
        <w:rPr>
          <w:rFonts w:ascii="Trebuchet MS" w:eastAsiaTheme="minorEastAsia" w:hAnsi="Trebuchet MS" w:cs="Arial"/>
          <w:noProof/>
          <w:color w:val="000000" w:themeColor="text1"/>
          <w:kern w:val="24"/>
          <w:lang w:eastAsia="ro-RO"/>
        </w:rPr>
      </w:pPr>
      <w:r w:rsidRPr="008012F2">
        <w:rPr>
          <w:rFonts w:ascii="Trebuchet MS" w:eastAsiaTheme="minorEastAsia" w:hAnsi="Trebuchet MS" w:cs="Arial"/>
          <w:noProof/>
          <w:color w:val="000000" w:themeColor="text1"/>
          <w:kern w:val="24"/>
          <w:lang w:eastAsia="ro-RO"/>
        </w:rPr>
        <w:t>Asigurarea vizibilității sediului GAL se va realiza obligatoriu prin amplasarea unei plăcuțe informative la sediul GAL și opțional prin:</w:t>
      </w:r>
    </w:p>
    <w:p w:rsidR="00AD0011" w:rsidRPr="008012F2" w:rsidRDefault="00AD0011" w:rsidP="009F1DA4">
      <w:pPr>
        <w:pStyle w:val="ListParagraph"/>
        <w:numPr>
          <w:ilvl w:val="0"/>
          <w:numId w:val="34"/>
        </w:numPr>
        <w:spacing w:before="240"/>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plăcuță informativă generală amplasată în apropierea indicatorului rutier al localității la intrarea și ieșirea din localitatea în care este sediul GAL și doar pe drumul cu cel mai mare trafic;</w:t>
      </w:r>
    </w:p>
    <w:p w:rsidR="009F1DA4" w:rsidRDefault="00AD0011" w:rsidP="001D6807">
      <w:pPr>
        <w:pStyle w:val="ListParagraph"/>
        <w:numPr>
          <w:ilvl w:val="0"/>
          <w:numId w:val="34"/>
        </w:numPr>
        <w:spacing w:before="240"/>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panou publicitar de prezentare a siglei și a denumirii, dimensionat corect astfel încât să asigure vizibilitate optimă în raport cu clădirea și cu distanța de la care este necesară vizualizarea panoului.</w:t>
      </w:r>
    </w:p>
    <w:p w:rsidR="001D6807" w:rsidRPr="001D6807" w:rsidRDefault="001D6807" w:rsidP="001D6807">
      <w:pPr>
        <w:pStyle w:val="ListParagraph"/>
        <w:spacing w:before="240"/>
        <w:jc w:val="both"/>
        <w:rPr>
          <w:rFonts w:ascii="Trebuchet MS" w:eastAsiaTheme="minorEastAsia" w:hAnsi="Trebuchet MS" w:cs="Arial"/>
          <w:noProof/>
          <w:color w:val="000000" w:themeColor="text1"/>
          <w:kern w:val="24"/>
          <w:lang w:val="ro-RO" w:eastAsia="ro-RO"/>
        </w:rPr>
      </w:pPr>
    </w:p>
    <w:p w:rsidR="00200CDC" w:rsidRPr="008012F2" w:rsidRDefault="00A438FD" w:rsidP="001D6807">
      <w:pPr>
        <w:pStyle w:val="ListParagraph"/>
        <w:numPr>
          <w:ilvl w:val="0"/>
          <w:numId w:val="27"/>
        </w:numPr>
        <w:spacing w:before="120" w:after="240"/>
        <w:jc w:val="both"/>
        <w:rPr>
          <w:rFonts w:ascii="Trebuchet MS" w:eastAsiaTheme="minorEastAsia" w:hAnsi="Trebuchet MS" w:cs="Arial"/>
          <w:b/>
          <w:noProof/>
          <w:color w:val="000000" w:themeColor="text1"/>
          <w:kern w:val="24"/>
          <w:lang w:val="ro-RO" w:eastAsia="ro-RO"/>
        </w:rPr>
      </w:pPr>
      <w:r w:rsidRPr="008012F2">
        <w:rPr>
          <w:rFonts w:ascii="Trebuchet MS" w:eastAsiaTheme="minorEastAsia" w:hAnsi="Trebuchet MS" w:cs="Arial"/>
          <w:b/>
          <w:noProof/>
          <w:color w:val="000000" w:themeColor="text1"/>
          <w:kern w:val="24"/>
          <w:lang w:val="ro-RO" w:eastAsia="ro-RO"/>
        </w:rPr>
        <w:t xml:space="preserve">Asigurarea </w:t>
      </w:r>
      <w:r w:rsidR="004A4D73" w:rsidRPr="008012F2">
        <w:rPr>
          <w:rFonts w:ascii="Trebuchet MS" w:eastAsiaTheme="minorEastAsia" w:hAnsi="Trebuchet MS" w:cs="Arial"/>
          <w:b/>
          <w:noProof/>
          <w:color w:val="000000" w:themeColor="text1"/>
          <w:kern w:val="24"/>
          <w:lang w:val="ro-RO" w:eastAsia="ro-RO"/>
        </w:rPr>
        <w:t>comunic</w:t>
      </w:r>
      <w:r w:rsidRPr="008012F2">
        <w:rPr>
          <w:rFonts w:ascii="Trebuchet MS" w:eastAsiaTheme="minorEastAsia" w:hAnsi="Trebuchet MS" w:cs="Arial"/>
          <w:b/>
          <w:noProof/>
          <w:color w:val="000000" w:themeColor="text1"/>
          <w:kern w:val="24"/>
          <w:lang w:val="ro-RO" w:eastAsia="ro-RO"/>
        </w:rPr>
        <w:t>ării</w:t>
      </w:r>
      <w:r w:rsidR="005E6612" w:rsidRPr="008012F2">
        <w:rPr>
          <w:rFonts w:ascii="Trebuchet MS" w:eastAsiaTheme="minorEastAsia" w:hAnsi="Trebuchet MS" w:cs="Arial"/>
          <w:b/>
          <w:noProof/>
          <w:color w:val="000000" w:themeColor="text1"/>
          <w:kern w:val="24"/>
          <w:lang w:val="ro-RO" w:eastAsia="ro-RO"/>
        </w:rPr>
        <w:t xml:space="preserve"> și transparenț</w:t>
      </w:r>
      <w:r w:rsidRPr="008012F2">
        <w:rPr>
          <w:rFonts w:ascii="Trebuchet MS" w:eastAsiaTheme="minorEastAsia" w:hAnsi="Trebuchet MS" w:cs="Arial"/>
          <w:b/>
          <w:noProof/>
          <w:color w:val="000000" w:themeColor="text1"/>
          <w:kern w:val="24"/>
          <w:lang w:val="ro-RO" w:eastAsia="ro-RO"/>
        </w:rPr>
        <w:t>ei</w:t>
      </w:r>
    </w:p>
    <w:p w:rsidR="00227972" w:rsidRPr="008012F2" w:rsidRDefault="00227972" w:rsidP="005D1B7C">
      <w:pPr>
        <w:jc w:val="both"/>
        <w:rPr>
          <w:rFonts w:ascii="Trebuchet MS" w:eastAsiaTheme="minorEastAsia" w:hAnsi="Trebuchet MS" w:cs="Arial"/>
          <w:noProof/>
          <w:color w:val="000000" w:themeColor="text1"/>
          <w:kern w:val="24"/>
          <w:lang w:eastAsia="ro-RO"/>
        </w:rPr>
      </w:pPr>
      <w:r w:rsidRPr="008012F2">
        <w:rPr>
          <w:rFonts w:ascii="Trebuchet MS" w:eastAsiaTheme="minorEastAsia" w:hAnsi="Trebuchet MS" w:cs="Arial"/>
          <w:noProof/>
          <w:color w:val="000000" w:themeColor="text1"/>
          <w:kern w:val="24"/>
          <w:lang w:eastAsia="ro-RO"/>
        </w:rPr>
        <w:t xml:space="preserve">GAL </w:t>
      </w:r>
      <w:r w:rsidR="005D1B7C" w:rsidRPr="008012F2">
        <w:rPr>
          <w:rFonts w:ascii="Trebuchet MS" w:eastAsiaTheme="minorEastAsia" w:hAnsi="Trebuchet MS" w:cs="Arial"/>
          <w:noProof/>
          <w:color w:val="000000" w:themeColor="text1"/>
          <w:kern w:val="24"/>
          <w:lang w:eastAsia="ro-RO"/>
        </w:rPr>
        <w:t>va</w:t>
      </w:r>
      <w:r w:rsidRPr="008012F2">
        <w:rPr>
          <w:rFonts w:ascii="Trebuchet MS" w:eastAsiaTheme="minorEastAsia" w:hAnsi="Trebuchet MS" w:cs="Arial"/>
          <w:noProof/>
          <w:color w:val="000000" w:themeColor="text1"/>
          <w:kern w:val="24"/>
          <w:lang w:eastAsia="ro-RO"/>
        </w:rPr>
        <w:t xml:space="preserve"> demonstr</w:t>
      </w:r>
      <w:r w:rsidR="005D1B7C" w:rsidRPr="008012F2">
        <w:rPr>
          <w:rFonts w:ascii="Trebuchet MS" w:eastAsiaTheme="minorEastAsia" w:hAnsi="Trebuchet MS" w:cs="Arial"/>
          <w:noProof/>
          <w:color w:val="000000" w:themeColor="text1"/>
          <w:kern w:val="24"/>
          <w:lang w:eastAsia="ro-RO"/>
        </w:rPr>
        <w:t>a</w:t>
      </w:r>
      <w:r w:rsidRPr="008012F2">
        <w:rPr>
          <w:rFonts w:ascii="Trebuchet MS" w:eastAsiaTheme="minorEastAsia" w:hAnsi="Trebuchet MS" w:cs="Arial"/>
          <w:noProof/>
          <w:color w:val="000000" w:themeColor="text1"/>
          <w:kern w:val="24"/>
          <w:lang w:eastAsia="ro-RO"/>
        </w:rPr>
        <w:t xml:space="preserve"> funcționalitatea instrumente</w:t>
      </w:r>
      <w:r w:rsidR="00BA79C5" w:rsidRPr="008012F2">
        <w:rPr>
          <w:rFonts w:ascii="Trebuchet MS" w:eastAsiaTheme="minorEastAsia" w:hAnsi="Trebuchet MS" w:cs="Arial"/>
          <w:noProof/>
          <w:color w:val="000000" w:themeColor="text1"/>
          <w:kern w:val="24"/>
          <w:lang w:eastAsia="ro-RO"/>
        </w:rPr>
        <w:t>lor</w:t>
      </w:r>
      <w:r w:rsidRPr="008012F2">
        <w:rPr>
          <w:rFonts w:ascii="Trebuchet MS" w:eastAsiaTheme="minorEastAsia" w:hAnsi="Trebuchet MS" w:cs="Arial"/>
          <w:noProof/>
          <w:color w:val="000000" w:themeColor="text1"/>
          <w:kern w:val="24"/>
          <w:lang w:eastAsia="ro-RO"/>
        </w:rPr>
        <w:t xml:space="preserve"> de asigurare a transparenței și a comunicării prin furnizarea ur</w:t>
      </w:r>
      <w:r w:rsidR="00BA79C5" w:rsidRPr="008012F2">
        <w:rPr>
          <w:rFonts w:ascii="Trebuchet MS" w:eastAsiaTheme="minorEastAsia" w:hAnsi="Trebuchet MS" w:cs="Arial"/>
          <w:noProof/>
          <w:color w:val="000000" w:themeColor="text1"/>
          <w:kern w:val="24"/>
          <w:lang w:eastAsia="ro-RO"/>
        </w:rPr>
        <w:t>mătoarelor informații</w:t>
      </w:r>
      <w:r w:rsidRPr="008012F2">
        <w:rPr>
          <w:rFonts w:ascii="Trebuchet MS" w:eastAsiaTheme="minorEastAsia" w:hAnsi="Trebuchet MS" w:cs="Arial"/>
          <w:noProof/>
          <w:color w:val="000000" w:themeColor="text1"/>
          <w:kern w:val="24"/>
          <w:lang w:eastAsia="ro-RO"/>
        </w:rPr>
        <w:t>:</w:t>
      </w:r>
    </w:p>
    <w:p w:rsidR="00227972" w:rsidRPr="008012F2" w:rsidRDefault="00227972" w:rsidP="00AD0011">
      <w:pPr>
        <w:pStyle w:val="ListParagraph"/>
        <w:numPr>
          <w:ilvl w:val="0"/>
          <w:numId w:val="34"/>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b/>
          <w:noProof/>
          <w:color w:val="000000" w:themeColor="text1"/>
          <w:kern w:val="24"/>
          <w:lang w:val="ro-RO" w:eastAsia="ro-RO"/>
        </w:rPr>
        <w:t>Numărul de telefon fix/mobil</w:t>
      </w:r>
      <w:r w:rsidR="004A4D73" w:rsidRPr="008012F2">
        <w:rPr>
          <w:rFonts w:ascii="Trebuchet MS" w:eastAsiaTheme="minorEastAsia" w:hAnsi="Trebuchet MS" w:cs="Arial"/>
          <w:b/>
          <w:noProof/>
          <w:color w:val="000000" w:themeColor="text1"/>
          <w:kern w:val="24"/>
          <w:lang w:val="ro-RO" w:eastAsia="ro-RO"/>
        </w:rPr>
        <w:t xml:space="preserve">/fax – </w:t>
      </w:r>
      <w:r w:rsidR="004A4D73" w:rsidRPr="008012F2">
        <w:rPr>
          <w:rFonts w:ascii="Trebuchet MS" w:eastAsiaTheme="minorEastAsia" w:hAnsi="Trebuchet MS" w:cs="Arial"/>
          <w:noProof/>
          <w:color w:val="000000" w:themeColor="text1"/>
          <w:kern w:val="24"/>
          <w:lang w:val="ro-RO" w:eastAsia="ro-RO"/>
        </w:rPr>
        <w:t>n</w:t>
      </w:r>
      <w:r w:rsidR="003C3C62" w:rsidRPr="008012F2">
        <w:rPr>
          <w:rFonts w:ascii="Trebuchet MS" w:eastAsiaTheme="minorEastAsia" w:hAnsi="Trebuchet MS" w:cs="Arial"/>
          <w:noProof/>
          <w:color w:val="000000" w:themeColor="text1"/>
          <w:kern w:val="24"/>
          <w:lang w:val="ro-RO" w:eastAsia="ro-RO"/>
        </w:rPr>
        <w:t>r.</w:t>
      </w:r>
      <w:r w:rsidR="004A4D73" w:rsidRPr="008012F2">
        <w:rPr>
          <w:rFonts w:ascii="Trebuchet MS" w:eastAsiaTheme="minorEastAsia" w:hAnsi="Trebuchet MS" w:cs="Arial"/>
          <w:noProof/>
          <w:color w:val="000000" w:themeColor="text1"/>
          <w:kern w:val="24"/>
          <w:lang w:val="ro-RO" w:eastAsia="ro-RO"/>
        </w:rPr>
        <w:t xml:space="preserve"> de telefon furnizat trebuie să fie func</w:t>
      </w:r>
      <w:r w:rsidR="00433D59" w:rsidRPr="008012F2">
        <w:rPr>
          <w:rFonts w:ascii="Trebuchet MS" w:eastAsiaTheme="minorEastAsia" w:hAnsi="Trebuchet MS" w:cs="Arial"/>
          <w:noProof/>
          <w:color w:val="000000" w:themeColor="text1"/>
          <w:kern w:val="24"/>
          <w:lang w:val="ro-RO" w:eastAsia="ro-RO"/>
        </w:rPr>
        <w:t>ț</w:t>
      </w:r>
      <w:r w:rsidR="004A4D73" w:rsidRPr="008012F2">
        <w:rPr>
          <w:rFonts w:ascii="Trebuchet MS" w:eastAsiaTheme="minorEastAsia" w:hAnsi="Trebuchet MS" w:cs="Arial"/>
          <w:noProof/>
          <w:color w:val="000000" w:themeColor="text1"/>
          <w:kern w:val="24"/>
          <w:lang w:val="ro-RO" w:eastAsia="ro-RO"/>
        </w:rPr>
        <w:t>ional și să asigure o comunicare eficientă</w:t>
      </w:r>
      <w:r w:rsidR="003C3C62" w:rsidRPr="008012F2">
        <w:rPr>
          <w:rFonts w:ascii="Trebuchet MS" w:eastAsiaTheme="minorEastAsia" w:hAnsi="Trebuchet MS" w:cs="Arial"/>
          <w:noProof/>
          <w:color w:val="000000" w:themeColor="text1"/>
          <w:kern w:val="24"/>
          <w:lang w:val="ro-RO" w:eastAsia="ro-RO"/>
        </w:rPr>
        <w:t>;</w:t>
      </w:r>
      <w:r w:rsidR="004A4D73" w:rsidRPr="008012F2">
        <w:rPr>
          <w:rFonts w:ascii="Trebuchet MS" w:eastAsiaTheme="minorEastAsia" w:hAnsi="Trebuchet MS" w:cs="Arial"/>
          <w:noProof/>
          <w:color w:val="000000" w:themeColor="text1"/>
          <w:kern w:val="24"/>
          <w:lang w:val="ro-RO" w:eastAsia="ro-RO"/>
        </w:rPr>
        <w:t xml:space="preserve"> </w:t>
      </w:r>
    </w:p>
    <w:p w:rsidR="00227972" w:rsidRPr="008012F2" w:rsidRDefault="00957B24" w:rsidP="00AD0011">
      <w:pPr>
        <w:pStyle w:val="ListParagraph"/>
        <w:numPr>
          <w:ilvl w:val="0"/>
          <w:numId w:val="34"/>
        </w:numPr>
        <w:jc w:val="both"/>
        <w:rPr>
          <w:rFonts w:ascii="Trebuchet MS" w:eastAsiaTheme="minorEastAsia" w:hAnsi="Trebuchet MS" w:cs="Arial"/>
          <w:b/>
          <w:noProof/>
          <w:color w:val="000000" w:themeColor="text1"/>
          <w:kern w:val="24"/>
          <w:lang w:val="ro-RO" w:eastAsia="ro-RO"/>
        </w:rPr>
      </w:pPr>
      <w:r w:rsidRPr="008012F2">
        <w:rPr>
          <w:rFonts w:ascii="Trebuchet MS" w:eastAsiaTheme="minorEastAsia" w:hAnsi="Trebuchet MS" w:cs="Arial"/>
          <w:b/>
          <w:noProof/>
          <w:color w:val="000000" w:themeColor="text1"/>
          <w:kern w:val="24"/>
          <w:lang w:val="ro-RO" w:eastAsia="ro-RO"/>
        </w:rPr>
        <w:t>Adresa de e-mail aferentă GAL (ex.:</w:t>
      </w:r>
      <w:r w:rsidR="003C3C62" w:rsidRPr="008012F2">
        <w:rPr>
          <w:rFonts w:ascii="Trebuchet MS" w:eastAsiaTheme="minorEastAsia" w:hAnsi="Trebuchet MS" w:cs="Arial"/>
          <w:noProof/>
          <w:color w:val="000000" w:themeColor="text1"/>
          <w:kern w:val="24"/>
          <w:lang w:val="ro-RO" w:eastAsia="ro-RO"/>
        </w:rPr>
        <w:t xml:space="preserve"> numele GAL-ului sau un acronim al acestuia</w:t>
      </w:r>
      <w:r w:rsidRPr="008012F2">
        <w:rPr>
          <w:rFonts w:ascii="Trebuchet MS" w:eastAsiaTheme="minorEastAsia" w:hAnsi="Trebuchet MS" w:cs="Arial"/>
          <w:noProof/>
          <w:color w:val="000000" w:themeColor="text1"/>
          <w:kern w:val="24"/>
          <w:lang w:val="ro-RO" w:eastAsia="ro-RO"/>
        </w:rPr>
        <w:t>)</w:t>
      </w:r>
      <w:r w:rsidR="003C3C62" w:rsidRPr="008012F2">
        <w:rPr>
          <w:rFonts w:ascii="Trebuchet MS" w:eastAsiaTheme="minorEastAsia" w:hAnsi="Trebuchet MS" w:cs="Arial"/>
          <w:noProof/>
          <w:color w:val="000000" w:themeColor="text1"/>
          <w:kern w:val="24"/>
          <w:lang w:val="ro-RO" w:eastAsia="ro-RO"/>
        </w:rPr>
        <w:t>;</w:t>
      </w:r>
    </w:p>
    <w:p w:rsidR="00D674C5" w:rsidRPr="008012F2" w:rsidRDefault="003C3C62" w:rsidP="00AD0011">
      <w:pPr>
        <w:pStyle w:val="ListParagraph"/>
        <w:numPr>
          <w:ilvl w:val="0"/>
          <w:numId w:val="34"/>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b/>
          <w:noProof/>
          <w:color w:val="000000" w:themeColor="text1"/>
          <w:kern w:val="24"/>
          <w:lang w:val="ro-RO" w:eastAsia="ro-RO"/>
        </w:rPr>
        <w:t>Pagina de internet -</w:t>
      </w:r>
      <w:r w:rsidR="00227972" w:rsidRPr="008012F2">
        <w:rPr>
          <w:rFonts w:ascii="Trebuchet MS" w:eastAsiaTheme="minorEastAsia" w:hAnsi="Trebuchet MS" w:cs="Arial"/>
          <w:b/>
          <w:noProof/>
          <w:color w:val="000000" w:themeColor="text1"/>
          <w:kern w:val="24"/>
          <w:lang w:val="ro-RO" w:eastAsia="ro-RO"/>
        </w:rPr>
        <w:t xml:space="preserve"> </w:t>
      </w:r>
      <w:r w:rsidRPr="008012F2">
        <w:rPr>
          <w:rFonts w:ascii="Trebuchet MS" w:eastAsiaTheme="minorEastAsia" w:hAnsi="Trebuchet MS" w:cs="Arial"/>
          <w:noProof/>
          <w:color w:val="000000" w:themeColor="text1"/>
          <w:kern w:val="24"/>
          <w:lang w:val="ro-RO" w:eastAsia="ro-RO"/>
        </w:rPr>
        <w:t>trebuie să</w:t>
      </w:r>
      <w:r w:rsidR="00D674C5" w:rsidRPr="008012F2">
        <w:rPr>
          <w:rFonts w:ascii="Trebuchet MS" w:eastAsiaTheme="minorEastAsia" w:hAnsi="Trebuchet MS" w:cs="Arial"/>
          <w:noProof/>
          <w:color w:val="000000" w:themeColor="text1"/>
          <w:kern w:val="24"/>
          <w:lang w:val="ro-RO" w:eastAsia="ro-RO"/>
        </w:rPr>
        <w:t xml:space="preserve"> </w:t>
      </w:r>
      <w:r w:rsidRPr="008012F2">
        <w:rPr>
          <w:rFonts w:ascii="Trebuchet MS" w:eastAsiaTheme="minorEastAsia" w:hAnsi="Trebuchet MS" w:cs="Arial"/>
          <w:noProof/>
          <w:color w:val="000000" w:themeColor="text1"/>
          <w:kern w:val="24"/>
          <w:lang w:val="ro-RO" w:eastAsia="ro-RO"/>
        </w:rPr>
        <w:t xml:space="preserve">includă cel puțin următoarele: </w:t>
      </w:r>
    </w:p>
    <w:p w:rsidR="00D674C5" w:rsidRPr="008012F2" w:rsidRDefault="00BB1BBD"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I</w:t>
      </w:r>
      <w:r w:rsidR="003C3C62" w:rsidRPr="008012F2">
        <w:rPr>
          <w:rFonts w:ascii="Trebuchet MS" w:eastAsiaTheme="minorEastAsia" w:hAnsi="Trebuchet MS" w:cs="Arial"/>
          <w:noProof/>
          <w:color w:val="000000" w:themeColor="text1"/>
          <w:kern w:val="24"/>
          <w:lang w:val="ro-RO" w:eastAsia="ro-RO"/>
        </w:rPr>
        <w:t>nformații generale privind implementar</w:t>
      </w:r>
      <w:r w:rsidR="00D674C5" w:rsidRPr="008012F2">
        <w:rPr>
          <w:rFonts w:ascii="Trebuchet MS" w:eastAsiaTheme="minorEastAsia" w:hAnsi="Trebuchet MS" w:cs="Arial"/>
          <w:noProof/>
          <w:color w:val="000000" w:themeColor="text1"/>
          <w:kern w:val="24"/>
          <w:lang w:val="ro-RO" w:eastAsia="ro-RO"/>
        </w:rPr>
        <w:t>ea SDL prin intermediul LEADER</w:t>
      </w:r>
      <w:r w:rsidR="00433D59" w:rsidRPr="008012F2">
        <w:rPr>
          <w:rFonts w:ascii="Trebuchet MS" w:eastAsiaTheme="minorEastAsia" w:hAnsi="Trebuchet MS" w:cs="Arial"/>
          <w:noProof/>
          <w:color w:val="000000" w:themeColor="text1"/>
          <w:kern w:val="24"/>
          <w:lang w:val="ro-RO" w:eastAsia="ro-RO"/>
        </w:rPr>
        <w:t>;</w:t>
      </w:r>
    </w:p>
    <w:p w:rsidR="00D674C5" w:rsidRPr="008012F2" w:rsidRDefault="00204031"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Teritoriul acoperit de SDL</w:t>
      </w:r>
      <w:r w:rsidR="00433D59" w:rsidRPr="008012F2">
        <w:rPr>
          <w:rFonts w:ascii="Trebuchet MS" w:eastAsiaTheme="minorEastAsia" w:hAnsi="Trebuchet MS" w:cs="Arial"/>
          <w:noProof/>
          <w:color w:val="000000" w:themeColor="text1"/>
          <w:kern w:val="24"/>
          <w:lang w:val="ro-RO" w:eastAsia="ro-RO"/>
        </w:rPr>
        <w:t>;</w:t>
      </w:r>
      <w:r w:rsidRPr="008012F2">
        <w:rPr>
          <w:rFonts w:ascii="Trebuchet MS" w:eastAsiaTheme="minorEastAsia" w:hAnsi="Trebuchet MS" w:cs="Arial"/>
          <w:noProof/>
          <w:color w:val="000000" w:themeColor="text1"/>
          <w:kern w:val="24"/>
          <w:lang w:val="ro-RO" w:eastAsia="ro-RO"/>
        </w:rPr>
        <w:t xml:space="preserve"> </w:t>
      </w:r>
    </w:p>
    <w:p w:rsidR="00DF3626" w:rsidRDefault="003C3C62" w:rsidP="009B74E2">
      <w:pPr>
        <w:pStyle w:val="ListParagraph"/>
        <w:numPr>
          <w:ilvl w:val="1"/>
          <w:numId w:val="39"/>
        </w:numPr>
        <w:jc w:val="both"/>
        <w:rPr>
          <w:rFonts w:ascii="Trebuchet MS" w:eastAsiaTheme="minorEastAsia" w:hAnsi="Trebuchet MS" w:cs="Arial"/>
          <w:bCs/>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 xml:space="preserve">Strategia inițială </w:t>
      </w:r>
      <w:r w:rsidR="00D674C5" w:rsidRPr="008012F2">
        <w:rPr>
          <w:rFonts w:ascii="Trebuchet MS" w:eastAsiaTheme="minorEastAsia" w:hAnsi="Trebuchet MS" w:cs="Arial"/>
          <w:noProof/>
          <w:color w:val="000000" w:themeColor="text1"/>
          <w:kern w:val="24"/>
          <w:lang w:val="ro-RO" w:eastAsia="ro-RO"/>
        </w:rPr>
        <w:t xml:space="preserve">selectată în vederea finanțării </w:t>
      </w:r>
      <w:r w:rsidRPr="008012F2">
        <w:rPr>
          <w:rFonts w:ascii="Trebuchet MS" w:eastAsiaTheme="minorEastAsia" w:hAnsi="Trebuchet MS" w:cs="Arial"/>
          <w:noProof/>
          <w:color w:val="000000" w:themeColor="text1"/>
          <w:kern w:val="24"/>
          <w:lang w:val="ro-RO" w:eastAsia="ro-RO"/>
        </w:rPr>
        <w:t xml:space="preserve">și variantele actualizate </w:t>
      </w:r>
      <w:r w:rsidR="00AC79DC" w:rsidRPr="008012F2">
        <w:rPr>
          <w:rFonts w:ascii="Trebuchet MS" w:eastAsiaTheme="minorEastAsia" w:hAnsi="Trebuchet MS" w:cs="Arial"/>
          <w:noProof/>
          <w:color w:val="000000" w:themeColor="text1"/>
          <w:kern w:val="24"/>
          <w:lang w:val="ro-RO" w:eastAsia="ro-RO"/>
        </w:rPr>
        <w:t xml:space="preserve">(în cazul în care au fost aprobate de DGDR AM PNDR modificări de SDL) </w:t>
      </w:r>
      <w:r w:rsidRPr="008012F2">
        <w:rPr>
          <w:rFonts w:ascii="Trebuchet MS" w:eastAsiaTheme="minorEastAsia" w:hAnsi="Trebuchet MS" w:cs="Arial"/>
          <w:noProof/>
          <w:color w:val="000000" w:themeColor="text1"/>
          <w:kern w:val="24"/>
          <w:lang w:val="ro-RO" w:eastAsia="ro-RO"/>
        </w:rPr>
        <w:t>ale acesteia</w:t>
      </w:r>
      <w:r w:rsidR="00AC79DC" w:rsidRPr="008012F2">
        <w:rPr>
          <w:rFonts w:ascii="Trebuchet MS" w:eastAsiaTheme="minorEastAsia" w:hAnsi="Trebuchet MS" w:cs="Arial"/>
          <w:noProof/>
          <w:color w:val="000000" w:themeColor="text1"/>
          <w:kern w:val="24"/>
          <w:lang w:val="ro-RO" w:eastAsia="ro-RO"/>
        </w:rPr>
        <w:t xml:space="preserve">. Strategia inițial selectată se </w:t>
      </w:r>
      <w:r w:rsidR="00917A1B">
        <w:rPr>
          <w:rFonts w:ascii="Trebuchet MS" w:eastAsiaTheme="minorEastAsia" w:hAnsi="Trebuchet MS" w:cs="Arial"/>
          <w:noProof/>
          <w:color w:val="000000" w:themeColor="text1"/>
          <w:kern w:val="24"/>
          <w:lang w:val="ro-RO" w:eastAsia="ro-RO"/>
        </w:rPr>
        <w:t xml:space="preserve"> </w:t>
      </w:r>
      <w:r w:rsidR="00AC79DC" w:rsidRPr="008012F2">
        <w:rPr>
          <w:rFonts w:ascii="Trebuchet MS" w:eastAsiaTheme="minorEastAsia" w:hAnsi="Trebuchet MS" w:cs="Arial"/>
          <w:noProof/>
          <w:color w:val="000000" w:themeColor="text1"/>
          <w:kern w:val="24"/>
          <w:lang w:val="ro-RO" w:eastAsia="ro-RO"/>
        </w:rPr>
        <w:t>va</w:t>
      </w:r>
      <w:r w:rsidR="00917A1B">
        <w:rPr>
          <w:rFonts w:ascii="Trebuchet MS" w:eastAsiaTheme="minorEastAsia" w:hAnsi="Trebuchet MS" w:cs="Arial"/>
          <w:noProof/>
          <w:color w:val="000000" w:themeColor="text1"/>
          <w:kern w:val="24"/>
          <w:lang w:val="ro-RO" w:eastAsia="ro-RO"/>
        </w:rPr>
        <w:t xml:space="preserve"> </w:t>
      </w:r>
      <w:r w:rsidR="00AC79DC" w:rsidRPr="008012F2">
        <w:rPr>
          <w:rFonts w:ascii="Trebuchet MS" w:eastAsiaTheme="minorEastAsia" w:hAnsi="Trebuchet MS" w:cs="Arial"/>
          <w:noProof/>
          <w:color w:val="000000" w:themeColor="text1"/>
          <w:kern w:val="24"/>
          <w:lang w:val="ro-RO" w:eastAsia="ro-RO"/>
        </w:rPr>
        <w:t xml:space="preserve"> publica </w:t>
      </w:r>
      <w:r w:rsidR="00917A1B">
        <w:rPr>
          <w:rFonts w:ascii="Trebuchet MS" w:eastAsiaTheme="minorEastAsia" w:hAnsi="Trebuchet MS" w:cs="Arial"/>
          <w:noProof/>
          <w:color w:val="000000" w:themeColor="text1"/>
          <w:kern w:val="24"/>
          <w:lang w:val="ro-RO" w:eastAsia="ro-RO"/>
        </w:rPr>
        <w:t xml:space="preserve"> </w:t>
      </w:r>
      <w:r w:rsidR="00AC79DC" w:rsidRPr="008012F2">
        <w:rPr>
          <w:rFonts w:ascii="Trebuchet MS" w:eastAsiaTheme="minorEastAsia" w:hAnsi="Trebuchet MS" w:cs="Arial"/>
          <w:bCs/>
          <w:noProof/>
          <w:color w:val="000000" w:themeColor="text1"/>
          <w:kern w:val="24"/>
          <w:lang w:val="ro-RO" w:eastAsia="ro-RO"/>
        </w:rPr>
        <w:t xml:space="preserve">fără </w:t>
      </w:r>
      <w:r w:rsidR="00917A1B">
        <w:rPr>
          <w:rFonts w:ascii="Trebuchet MS" w:eastAsiaTheme="minorEastAsia" w:hAnsi="Trebuchet MS" w:cs="Arial"/>
          <w:bCs/>
          <w:noProof/>
          <w:color w:val="000000" w:themeColor="text1"/>
          <w:kern w:val="24"/>
          <w:lang w:val="ro-RO" w:eastAsia="ro-RO"/>
        </w:rPr>
        <w:t xml:space="preserve"> </w:t>
      </w:r>
      <w:r w:rsidR="00AC79DC" w:rsidRPr="008012F2">
        <w:rPr>
          <w:rFonts w:ascii="Trebuchet MS" w:eastAsiaTheme="minorEastAsia" w:hAnsi="Trebuchet MS" w:cs="Arial"/>
          <w:bCs/>
          <w:noProof/>
          <w:color w:val="000000" w:themeColor="text1"/>
          <w:kern w:val="24"/>
          <w:lang w:val="ro-RO" w:eastAsia="ro-RO"/>
        </w:rPr>
        <w:t>anexele</w:t>
      </w:r>
      <w:r w:rsidR="00917A1B">
        <w:rPr>
          <w:rFonts w:ascii="Trebuchet MS" w:eastAsiaTheme="minorEastAsia" w:hAnsi="Trebuchet MS" w:cs="Arial"/>
          <w:bCs/>
          <w:noProof/>
          <w:color w:val="000000" w:themeColor="text1"/>
          <w:kern w:val="24"/>
          <w:lang w:val="ro-RO" w:eastAsia="ro-RO"/>
        </w:rPr>
        <w:t xml:space="preserve"> </w:t>
      </w:r>
      <w:r w:rsidR="00AC79DC" w:rsidRPr="008012F2">
        <w:rPr>
          <w:rFonts w:ascii="Trebuchet MS" w:eastAsiaTheme="minorEastAsia" w:hAnsi="Trebuchet MS" w:cs="Arial"/>
          <w:bCs/>
          <w:noProof/>
          <w:color w:val="000000" w:themeColor="text1"/>
          <w:kern w:val="24"/>
          <w:lang w:val="ro-RO" w:eastAsia="ro-RO"/>
        </w:rPr>
        <w:t xml:space="preserve"> care conțin </w:t>
      </w:r>
    </w:p>
    <w:p w:rsidR="00DF3626" w:rsidRDefault="00DF3626" w:rsidP="00DF3626">
      <w:pPr>
        <w:pStyle w:val="ListParagraph"/>
        <w:ind w:left="1440"/>
        <w:jc w:val="both"/>
        <w:rPr>
          <w:rFonts w:ascii="Trebuchet MS" w:eastAsiaTheme="minorEastAsia" w:hAnsi="Trebuchet MS" w:cs="Arial"/>
          <w:bCs/>
          <w:noProof/>
          <w:color w:val="000000" w:themeColor="text1"/>
          <w:kern w:val="24"/>
          <w:lang w:val="ro-RO" w:eastAsia="ro-RO"/>
        </w:rPr>
      </w:pPr>
    </w:p>
    <w:p w:rsidR="00D674C5" w:rsidRPr="008012F2" w:rsidRDefault="00AC79DC" w:rsidP="00DF3626">
      <w:pPr>
        <w:pStyle w:val="ListParagraph"/>
        <w:ind w:left="1440"/>
        <w:jc w:val="both"/>
        <w:rPr>
          <w:rFonts w:ascii="Trebuchet MS" w:eastAsiaTheme="minorEastAsia" w:hAnsi="Trebuchet MS" w:cs="Arial"/>
          <w:bCs/>
          <w:noProof/>
          <w:color w:val="000000" w:themeColor="text1"/>
          <w:kern w:val="24"/>
          <w:lang w:val="ro-RO" w:eastAsia="ro-RO"/>
        </w:rPr>
      </w:pPr>
      <w:r w:rsidRPr="008012F2">
        <w:rPr>
          <w:rFonts w:ascii="Trebuchet MS" w:eastAsiaTheme="minorEastAsia" w:hAnsi="Trebuchet MS" w:cs="Arial"/>
          <w:bCs/>
          <w:noProof/>
          <w:color w:val="000000" w:themeColor="text1"/>
          <w:kern w:val="24"/>
          <w:lang w:val="ro-RO" w:eastAsia="ro-RO"/>
        </w:rPr>
        <w:t>datele personale ale partenerilor sau a persoanelor fizice sau juridice participante la întâlnirile de animare (</w:t>
      </w:r>
      <w:r w:rsidR="009B74E2" w:rsidRPr="008012F2">
        <w:rPr>
          <w:rFonts w:ascii="Trebuchet MS" w:eastAsiaTheme="minorEastAsia" w:hAnsi="Trebuchet MS" w:cs="Arial"/>
          <w:bCs/>
          <w:noProof/>
          <w:color w:val="000000" w:themeColor="text1"/>
          <w:kern w:val="24"/>
          <w:lang w:val="ro-RO" w:eastAsia="ro-RO"/>
        </w:rPr>
        <w:t>Anexa 6</w:t>
      </w:r>
      <w:r w:rsidR="00300D94" w:rsidRPr="008012F2">
        <w:rPr>
          <w:rFonts w:ascii="Trebuchet MS" w:eastAsiaTheme="minorEastAsia" w:hAnsi="Trebuchet MS" w:cs="Arial"/>
          <w:bCs/>
          <w:noProof/>
          <w:color w:val="000000" w:themeColor="text1"/>
          <w:kern w:val="24"/>
          <w:lang w:val="ro-RO" w:eastAsia="ro-RO"/>
        </w:rPr>
        <w:t xml:space="preserve"> – Documente justificative privind animarea, </w:t>
      </w:r>
      <w:r w:rsidR="009B74E2" w:rsidRPr="008012F2">
        <w:rPr>
          <w:rFonts w:ascii="Trebuchet MS" w:eastAsiaTheme="minorEastAsia" w:hAnsi="Trebuchet MS" w:cs="Arial"/>
          <w:bCs/>
          <w:noProof/>
          <w:color w:val="000000" w:themeColor="text1"/>
          <w:kern w:val="24"/>
          <w:lang w:val="ro-RO" w:eastAsia="ro-RO"/>
        </w:rPr>
        <w:t>Anexa 7</w:t>
      </w:r>
      <w:r w:rsidR="00300D94" w:rsidRPr="008012F2">
        <w:rPr>
          <w:rFonts w:ascii="Trebuchet MS" w:eastAsiaTheme="minorEastAsia" w:hAnsi="Trebuchet MS" w:cs="Arial"/>
          <w:bCs/>
          <w:noProof/>
          <w:color w:val="000000" w:themeColor="text1"/>
          <w:kern w:val="24"/>
          <w:lang w:val="ro-RO" w:eastAsia="ro-RO"/>
        </w:rPr>
        <w:t xml:space="preserve"> – Documente justificative ale membrilor partenerilor</w:t>
      </w:r>
      <w:r w:rsidRPr="008012F2">
        <w:rPr>
          <w:rFonts w:ascii="Trebuchet MS" w:eastAsiaTheme="minorEastAsia" w:hAnsi="Trebuchet MS" w:cs="Arial"/>
          <w:bCs/>
          <w:noProof/>
          <w:color w:val="000000" w:themeColor="text1"/>
          <w:kern w:val="24"/>
          <w:lang w:val="ro-RO" w:eastAsia="ro-RO"/>
        </w:rPr>
        <w:t>)</w:t>
      </w:r>
      <w:r w:rsidR="00433D59" w:rsidRPr="008012F2">
        <w:rPr>
          <w:rFonts w:ascii="Trebuchet MS" w:eastAsiaTheme="minorEastAsia" w:hAnsi="Trebuchet MS" w:cs="Arial"/>
          <w:noProof/>
          <w:color w:val="000000" w:themeColor="text1"/>
          <w:kern w:val="24"/>
          <w:lang w:val="ro-RO" w:eastAsia="ro-RO"/>
        </w:rPr>
        <w:t>;</w:t>
      </w:r>
      <w:r w:rsidR="00E8671D" w:rsidRPr="008012F2">
        <w:rPr>
          <w:rFonts w:ascii="Trebuchet MS" w:eastAsiaTheme="minorEastAsia" w:hAnsi="Trebuchet MS" w:cs="Arial"/>
          <w:noProof/>
          <w:color w:val="000000" w:themeColor="text1"/>
          <w:kern w:val="24"/>
          <w:lang w:val="ro-RO" w:eastAsia="ro-RO"/>
        </w:rPr>
        <w:t xml:space="preserve"> </w:t>
      </w:r>
    </w:p>
    <w:p w:rsidR="00E8671D" w:rsidRPr="008012F2" w:rsidRDefault="00E8671D" w:rsidP="00AD0011">
      <w:pPr>
        <w:pStyle w:val="ListParagraph"/>
        <w:ind w:left="2160"/>
        <w:jc w:val="both"/>
        <w:rPr>
          <w:rFonts w:ascii="Trebuchet MS" w:eastAsiaTheme="minorEastAsia" w:hAnsi="Trebuchet MS" w:cs="Arial"/>
          <w:noProof/>
          <w:color w:val="000000" w:themeColor="text1"/>
          <w:kern w:val="24"/>
          <w:lang w:val="ro-RO" w:eastAsia="ro-RO"/>
        </w:rPr>
      </w:pPr>
      <w:r w:rsidRPr="008012F2">
        <w:rPr>
          <w:rFonts w:ascii="Trebuchet MS" w:eastAsiaTheme="minorHAnsi" w:hAnsi="Trebuchet MS" w:cstheme="minorBidi"/>
          <w:b/>
          <w:noProof/>
          <w:color w:val="2F5496" w:themeColor="accent5" w:themeShade="BF"/>
          <w:lang w:val="ro-RO"/>
        </w:rPr>
        <w:t>Atenție!</w:t>
      </w:r>
      <w:r w:rsidRPr="008012F2">
        <w:rPr>
          <w:rFonts w:ascii="Trebuchet MS" w:eastAsiaTheme="minorEastAsia" w:hAnsi="Trebuchet MS" w:cs="Arial"/>
          <w:noProof/>
          <w:color w:val="00B0F0"/>
          <w:kern w:val="24"/>
          <w:lang w:val="ro-RO" w:eastAsia="ro-RO"/>
        </w:rPr>
        <w:t xml:space="preserve"> </w:t>
      </w:r>
      <w:r w:rsidRPr="008012F2">
        <w:rPr>
          <w:rFonts w:ascii="Trebuchet MS" w:eastAsiaTheme="minorEastAsia" w:hAnsi="Trebuchet MS" w:cs="Arial"/>
          <w:noProof/>
          <w:color w:val="000000" w:themeColor="text1"/>
          <w:kern w:val="24"/>
          <w:lang w:val="ro-RO" w:eastAsia="ro-RO"/>
        </w:rPr>
        <w:t xml:space="preserve">În cazul în care la momentul evaluării au fost solicitate clarificări care au implicat rectificări ale SDL, Strategia inițială selectată în vederea finanțării va fi cea actualizată, </w:t>
      </w:r>
      <w:r w:rsidR="000D742D" w:rsidRPr="008012F2">
        <w:rPr>
          <w:rFonts w:ascii="Trebuchet MS" w:eastAsiaTheme="minorEastAsia" w:hAnsi="Trebuchet MS" w:cs="Arial"/>
          <w:noProof/>
          <w:color w:val="000000" w:themeColor="text1"/>
          <w:kern w:val="24"/>
          <w:lang w:val="ro-RO" w:eastAsia="ro-RO"/>
        </w:rPr>
        <w:t xml:space="preserve">conform </w:t>
      </w:r>
      <w:r w:rsidRPr="008012F2">
        <w:rPr>
          <w:rFonts w:ascii="Trebuchet MS" w:eastAsiaTheme="minorEastAsia" w:hAnsi="Trebuchet MS" w:cs="Arial"/>
          <w:noProof/>
          <w:color w:val="000000" w:themeColor="text1"/>
          <w:kern w:val="24"/>
          <w:lang w:val="ro-RO" w:eastAsia="ro-RO"/>
        </w:rPr>
        <w:t>clarificăril</w:t>
      </w:r>
      <w:r w:rsidR="000D742D" w:rsidRPr="008012F2">
        <w:rPr>
          <w:rFonts w:ascii="Trebuchet MS" w:eastAsiaTheme="minorEastAsia" w:hAnsi="Trebuchet MS" w:cs="Arial"/>
          <w:noProof/>
          <w:color w:val="000000" w:themeColor="text1"/>
          <w:kern w:val="24"/>
          <w:lang w:val="ro-RO" w:eastAsia="ro-RO"/>
        </w:rPr>
        <w:t>or.</w:t>
      </w:r>
    </w:p>
    <w:p w:rsidR="00841817" w:rsidRPr="00444DF6" w:rsidRDefault="00841817" w:rsidP="00841817">
      <w:pPr>
        <w:pStyle w:val="ListParagraph"/>
        <w:numPr>
          <w:ilvl w:val="0"/>
          <w:numId w:val="56"/>
        </w:numPr>
        <w:rPr>
          <w:rFonts w:ascii="Trebuchet MS" w:eastAsiaTheme="minorEastAsia" w:hAnsi="Trebuchet MS" w:cs="Arial"/>
          <w:noProof/>
          <w:color w:val="000000" w:themeColor="text1"/>
          <w:kern w:val="24"/>
          <w:lang w:val="ro-RO" w:eastAsia="ro-RO"/>
        </w:rPr>
      </w:pPr>
      <w:r w:rsidRPr="00444DF6">
        <w:rPr>
          <w:rFonts w:ascii="Trebuchet MS" w:eastAsiaTheme="minorEastAsia" w:hAnsi="Trebuchet MS" w:cs="Arial"/>
          <w:noProof/>
          <w:color w:val="000000" w:themeColor="text1"/>
          <w:kern w:val="24"/>
          <w:lang w:val="ro-RO" w:eastAsia="ro-RO"/>
        </w:rPr>
        <w:t>Calendarul estimativ de lansare a apelurilor de selecție;</w:t>
      </w:r>
    </w:p>
    <w:p w:rsidR="00D674C5" w:rsidRPr="008012F2" w:rsidRDefault="003C3C62"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Apelurile de selecție lansate</w:t>
      </w:r>
      <w:r w:rsidR="00960506" w:rsidRPr="0037364B">
        <w:rPr>
          <w:rFonts w:ascii="Trebuchet MS" w:eastAsiaTheme="minorEastAsia" w:hAnsi="Trebuchet MS" w:cs="Arial"/>
          <w:noProof/>
          <w:color w:val="000000" w:themeColor="text1"/>
          <w:kern w:val="24"/>
          <w:lang w:val="ro-RO" w:eastAsia="ro-RO"/>
        </w:rPr>
        <w:t xml:space="preserve"> </w:t>
      </w:r>
      <w:r w:rsidR="00960506" w:rsidRPr="008012F2">
        <w:rPr>
          <w:rFonts w:ascii="Trebuchet MS" w:eastAsiaTheme="minorEastAsia" w:hAnsi="Trebuchet MS" w:cs="Arial"/>
          <w:noProof/>
          <w:color w:val="000000" w:themeColor="text1"/>
          <w:kern w:val="24"/>
          <w:lang w:val="ro-RO" w:eastAsia="ro-RO"/>
        </w:rPr>
        <w:t>(</w:t>
      </w:r>
      <w:r w:rsidR="00DD589C" w:rsidRPr="008012F2">
        <w:rPr>
          <w:rFonts w:ascii="Trebuchet MS" w:eastAsiaTheme="minorEastAsia" w:hAnsi="Trebuchet MS" w:cs="Arial"/>
          <w:noProof/>
          <w:color w:val="000000" w:themeColor="text1"/>
          <w:kern w:val="24"/>
          <w:lang w:val="ro-RO" w:eastAsia="ro-RO"/>
        </w:rPr>
        <w:t xml:space="preserve">varianta detaliată și varianta </w:t>
      </w:r>
      <w:r w:rsidR="00422DA0" w:rsidRPr="008012F2">
        <w:rPr>
          <w:rFonts w:ascii="Trebuchet MS" w:eastAsiaTheme="minorEastAsia" w:hAnsi="Trebuchet MS" w:cs="Arial"/>
          <w:noProof/>
          <w:color w:val="000000" w:themeColor="text1"/>
          <w:kern w:val="24"/>
          <w:lang w:val="ro-RO" w:eastAsia="ro-RO"/>
        </w:rPr>
        <w:t>simplificată</w:t>
      </w:r>
      <w:r w:rsidR="00960506" w:rsidRPr="008012F2">
        <w:rPr>
          <w:rFonts w:ascii="Trebuchet MS" w:eastAsiaTheme="minorEastAsia" w:hAnsi="Trebuchet MS" w:cs="Arial"/>
          <w:noProof/>
          <w:color w:val="000000" w:themeColor="text1"/>
          <w:kern w:val="24"/>
          <w:lang w:val="ro-RO" w:eastAsia="ro-RO"/>
        </w:rPr>
        <w:t>)</w:t>
      </w:r>
      <w:r w:rsidR="00433D59" w:rsidRPr="008012F2">
        <w:rPr>
          <w:rFonts w:ascii="Trebuchet MS" w:eastAsiaTheme="minorEastAsia" w:hAnsi="Trebuchet MS" w:cs="Arial"/>
          <w:noProof/>
          <w:color w:val="000000" w:themeColor="text1"/>
          <w:kern w:val="24"/>
          <w:lang w:val="ro-RO" w:eastAsia="ro-RO"/>
        </w:rPr>
        <w:t>;</w:t>
      </w:r>
      <w:r w:rsidRPr="008012F2">
        <w:rPr>
          <w:rFonts w:ascii="Trebuchet MS" w:eastAsiaTheme="minorEastAsia" w:hAnsi="Trebuchet MS" w:cs="Arial"/>
          <w:noProof/>
          <w:color w:val="000000" w:themeColor="text1"/>
          <w:kern w:val="24"/>
          <w:lang w:val="ro-RO" w:eastAsia="ro-RO"/>
        </w:rPr>
        <w:t xml:space="preserve"> </w:t>
      </w:r>
    </w:p>
    <w:p w:rsidR="00D674C5" w:rsidRPr="008012F2" w:rsidRDefault="003C3C62"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Rapoartele de evaluare</w:t>
      </w:r>
      <w:r w:rsidR="00D674C5" w:rsidRPr="008012F2">
        <w:rPr>
          <w:rFonts w:ascii="Trebuchet MS" w:eastAsiaTheme="minorEastAsia" w:hAnsi="Trebuchet MS" w:cs="Arial"/>
          <w:noProof/>
          <w:color w:val="000000" w:themeColor="text1"/>
          <w:kern w:val="24"/>
          <w:lang w:val="ro-RO" w:eastAsia="ro-RO"/>
        </w:rPr>
        <w:t>,</w:t>
      </w:r>
      <w:r w:rsidRPr="008012F2">
        <w:rPr>
          <w:rFonts w:ascii="Trebuchet MS" w:eastAsiaTheme="minorEastAsia" w:hAnsi="Trebuchet MS" w:cs="Arial"/>
          <w:noProof/>
          <w:color w:val="000000" w:themeColor="text1"/>
          <w:kern w:val="24"/>
          <w:lang w:val="ro-RO" w:eastAsia="ro-RO"/>
        </w:rPr>
        <w:t xml:space="preserve"> de selecție</w:t>
      </w:r>
      <w:r w:rsidR="00D674C5" w:rsidRPr="008012F2">
        <w:rPr>
          <w:rFonts w:ascii="Trebuchet MS" w:eastAsiaTheme="minorEastAsia" w:hAnsi="Trebuchet MS" w:cs="Arial"/>
          <w:noProof/>
          <w:color w:val="000000" w:themeColor="text1"/>
          <w:kern w:val="24"/>
          <w:lang w:val="ro-RO" w:eastAsia="ro-RO"/>
        </w:rPr>
        <w:t xml:space="preserve"> și de contestații</w:t>
      </w:r>
      <w:r w:rsidR="00433D59" w:rsidRPr="008012F2">
        <w:rPr>
          <w:rFonts w:ascii="Trebuchet MS" w:eastAsiaTheme="minorEastAsia" w:hAnsi="Trebuchet MS" w:cs="Arial"/>
          <w:noProof/>
          <w:color w:val="000000" w:themeColor="text1"/>
          <w:kern w:val="24"/>
          <w:lang w:val="ro-RO" w:eastAsia="ro-RO"/>
        </w:rPr>
        <w:t>;</w:t>
      </w:r>
      <w:r w:rsidRPr="008012F2">
        <w:rPr>
          <w:rFonts w:ascii="Trebuchet MS" w:eastAsiaTheme="minorEastAsia" w:hAnsi="Trebuchet MS" w:cs="Arial"/>
          <w:noProof/>
          <w:color w:val="000000" w:themeColor="text1"/>
          <w:kern w:val="24"/>
          <w:lang w:val="ro-RO" w:eastAsia="ro-RO"/>
        </w:rPr>
        <w:t xml:space="preserve"> </w:t>
      </w:r>
    </w:p>
    <w:p w:rsidR="00841817" w:rsidRPr="008012F2" w:rsidRDefault="003C3C62"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Ghidurile măsurilor din SDL cu anexele aferente</w:t>
      </w:r>
      <w:r w:rsidR="00433D59" w:rsidRPr="008012F2">
        <w:rPr>
          <w:rFonts w:ascii="Trebuchet MS" w:eastAsiaTheme="minorEastAsia" w:hAnsi="Trebuchet MS" w:cs="Arial"/>
          <w:noProof/>
          <w:color w:val="000000" w:themeColor="text1"/>
          <w:kern w:val="24"/>
          <w:lang w:val="ro-RO" w:eastAsia="ro-RO"/>
        </w:rPr>
        <w:t>;</w:t>
      </w:r>
    </w:p>
    <w:p w:rsidR="00D674C5" w:rsidRPr="008012F2" w:rsidRDefault="00841817"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Procedura de evaluare și selecție a proiectelor</w:t>
      </w:r>
      <w:r w:rsidR="00BB1BBD" w:rsidRPr="008012F2">
        <w:rPr>
          <w:rFonts w:ascii="Trebuchet MS" w:eastAsiaTheme="minorEastAsia" w:hAnsi="Trebuchet MS" w:cs="Arial"/>
          <w:noProof/>
          <w:color w:val="000000" w:themeColor="text1"/>
          <w:kern w:val="24"/>
          <w:lang w:val="ro-RO" w:eastAsia="ro-RO"/>
        </w:rPr>
        <w:t>;</w:t>
      </w:r>
    </w:p>
    <w:p w:rsidR="00422DA0" w:rsidRPr="008012F2" w:rsidRDefault="00422DA0" w:rsidP="00422DA0">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 xml:space="preserve">O secțiune cu proiectele finanțate prin intermediul SDL (finalizate – la momentul rambursării ultimei cereri de plată). Detaliile despre proiectele finalizate vor fi completate conform formatului indicat în </w:t>
      </w:r>
      <w:r w:rsidRPr="008012F2">
        <w:rPr>
          <w:rFonts w:ascii="Trebuchet MS" w:eastAsiaTheme="minorEastAsia" w:hAnsi="Trebuchet MS" w:cs="Arial"/>
          <w:b/>
          <w:noProof/>
          <w:color w:val="000000" w:themeColor="text1"/>
          <w:kern w:val="24"/>
          <w:lang w:val="ro-RO" w:eastAsia="ro-RO"/>
        </w:rPr>
        <w:t>Anexa 4 – Prezentare proiect.</w:t>
      </w:r>
    </w:p>
    <w:p w:rsidR="00D674C5" w:rsidRPr="008012F2" w:rsidRDefault="00D674C5"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 xml:space="preserve">Alte documente emise de GAL sau informații relevante pentru </w:t>
      </w:r>
      <w:r w:rsidR="002F3725" w:rsidRPr="008012F2">
        <w:rPr>
          <w:rFonts w:ascii="Trebuchet MS" w:eastAsiaTheme="minorEastAsia" w:hAnsi="Trebuchet MS" w:cs="Arial"/>
          <w:noProof/>
          <w:color w:val="000000" w:themeColor="text1"/>
          <w:kern w:val="24"/>
          <w:lang w:val="ro-RO" w:eastAsia="ro-RO"/>
        </w:rPr>
        <w:t>solicitanți/</w:t>
      </w:r>
      <w:r w:rsidRPr="008012F2">
        <w:rPr>
          <w:rFonts w:ascii="Trebuchet MS" w:eastAsiaTheme="minorEastAsia" w:hAnsi="Trebuchet MS" w:cs="Arial"/>
          <w:noProof/>
          <w:color w:val="000000" w:themeColor="text1"/>
          <w:kern w:val="24"/>
          <w:lang w:val="ro-RO" w:eastAsia="ro-RO"/>
        </w:rPr>
        <w:t>beneficiari</w:t>
      </w:r>
      <w:r w:rsidR="00433D59" w:rsidRPr="008012F2">
        <w:rPr>
          <w:rFonts w:ascii="Trebuchet MS" w:eastAsiaTheme="minorEastAsia" w:hAnsi="Trebuchet MS" w:cs="Arial"/>
          <w:noProof/>
          <w:color w:val="000000" w:themeColor="text1"/>
          <w:kern w:val="24"/>
          <w:lang w:val="ro-RO" w:eastAsia="ro-RO"/>
        </w:rPr>
        <w:t>;</w:t>
      </w:r>
    </w:p>
    <w:p w:rsidR="00D674C5" w:rsidRPr="008012F2" w:rsidRDefault="00D674C5"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D</w:t>
      </w:r>
      <w:r w:rsidR="003C3C62" w:rsidRPr="008012F2">
        <w:rPr>
          <w:rFonts w:ascii="Trebuchet MS" w:eastAsiaTheme="minorEastAsia" w:hAnsi="Trebuchet MS" w:cs="Arial"/>
          <w:noProof/>
          <w:color w:val="000000" w:themeColor="text1"/>
          <w:kern w:val="24"/>
          <w:lang w:val="ro-RO" w:eastAsia="ro-RO"/>
        </w:rPr>
        <w:t>ate</w:t>
      </w:r>
      <w:r w:rsidR="00433D59" w:rsidRPr="008012F2">
        <w:rPr>
          <w:rFonts w:ascii="Trebuchet MS" w:eastAsiaTheme="minorEastAsia" w:hAnsi="Trebuchet MS" w:cs="Arial"/>
          <w:noProof/>
          <w:color w:val="000000" w:themeColor="text1"/>
          <w:kern w:val="24"/>
          <w:lang w:val="ro-RO" w:eastAsia="ro-RO"/>
        </w:rPr>
        <w:t>le</w:t>
      </w:r>
      <w:r w:rsidR="003C3C62" w:rsidRPr="008012F2">
        <w:rPr>
          <w:rFonts w:ascii="Trebuchet MS" w:eastAsiaTheme="minorEastAsia" w:hAnsi="Trebuchet MS" w:cs="Arial"/>
          <w:noProof/>
          <w:color w:val="000000" w:themeColor="text1"/>
          <w:kern w:val="24"/>
          <w:lang w:val="ro-RO" w:eastAsia="ro-RO"/>
        </w:rPr>
        <w:t xml:space="preserve"> de contact</w:t>
      </w:r>
      <w:r w:rsidR="00433D59" w:rsidRPr="008012F2">
        <w:rPr>
          <w:rFonts w:ascii="Trebuchet MS" w:eastAsiaTheme="minorEastAsia" w:hAnsi="Trebuchet MS" w:cs="Arial"/>
          <w:noProof/>
          <w:color w:val="000000" w:themeColor="text1"/>
          <w:kern w:val="24"/>
          <w:lang w:val="ro-RO" w:eastAsia="ro-RO"/>
        </w:rPr>
        <w:t>;</w:t>
      </w:r>
      <w:r w:rsidR="003C3C62" w:rsidRPr="008012F2">
        <w:rPr>
          <w:rFonts w:ascii="Trebuchet MS" w:eastAsiaTheme="minorEastAsia" w:hAnsi="Trebuchet MS" w:cs="Arial"/>
          <w:noProof/>
          <w:color w:val="000000" w:themeColor="text1"/>
          <w:kern w:val="24"/>
          <w:lang w:val="ro-RO" w:eastAsia="ro-RO"/>
        </w:rPr>
        <w:t xml:space="preserve"> </w:t>
      </w:r>
    </w:p>
    <w:p w:rsidR="004A4D73" w:rsidRPr="008012F2" w:rsidRDefault="00D674C5" w:rsidP="00AD0011">
      <w:pPr>
        <w:pStyle w:val="ListParagraph"/>
        <w:numPr>
          <w:ilvl w:val="1"/>
          <w:numId w:val="39"/>
        </w:numPr>
        <w:jc w:val="both"/>
        <w:rPr>
          <w:rFonts w:ascii="Trebuchet MS" w:eastAsiaTheme="minorEastAsia" w:hAnsi="Trebuchet MS" w:cs="Arial"/>
          <w:noProof/>
          <w:color w:val="000000" w:themeColor="text1"/>
          <w:kern w:val="24"/>
          <w:lang w:val="ro-RO" w:eastAsia="ro-RO"/>
        </w:rPr>
      </w:pPr>
      <w:r w:rsidRPr="008012F2">
        <w:rPr>
          <w:rFonts w:ascii="Trebuchet MS" w:eastAsiaTheme="minorEastAsia" w:hAnsi="Trebuchet MS" w:cs="Arial"/>
          <w:noProof/>
          <w:color w:val="000000" w:themeColor="text1"/>
          <w:kern w:val="24"/>
          <w:lang w:val="ro-RO" w:eastAsia="ro-RO"/>
        </w:rPr>
        <w:t>L</w:t>
      </w:r>
      <w:r w:rsidR="003C3C62" w:rsidRPr="008012F2">
        <w:rPr>
          <w:rFonts w:ascii="Trebuchet MS" w:eastAsiaTheme="minorEastAsia" w:hAnsi="Trebuchet MS" w:cs="Arial"/>
          <w:noProof/>
          <w:color w:val="000000" w:themeColor="text1"/>
          <w:kern w:val="24"/>
          <w:lang w:val="ro-RO" w:eastAsia="ro-RO"/>
        </w:rPr>
        <w:t xml:space="preserve">egături utile pentru </w:t>
      </w:r>
      <w:r w:rsidR="002F3725" w:rsidRPr="008012F2">
        <w:rPr>
          <w:rFonts w:ascii="Trebuchet MS" w:eastAsiaTheme="minorEastAsia" w:hAnsi="Trebuchet MS" w:cs="Arial"/>
          <w:noProof/>
          <w:color w:val="000000" w:themeColor="text1"/>
          <w:kern w:val="24"/>
          <w:lang w:val="ro-RO" w:eastAsia="ro-RO"/>
        </w:rPr>
        <w:t>solicitanți/</w:t>
      </w:r>
      <w:r w:rsidR="003C3C62" w:rsidRPr="008012F2">
        <w:rPr>
          <w:rFonts w:ascii="Trebuchet MS" w:eastAsiaTheme="minorEastAsia" w:hAnsi="Trebuchet MS" w:cs="Arial"/>
          <w:noProof/>
          <w:color w:val="000000" w:themeColor="text1"/>
          <w:kern w:val="24"/>
          <w:lang w:val="ro-RO" w:eastAsia="ro-RO"/>
        </w:rPr>
        <w:t>beneficiari.</w:t>
      </w:r>
    </w:p>
    <w:p w:rsidR="009F1DA4" w:rsidRPr="001D6807" w:rsidRDefault="00422DA0" w:rsidP="001D6807">
      <w:pPr>
        <w:spacing w:after="240"/>
        <w:jc w:val="both"/>
        <w:rPr>
          <w:rFonts w:ascii="Trebuchet MS" w:eastAsiaTheme="minorEastAsia" w:hAnsi="Trebuchet MS" w:cs="Arial"/>
          <w:noProof/>
          <w:color w:val="000000" w:themeColor="text1"/>
          <w:kern w:val="24"/>
          <w:lang w:eastAsia="ro-RO"/>
        </w:rPr>
      </w:pPr>
      <w:r w:rsidRPr="00444DF6">
        <w:rPr>
          <w:rFonts w:ascii="Trebuchet MS" w:eastAsiaTheme="minorEastAsia" w:hAnsi="Trebuchet MS" w:cs="Arial"/>
          <w:noProof/>
          <w:color w:val="000000" w:themeColor="text1"/>
          <w:kern w:val="24"/>
          <w:lang w:eastAsia="ro-RO"/>
        </w:rPr>
        <w:t>Pentru transparența accesării fondurilor europene şi pentru asigurarea unei comunicări eficiente cu potențialii beneficiari, pe durata programului de lucru, la sediul GAL se va asigura o prezență minimă de o persoană.</w:t>
      </w:r>
    </w:p>
    <w:p w:rsidR="00227972" w:rsidRPr="00444DF6" w:rsidRDefault="00227972" w:rsidP="001D6807">
      <w:pPr>
        <w:pStyle w:val="ListParagraph"/>
        <w:numPr>
          <w:ilvl w:val="0"/>
          <w:numId w:val="27"/>
        </w:numPr>
        <w:spacing w:after="240"/>
        <w:jc w:val="both"/>
        <w:rPr>
          <w:rFonts w:ascii="Trebuchet MS" w:eastAsiaTheme="minorEastAsia" w:hAnsi="Trebuchet MS" w:cs="Arial"/>
          <w:b/>
          <w:noProof/>
          <w:color w:val="000000" w:themeColor="text1"/>
          <w:kern w:val="24"/>
          <w:lang w:val="ro-RO" w:eastAsia="ro-RO"/>
        </w:rPr>
      </w:pPr>
      <w:r w:rsidRPr="00444DF6">
        <w:rPr>
          <w:rFonts w:ascii="Trebuchet MS" w:eastAsiaTheme="minorEastAsia" w:hAnsi="Trebuchet MS" w:cs="Arial"/>
          <w:b/>
          <w:noProof/>
          <w:color w:val="000000" w:themeColor="text1"/>
          <w:kern w:val="24"/>
          <w:lang w:val="ro-RO" w:eastAsia="ro-RO"/>
        </w:rPr>
        <w:t xml:space="preserve">Asigurarea capacității administrative </w:t>
      </w:r>
      <w:r w:rsidR="005D1B7C" w:rsidRPr="00444DF6">
        <w:rPr>
          <w:rFonts w:ascii="Trebuchet MS" w:eastAsiaTheme="minorEastAsia" w:hAnsi="Trebuchet MS" w:cs="Arial"/>
          <w:b/>
          <w:noProof/>
          <w:color w:val="000000" w:themeColor="text1"/>
          <w:kern w:val="24"/>
          <w:lang w:val="ro-RO" w:eastAsia="ro-RO"/>
        </w:rPr>
        <w:t>pentru implementarea SDL</w:t>
      </w:r>
    </w:p>
    <w:p w:rsidR="00841817" w:rsidRPr="00444DF6" w:rsidRDefault="00841817" w:rsidP="001D6807">
      <w:pPr>
        <w:spacing w:before="240" w:after="120"/>
        <w:jc w:val="both"/>
        <w:rPr>
          <w:rFonts w:ascii="Trebuchet MS" w:hAnsi="Trebuchet MS"/>
          <w:bCs/>
          <w:noProof/>
          <w:color w:val="000000"/>
        </w:rPr>
      </w:pPr>
      <w:r w:rsidRPr="00444DF6">
        <w:rPr>
          <w:rFonts w:ascii="Trebuchet MS" w:hAnsi="Trebuchet MS"/>
          <w:bCs/>
          <w:noProof/>
          <w:color w:val="000000"/>
        </w:rPr>
        <w:t>Funcțiile obligatorii (monitorizarea implementării SDL și a operațiunilor sprijinite și efectuarea de activități specifice de evaluare) trebuie să se asigure pe întreaga perioadă de implementare a SDL (până la finalul anului 2023). GAL va asigura funcțiile obligatorii, în conformitate cu prevederile din CAPITOLUL IX din SDL - ”Organizarea viitorului GAL - Descrierea mecanismelor de gestionare, monitorizare, evaluare și control a strategiei” (inclusiv ROF, organigramă și atribuțiile corespunzătoare fiecărei funcții din cadrul echipei de implementare a SDL).</w:t>
      </w: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 xml:space="preserve">Personalul prevăzut în organigramă va fi angajat prin contracte individuale de muncă sau va fi asigurat prin contracte de voluntariat, după caz, astfel: </w:t>
      </w: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w:t>
      </w:r>
      <w:r w:rsidRPr="00444DF6">
        <w:rPr>
          <w:rFonts w:ascii="Trebuchet MS" w:hAnsi="Trebuchet MS"/>
          <w:bCs/>
          <w:noProof/>
          <w:color w:val="000000"/>
        </w:rPr>
        <w:tab/>
        <w:t xml:space="preserve">funcțiile obligatorii prevăzute în organigrama din SDL trebuie să se asigure prin menținerea contractelor de muncă individuale cel puțin până la contractarea a minimum 95% din fondurile aferente Sub-măsurii 19.2; </w:t>
      </w: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w:t>
      </w:r>
      <w:r w:rsidRPr="00444DF6">
        <w:rPr>
          <w:rFonts w:ascii="Trebuchet MS" w:hAnsi="Trebuchet MS"/>
          <w:bCs/>
          <w:noProof/>
          <w:color w:val="000000"/>
        </w:rPr>
        <w:tab/>
        <w:t xml:space="preserve">pentru restul perioadei de implementare a SDL (până la finalul anului 2023) funcțiile obligatorii prevăzute de regulament (monitorizare, evaluare și raportare ale SDL) se pot asigura și în baza unor contracte de voluntariat.  </w:t>
      </w:r>
    </w:p>
    <w:p w:rsidR="001D6807" w:rsidRDefault="001D6807" w:rsidP="00322046">
      <w:pPr>
        <w:spacing w:before="120" w:after="120"/>
        <w:jc w:val="both"/>
        <w:rPr>
          <w:rFonts w:ascii="Trebuchet MS" w:hAnsi="Trebuchet MS"/>
          <w:bCs/>
          <w:noProof/>
          <w:color w:val="000000"/>
        </w:rPr>
      </w:pP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În situația în care la evaluarea Strategiei de Dezvoltare Locală s-a acordat punctaj la CS 4.3, există obligația menținerii nr. minim de angajați cu normă de muncă de minimum 4 ore</w:t>
      </w:r>
      <w:r w:rsidR="00B1150A" w:rsidRPr="00444DF6">
        <w:rPr>
          <w:rFonts w:ascii="Trebuchet MS" w:hAnsi="Trebuchet MS"/>
          <w:bCs/>
          <w:noProof/>
          <w:color w:val="000000"/>
        </w:rPr>
        <w:t>/zi</w:t>
      </w:r>
      <w:r w:rsidRPr="00444DF6">
        <w:rPr>
          <w:rFonts w:ascii="Trebuchet MS" w:hAnsi="Trebuchet MS"/>
          <w:bCs/>
          <w:noProof/>
          <w:color w:val="000000"/>
        </w:rPr>
        <w:t xml:space="preserve"> (4 persoane angajate pentru 15 puncte, 3 persoane angajate pentru 10 puncte, 2 persoane angajate pentru 6 puncte și o persoană angajată pentru 3 puncte), cel puțin până la momentul contractării a cel puțin 95% din fondurile alocate Sub-măsurii 19.2 a SDL și a emiterii unei Hotărâri AGA/ Decizii a Consiliului Director privind îndeplinirea acestei condiții. În cazul diminuării numărului de angajați sub limita pentru care s-a acordat punctaj, GAL are la dispoziție un termen de maximum 30 de zile calendaristice</w:t>
      </w:r>
      <w:r w:rsidR="00960506" w:rsidRPr="00444DF6">
        <w:rPr>
          <w:rFonts w:ascii="Trebuchet MS" w:hAnsi="Trebuchet MS"/>
          <w:bCs/>
          <w:noProof/>
          <w:color w:val="000000"/>
        </w:rPr>
        <w:t xml:space="preserve"> de la data diminuării,</w:t>
      </w:r>
      <w:r w:rsidRPr="00444DF6">
        <w:rPr>
          <w:rFonts w:ascii="Trebuchet MS" w:hAnsi="Trebuchet MS"/>
          <w:bCs/>
          <w:noProof/>
          <w:color w:val="000000"/>
        </w:rPr>
        <w:t xml:space="preserve"> pentru a asigura personalul minim. </w:t>
      </w: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 xml:space="preserve">În cazul în care postul de evaluator prevăzut în organigrama GAL a contribuit la obţinerea punctajului pentru CS 4.3, acesta trebuie ocupat de o persoană angajată cu contract individual de muncă, menținut pe întreaga perioadă de implementare sau cu posibilitatea de </w:t>
      </w:r>
      <w:r w:rsidR="00B1150A" w:rsidRPr="00444DF6">
        <w:rPr>
          <w:rFonts w:ascii="Trebuchet MS" w:hAnsi="Trebuchet MS"/>
          <w:bCs/>
          <w:noProof/>
          <w:color w:val="000000"/>
        </w:rPr>
        <w:t xml:space="preserve">încetare </w:t>
      </w:r>
      <w:r w:rsidRPr="00444DF6">
        <w:rPr>
          <w:rFonts w:ascii="Trebuchet MS" w:hAnsi="Trebuchet MS"/>
          <w:bCs/>
          <w:noProof/>
          <w:color w:val="000000"/>
        </w:rPr>
        <w:t>după momentul contractării a minimum 95% din fondurile aferente Sub-măsurii 19.2. Dacă postul de evaluator prevăzut în organigrama GAL are doar atribuţii de evaluare şi nu se justifică activitatea continuă, pentru acest post vor fi stabilite atribuţii suplimentare specifice care să justifice cel puţin norma de muncă de 4 ore</w:t>
      </w:r>
      <w:r w:rsidR="00B1150A" w:rsidRPr="00444DF6">
        <w:rPr>
          <w:rFonts w:ascii="Trebuchet MS" w:hAnsi="Trebuchet MS"/>
          <w:bCs/>
          <w:noProof/>
          <w:color w:val="000000"/>
        </w:rPr>
        <w:t>/zi</w:t>
      </w:r>
      <w:r w:rsidRPr="00444DF6">
        <w:rPr>
          <w:rFonts w:ascii="Trebuchet MS" w:hAnsi="Trebuchet MS"/>
          <w:bCs/>
          <w:noProof/>
          <w:color w:val="000000"/>
        </w:rPr>
        <w:t xml:space="preserve"> pe durata contractului individual de muncă.</w:t>
      </w:r>
    </w:p>
    <w:p w:rsidR="00322046" w:rsidRPr="00444DF6" w:rsidRDefault="00322046" w:rsidP="00322046">
      <w:pPr>
        <w:spacing w:before="120" w:after="120"/>
        <w:jc w:val="both"/>
        <w:rPr>
          <w:rFonts w:ascii="Trebuchet MS" w:hAnsi="Trebuchet MS"/>
          <w:bCs/>
          <w:noProof/>
          <w:color w:val="000000"/>
        </w:rPr>
      </w:pPr>
      <w:r w:rsidRPr="00444DF6">
        <w:rPr>
          <w:rFonts w:ascii="Trebuchet MS" w:hAnsi="Trebuchet MS"/>
          <w:bCs/>
          <w:noProof/>
          <w:color w:val="000000"/>
        </w:rPr>
        <w:t xml:space="preserve">În situaţia în care GAL are prevăzut în organigrama din SDL un număr de posturi mai mare decât cel pentru care a primit punctaj la selecţie, posturile suplimentare pot fi ocupate în funcție de necesitățile GAL prin contracte individuale de muncă sau prin contracte de voluntariat. În cazul ocupării acestor posturi prin contracte de voluntariat, toate cheltuielile prevăzute de legislația cu incidență în domeniu, aferente contractelor de voluntariat, inclusiv cheltuielile cu instruirea şi/ sau dezvoltarea competenţelor sunt costuri eligibile. </w:t>
      </w:r>
    </w:p>
    <w:p w:rsidR="00365B6B" w:rsidRPr="00444DF6" w:rsidRDefault="00322046" w:rsidP="00321755">
      <w:pPr>
        <w:spacing w:before="120" w:after="120"/>
        <w:jc w:val="both"/>
        <w:rPr>
          <w:rFonts w:ascii="Trebuchet MS" w:hAnsi="Trebuchet MS"/>
          <w:bCs/>
          <w:noProof/>
          <w:color w:val="000000"/>
        </w:rPr>
      </w:pPr>
      <w:r w:rsidRPr="00444DF6">
        <w:rPr>
          <w:rFonts w:ascii="Trebuchet MS" w:hAnsi="Trebuchet MS"/>
          <w:bCs/>
          <w:noProof/>
          <w:color w:val="000000"/>
        </w:rPr>
        <w:t>Suplimentar posturilor prevăzute în organigramă, în vederea realizării sarcinilor în perioade cu volum mare de lucru</w:t>
      </w:r>
      <w:r w:rsidR="007B467E" w:rsidRPr="00444DF6">
        <w:rPr>
          <w:rFonts w:ascii="Trebuchet MS" w:hAnsi="Trebuchet MS"/>
          <w:bCs/>
          <w:noProof/>
          <w:color w:val="000000"/>
        </w:rPr>
        <w:t>,</w:t>
      </w:r>
      <w:r w:rsidR="00EC1364" w:rsidRPr="00444DF6">
        <w:rPr>
          <w:rFonts w:ascii="Trebuchet MS" w:hAnsi="Trebuchet MS"/>
          <w:bCs/>
          <w:noProof/>
          <w:color w:val="000000"/>
        </w:rPr>
        <w:t xml:space="preserve"> </w:t>
      </w:r>
      <w:r w:rsidRPr="00444DF6">
        <w:rPr>
          <w:rFonts w:ascii="Trebuchet MS" w:hAnsi="Trebuchet MS"/>
          <w:bCs/>
          <w:noProof/>
          <w:color w:val="000000"/>
        </w:rPr>
        <w:t>GAL are posibilitatea de a încheia și contracte de voluntariat pe perioadă determinată scurtă (maxim</w:t>
      </w:r>
      <w:r w:rsidR="00422DA0" w:rsidRPr="00444DF6">
        <w:rPr>
          <w:rFonts w:ascii="Trebuchet MS" w:hAnsi="Trebuchet MS"/>
          <w:bCs/>
          <w:noProof/>
          <w:color w:val="000000"/>
        </w:rPr>
        <w:t>um</w:t>
      </w:r>
      <w:r w:rsidRPr="00444DF6">
        <w:rPr>
          <w:rFonts w:ascii="Trebuchet MS" w:hAnsi="Trebuchet MS"/>
          <w:bCs/>
          <w:noProof/>
          <w:color w:val="000000"/>
        </w:rPr>
        <w:t xml:space="preserve"> 1 an)</w:t>
      </w:r>
      <w:r w:rsidR="00365B6B" w:rsidRPr="00444DF6">
        <w:rPr>
          <w:rFonts w:ascii="Trebuchet MS" w:hAnsi="Trebuchet MS"/>
          <w:bCs/>
          <w:noProof/>
          <w:color w:val="000000"/>
        </w:rPr>
        <w:t xml:space="preserve"> – fiind necesară modificarea SDL. În cazul în care durata contractelor de voluntariat este mai mică de 6 luni</w:t>
      </w:r>
      <w:r w:rsidR="007B467E" w:rsidRPr="00444DF6">
        <w:rPr>
          <w:rFonts w:ascii="Trebuchet MS" w:hAnsi="Trebuchet MS"/>
          <w:bCs/>
          <w:noProof/>
          <w:color w:val="000000"/>
        </w:rPr>
        <w:t>,</w:t>
      </w:r>
      <w:r w:rsidR="00365B6B" w:rsidRPr="00444DF6">
        <w:rPr>
          <w:rFonts w:ascii="Trebuchet MS" w:hAnsi="Trebuchet MS"/>
          <w:bCs/>
          <w:noProof/>
          <w:color w:val="000000"/>
        </w:rPr>
        <w:t xml:space="preserve"> GAL va </w:t>
      </w:r>
      <w:r w:rsidRPr="00444DF6">
        <w:rPr>
          <w:rFonts w:ascii="Trebuchet MS" w:hAnsi="Trebuchet MS"/>
          <w:bCs/>
          <w:noProof/>
          <w:color w:val="000000"/>
        </w:rPr>
        <w:t xml:space="preserve"> </w:t>
      </w:r>
      <w:r w:rsidR="00365B6B" w:rsidRPr="00444DF6">
        <w:rPr>
          <w:rFonts w:ascii="Trebuchet MS" w:hAnsi="Trebuchet MS"/>
          <w:bCs/>
          <w:noProof/>
          <w:color w:val="000000"/>
        </w:rPr>
        <w:t>informa</w:t>
      </w:r>
      <w:r w:rsidRPr="00444DF6">
        <w:rPr>
          <w:rFonts w:ascii="Trebuchet MS" w:hAnsi="Trebuchet MS"/>
          <w:bCs/>
          <w:noProof/>
          <w:color w:val="000000"/>
        </w:rPr>
        <w:t xml:space="preserve"> AM PNDR</w:t>
      </w:r>
      <w:r w:rsidR="00365B6B" w:rsidRPr="00444DF6">
        <w:rPr>
          <w:rFonts w:ascii="Trebuchet MS" w:hAnsi="Trebuchet MS"/>
          <w:bCs/>
          <w:noProof/>
          <w:color w:val="000000"/>
        </w:rPr>
        <w:t xml:space="preserve"> (SLIN și CDRJ)</w:t>
      </w:r>
      <w:r w:rsidRPr="00444DF6">
        <w:rPr>
          <w:rFonts w:ascii="Trebuchet MS" w:hAnsi="Trebuchet MS"/>
          <w:bCs/>
          <w:noProof/>
          <w:color w:val="000000"/>
        </w:rPr>
        <w:t xml:space="preserve"> privind numărul voluntarilor și activitățile în care vor fi implicați</w:t>
      </w:r>
      <w:r w:rsidR="00365B6B" w:rsidRPr="00444DF6">
        <w:rPr>
          <w:rFonts w:ascii="Trebuchet MS" w:hAnsi="Trebuchet MS"/>
          <w:bCs/>
          <w:noProof/>
          <w:color w:val="000000"/>
        </w:rPr>
        <w:t>.</w:t>
      </w:r>
    </w:p>
    <w:p w:rsidR="00DA44B1" w:rsidRPr="00444DF6" w:rsidRDefault="00322046" w:rsidP="00321755">
      <w:pPr>
        <w:spacing w:before="120" w:after="120"/>
        <w:jc w:val="both"/>
        <w:rPr>
          <w:rFonts w:ascii="Trebuchet MS" w:hAnsi="Trebuchet MS"/>
          <w:b/>
          <w:bCs/>
          <w:noProof/>
          <w:color w:val="000000"/>
        </w:rPr>
      </w:pPr>
      <w:r w:rsidRPr="00444DF6">
        <w:rPr>
          <w:rFonts w:ascii="Trebuchet MS" w:hAnsi="Trebuchet MS"/>
          <w:bCs/>
          <w:noProof/>
          <w:color w:val="000000"/>
        </w:rPr>
        <w:t>Cheltuielile cu instruirea şi dezvoltarea competenţelor pentru contractele de voluntariat pe termen scurt nu reprezintă costuri eligibile.</w:t>
      </w:r>
    </w:p>
    <w:p w:rsidR="00DA44B1" w:rsidRPr="00444DF6" w:rsidRDefault="00DA44B1" w:rsidP="00321755">
      <w:pPr>
        <w:spacing w:before="120" w:after="120"/>
        <w:jc w:val="both"/>
        <w:rPr>
          <w:rFonts w:ascii="Trebuchet MS" w:hAnsi="Trebuchet MS"/>
          <w:b/>
          <w:bCs/>
          <w:noProof/>
          <w:color w:val="000000"/>
        </w:rPr>
      </w:pPr>
    </w:p>
    <w:p w:rsidR="00DA44B1" w:rsidRPr="00444DF6" w:rsidRDefault="00DA44B1" w:rsidP="00321755">
      <w:pPr>
        <w:spacing w:before="120" w:after="120"/>
        <w:jc w:val="both"/>
        <w:rPr>
          <w:rFonts w:ascii="Trebuchet MS" w:hAnsi="Trebuchet MS"/>
          <w:b/>
          <w:bCs/>
          <w:noProof/>
          <w:color w:val="000000"/>
        </w:rPr>
      </w:pPr>
    </w:p>
    <w:p w:rsidR="00DA44B1" w:rsidRPr="00444DF6" w:rsidRDefault="00DA44B1" w:rsidP="00321755">
      <w:pPr>
        <w:spacing w:before="120" w:after="120"/>
        <w:jc w:val="both"/>
        <w:rPr>
          <w:rFonts w:ascii="Trebuchet MS" w:hAnsi="Trebuchet MS"/>
          <w:b/>
          <w:bCs/>
          <w:noProof/>
          <w:color w:val="000000"/>
        </w:rPr>
      </w:pPr>
    </w:p>
    <w:p w:rsidR="00DA44B1" w:rsidRPr="00444DF6" w:rsidRDefault="00DA44B1" w:rsidP="00321755">
      <w:pPr>
        <w:spacing w:before="120" w:after="120"/>
        <w:jc w:val="both"/>
        <w:rPr>
          <w:rFonts w:ascii="Trebuchet MS" w:hAnsi="Trebuchet MS"/>
          <w:b/>
          <w:bCs/>
          <w:noProof/>
          <w:color w:val="000000"/>
        </w:rPr>
      </w:pPr>
    </w:p>
    <w:p w:rsidR="00DF3626" w:rsidRPr="00DF3626" w:rsidRDefault="00DF3626" w:rsidP="00DF3626">
      <w:pPr>
        <w:pStyle w:val="Heading1"/>
        <w:spacing w:after="240"/>
        <w:rPr>
          <w:noProof/>
          <w:sz w:val="10"/>
          <w:szCs w:val="10"/>
        </w:rPr>
      </w:pPr>
      <w:bookmarkStart w:id="12" w:name="_Toc534726484"/>
    </w:p>
    <w:p w:rsidR="00415BAB" w:rsidRPr="00444DF6" w:rsidRDefault="0086183C" w:rsidP="00DF3626">
      <w:pPr>
        <w:pStyle w:val="Heading1"/>
        <w:spacing w:after="240"/>
        <w:rPr>
          <w:noProof/>
        </w:rPr>
      </w:pPr>
      <w:r w:rsidRPr="00444DF6">
        <w:rPr>
          <w:noProof/>
        </w:rPr>
        <w:t>Flux procedural pentru accesarea fondurilor nerambursabile</w:t>
      </w:r>
      <w:bookmarkEnd w:id="12"/>
      <w:r w:rsidRPr="00444DF6">
        <w:rPr>
          <w:noProof/>
        </w:rPr>
        <w:t> </w:t>
      </w:r>
      <w:r w:rsidRPr="00444DF6" w:rsidDel="005D6161">
        <w:rPr>
          <w:noProof/>
        </w:rPr>
        <w:t xml:space="preserve"> </w:t>
      </w:r>
    </w:p>
    <w:p w:rsidR="00AB56D9" w:rsidRPr="00444DF6" w:rsidRDefault="00FF183E" w:rsidP="003B1F6A">
      <w:pPr>
        <w:jc w:val="both"/>
        <w:rPr>
          <w:rFonts w:ascii="Trebuchet MS" w:hAnsi="Trebuchet MS" w:cs="Calibri"/>
          <w:b/>
          <w:noProof/>
          <w:color w:val="000000"/>
          <w:lang w:eastAsia="fr-FR"/>
        </w:rPr>
      </w:pPr>
      <w:r w:rsidRPr="00444DF6">
        <w:rPr>
          <w:rFonts w:ascii="Trebuchet MS" w:hAnsi="Trebuchet MS" w:cs="Calibri"/>
          <w:b/>
          <w:noProof/>
          <w:color w:val="000000"/>
          <w:lang w:eastAsia="ro-RO"/>
        </w:rPr>
        <w:drawing>
          <wp:inline distT="0" distB="0" distL="0" distR="0" wp14:anchorId="34B2266E" wp14:editId="31791F15">
            <wp:extent cx="5822315" cy="7360920"/>
            <wp:effectExtent l="0" t="0" r="26035" b="1143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F1DA4" w:rsidRPr="00444DF6" w:rsidRDefault="009F1DA4" w:rsidP="009F1DA4">
      <w:pPr>
        <w:rPr>
          <w:noProof/>
        </w:rPr>
      </w:pPr>
    </w:p>
    <w:p w:rsidR="00DF3626" w:rsidRPr="00DF3626" w:rsidRDefault="00DF3626" w:rsidP="00DF3626">
      <w:pPr>
        <w:pStyle w:val="Heading1"/>
        <w:spacing w:before="0"/>
        <w:jc w:val="both"/>
        <w:rPr>
          <w:noProof/>
          <w:sz w:val="4"/>
          <w:szCs w:val="4"/>
        </w:rPr>
      </w:pPr>
      <w:bookmarkStart w:id="13" w:name="_Toc534726485"/>
    </w:p>
    <w:p w:rsidR="00BC14FC" w:rsidRPr="00444DF6" w:rsidRDefault="00BC14FC" w:rsidP="00DF3626">
      <w:pPr>
        <w:pStyle w:val="Heading1"/>
        <w:jc w:val="both"/>
        <w:rPr>
          <w:noProof/>
        </w:rPr>
      </w:pPr>
      <w:r w:rsidRPr="00444DF6">
        <w:rPr>
          <w:noProof/>
        </w:rPr>
        <w:t xml:space="preserve">Elaborarea documentelor de </w:t>
      </w:r>
      <w:r w:rsidR="003E5684" w:rsidRPr="00444DF6">
        <w:rPr>
          <w:noProof/>
        </w:rPr>
        <w:t>accesare a măsurilor din SDL</w:t>
      </w:r>
      <w:bookmarkEnd w:id="13"/>
    </w:p>
    <w:p w:rsidR="0034114D" w:rsidRPr="00444DF6" w:rsidRDefault="0034114D" w:rsidP="00EF6E15">
      <w:pPr>
        <w:spacing w:after="160" w:line="259" w:lineRule="auto"/>
        <w:jc w:val="both"/>
        <w:rPr>
          <w:rFonts w:ascii="Trebuchet MS" w:hAnsi="Trebuchet MS"/>
          <w:bCs/>
          <w:noProof/>
          <w:color w:val="000000"/>
        </w:rPr>
      </w:pPr>
    </w:p>
    <w:p w:rsidR="00E47375" w:rsidRPr="00444DF6" w:rsidRDefault="00BC14FC" w:rsidP="00EF6E15">
      <w:pPr>
        <w:spacing w:after="160" w:line="259" w:lineRule="auto"/>
        <w:jc w:val="both"/>
        <w:rPr>
          <w:rFonts w:ascii="Trebuchet MS" w:hAnsi="Trebuchet MS"/>
          <w:bCs/>
          <w:noProof/>
          <w:color w:val="000000"/>
        </w:rPr>
      </w:pPr>
      <w:r w:rsidRPr="00444DF6">
        <w:rPr>
          <w:rFonts w:ascii="Trebuchet MS" w:hAnsi="Trebuchet MS"/>
          <w:bCs/>
          <w:noProof/>
          <w:color w:val="000000"/>
        </w:rPr>
        <w:t>Înainte de lansarea apelurilor de selecție, GAL trebuie să elaboreze Ghidurile Solicitantului pentru măsurile din SDL și procedura de evaluare și selecție aplicabilă măsurilor din SDL.</w:t>
      </w:r>
      <w:r w:rsidR="000D742D" w:rsidRPr="00444DF6">
        <w:rPr>
          <w:noProof/>
        </w:rPr>
        <w:t xml:space="preserve"> </w:t>
      </w:r>
      <w:r w:rsidR="000D742D" w:rsidRPr="00444DF6">
        <w:rPr>
          <w:rFonts w:ascii="Trebuchet MS" w:hAnsi="Trebuchet MS"/>
          <w:bCs/>
          <w:noProof/>
          <w:color w:val="000000"/>
        </w:rPr>
        <w:t xml:space="preserve">Aceste </w:t>
      </w:r>
      <w:r w:rsidR="004A4B29" w:rsidRPr="00444DF6">
        <w:rPr>
          <w:rFonts w:ascii="Trebuchet MS" w:hAnsi="Trebuchet MS"/>
          <w:bCs/>
          <w:noProof/>
          <w:color w:val="000000"/>
        </w:rPr>
        <w:t xml:space="preserve">documente </w:t>
      </w:r>
      <w:r w:rsidR="000D742D" w:rsidRPr="00444DF6">
        <w:rPr>
          <w:rFonts w:ascii="Trebuchet MS" w:hAnsi="Trebuchet MS"/>
          <w:bCs/>
          <w:noProof/>
          <w:color w:val="000000"/>
        </w:rPr>
        <w:t>vor fi aprobate de Adunarea Generală a GAL/Consiliul Director al GAL (AGA/CD)</w:t>
      </w:r>
      <w:r w:rsidR="00942AB9" w:rsidRPr="00444DF6">
        <w:rPr>
          <w:rFonts w:ascii="Trebuchet MS" w:hAnsi="Trebuchet MS"/>
          <w:bCs/>
          <w:noProof/>
          <w:color w:val="000000"/>
        </w:rPr>
        <w:t>/Reprezentant legal</w:t>
      </w:r>
      <w:r w:rsidR="000D742D" w:rsidRPr="00444DF6">
        <w:rPr>
          <w:rFonts w:ascii="Trebuchet MS" w:hAnsi="Trebuchet MS"/>
          <w:bCs/>
          <w:noProof/>
          <w:color w:val="000000"/>
        </w:rPr>
        <w:t xml:space="preserve">, în conformitate cu </w:t>
      </w:r>
      <w:r w:rsidR="00942AB9" w:rsidRPr="00444DF6">
        <w:rPr>
          <w:rFonts w:ascii="Trebuchet MS" w:hAnsi="Trebuchet MS"/>
          <w:bCs/>
          <w:noProof/>
          <w:color w:val="000000"/>
        </w:rPr>
        <w:t xml:space="preserve">prevederile statutare și </w:t>
      </w:r>
      <w:r w:rsidR="000D742D" w:rsidRPr="00444DF6">
        <w:rPr>
          <w:rFonts w:ascii="Trebuchet MS" w:hAnsi="Trebuchet MS"/>
          <w:bCs/>
          <w:noProof/>
          <w:color w:val="000000"/>
        </w:rPr>
        <w:t>procedurile interne ale GAL.</w:t>
      </w:r>
      <w:r w:rsidRPr="00444DF6">
        <w:rPr>
          <w:rFonts w:ascii="Trebuchet MS" w:hAnsi="Trebuchet MS"/>
          <w:bCs/>
          <w:noProof/>
          <w:color w:val="000000"/>
        </w:rPr>
        <w:t xml:space="preserve"> </w:t>
      </w:r>
    </w:p>
    <w:p w:rsidR="00A25772" w:rsidRPr="00444DF6" w:rsidRDefault="00E47375" w:rsidP="00EF6E15">
      <w:pPr>
        <w:spacing w:after="160" w:line="259" w:lineRule="auto"/>
        <w:jc w:val="both"/>
        <w:rPr>
          <w:rFonts w:ascii="Trebuchet MS" w:hAnsi="Trebuchet MS"/>
          <w:bCs/>
          <w:noProof/>
          <w:color w:val="000000"/>
        </w:rPr>
      </w:pPr>
      <w:r w:rsidRPr="00444DF6">
        <w:rPr>
          <w:rFonts w:ascii="Trebuchet MS" w:hAnsi="Trebuchet MS"/>
          <w:bCs/>
          <w:noProof/>
          <w:color w:val="000000"/>
        </w:rPr>
        <w:t xml:space="preserve">Înainte de aprobarea documentelor de accesare la nivelul GAL (AGA/CD), GAL poate posta varianta consultativă pe pagina de internet, pentru eventuale observații. După parcurgerea acestei etape, documentele de accesare vor fi depuse la CDRJ în </w:t>
      </w:r>
      <w:r w:rsidR="004A4B29" w:rsidRPr="00444DF6">
        <w:rPr>
          <w:rFonts w:ascii="Trebuchet MS" w:hAnsi="Trebuchet MS"/>
          <w:bCs/>
          <w:noProof/>
          <w:color w:val="000000"/>
        </w:rPr>
        <w:t>vederea</w:t>
      </w:r>
      <w:r w:rsidRPr="00444DF6">
        <w:rPr>
          <w:rFonts w:ascii="Trebuchet MS" w:hAnsi="Trebuchet MS"/>
          <w:bCs/>
          <w:noProof/>
          <w:color w:val="000000"/>
        </w:rPr>
        <w:t xml:space="preserve"> aprobării</w:t>
      </w:r>
      <w:r w:rsidR="00841817" w:rsidRPr="00444DF6">
        <w:rPr>
          <w:rFonts w:ascii="Trebuchet MS" w:hAnsi="Trebuchet MS"/>
          <w:bCs/>
          <w:noProof/>
          <w:color w:val="000000"/>
        </w:rPr>
        <w:t>, cu cel puțin 10 zile</w:t>
      </w:r>
      <w:r w:rsidR="00FF0E5C" w:rsidRPr="00444DF6">
        <w:rPr>
          <w:rFonts w:ascii="Trebuchet MS" w:hAnsi="Trebuchet MS"/>
          <w:bCs/>
          <w:noProof/>
          <w:color w:val="000000"/>
        </w:rPr>
        <w:t xml:space="preserve"> lucrătoare</w:t>
      </w:r>
      <w:r w:rsidR="00841817" w:rsidRPr="00444DF6">
        <w:rPr>
          <w:rFonts w:ascii="Trebuchet MS" w:hAnsi="Trebuchet MS"/>
          <w:bCs/>
          <w:noProof/>
          <w:color w:val="000000"/>
        </w:rPr>
        <w:t xml:space="preserve"> înainte de lansarea sesiunii</w:t>
      </w:r>
      <w:r w:rsidRPr="00444DF6">
        <w:rPr>
          <w:rFonts w:ascii="Trebuchet MS" w:hAnsi="Trebuchet MS"/>
          <w:bCs/>
          <w:noProof/>
          <w:color w:val="000000"/>
        </w:rPr>
        <w:t>. După avizarea apelului de selecție, pentru</w:t>
      </w:r>
      <w:r w:rsidR="006223F9" w:rsidRPr="00444DF6">
        <w:rPr>
          <w:rFonts w:ascii="Trebuchet MS" w:hAnsi="Trebuchet MS"/>
          <w:bCs/>
          <w:noProof/>
          <w:color w:val="000000"/>
        </w:rPr>
        <w:t xml:space="preserve"> </w:t>
      </w:r>
      <w:r w:rsidRPr="00444DF6">
        <w:rPr>
          <w:rFonts w:ascii="Trebuchet MS" w:hAnsi="Trebuchet MS"/>
          <w:bCs/>
          <w:noProof/>
          <w:color w:val="000000"/>
        </w:rPr>
        <w:t>asigurarea</w:t>
      </w:r>
      <w:r w:rsidR="004A4B29" w:rsidRPr="00444DF6">
        <w:rPr>
          <w:rFonts w:ascii="Trebuchet MS" w:hAnsi="Trebuchet MS"/>
          <w:bCs/>
          <w:noProof/>
          <w:color w:val="000000"/>
        </w:rPr>
        <w:t xml:space="preserve"> </w:t>
      </w:r>
      <w:r w:rsidR="00BC14FC" w:rsidRPr="00444DF6">
        <w:rPr>
          <w:rFonts w:ascii="Trebuchet MS" w:hAnsi="Trebuchet MS"/>
          <w:bCs/>
          <w:noProof/>
          <w:color w:val="000000"/>
        </w:rPr>
        <w:t xml:space="preserve">transparenței, </w:t>
      </w:r>
      <w:r w:rsidR="004744F7" w:rsidRPr="00444DF6">
        <w:rPr>
          <w:rFonts w:ascii="Trebuchet MS" w:hAnsi="Trebuchet MS"/>
          <w:bCs/>
          <w:noProof/>
          <w:color w:val="000000"/>
        </w:rPr>
        <w:t>varianta</w:t>
      </w:r>
      <w:r w:rsidR="004A4B29" w:rsidRPr="00444DF6">
        <w:rPr>
          <w:rFonts w:ascii="Trebuchet MS" w:hAnsi="Trebuchet MS"/>
          <w:bCs/>
          <w:noProof/>
          <w:color w:val="000000"/>
        </w:rPr>
        <w:t xml:space="preserve"> finală </w:t>
      </w:r>
      <w:r w:rsidR="00841817" w:rsidRPr="00444DF6">
        <w:rPr>
          <w:rFonts w:ascii="Trebuchet MS" w:hAnsi="Trebuchet MS"/>
          <w:bCs/>
          <w:noProof/>
          <w:color w:val="000000"/>
        </w:rPr>
        <w:t xml:space="preserve"> a documentelor </w:t>
      </w:r>
      <w:r w:rsidR="004A4B29" w:rsidRPr="00444DF6">
        <w:rPr>
          <w:rFonts w:ascii="Trebuchet MS" w:hAnsi="Trebuchet MS"/>
          <w:bCs/>
          <w:noProof/>
          <w:color w:val="000000"/>
        </w:rPr>
        <w:t>va</w:t>
      </w:r>
      <w:r w:rsidR="00BC14FC" w:rsidRPr="00444DF6">
        <w:rPr>
          <w:rFonts w:ascii="Trebuchet MS" w:hAnsi="Trebuchet MS"/>
          <w:bCs/>
          <w:noProof/>
          <w:color w:val="000000"/>
        </w:rPr>
        <w:t xml:space="preserve"> fi postat</w:t>
      </w:r>
      <w:r w:rsidR="004A4B29" w:rsidRPr="00444DF6">
        <w:rPr>
          <w:rFonts w:ascii="Trebuchet MS" w:hAnsi="Trebuchet MS"/>
          <w:bCs/>
          <w:noProof/>
          <w:color w:val="000000"/>
        </w:rPr>
        <w:t>ă</w:t>
      </w:r>
      <w:r w:rsidR="00BC14FC" w:rsidRPr="00444DF6">
        <w:rPr>
          <w:rFonts w:ascii="Trebuchet MS" w:hAnsi="Trebuchet MS"/>
          <w:bCs/>
          <w:noProof/>
          <w:color w:val="000000"/>
        </w:rPr>
        <w:t xml:space="preserve"> pe pagina </w:t>
      </w:r>
      <w:r w:rsidR="002A275E" w:rsidRPr="00444DF6">
        <w:rPr>
          <w:rFonts w:ascii="Trebuchet MS" w:hAnsi="Trebuchet MS"/>
          <w:bCs/>
          <w:noProof/>
          <w:color w:val="000000"/>
        </w:rPr>
        <w:t xml:space="preserve">de internet </w:t>
      </w:r>
      <w:r w:rsidR="00BC14FC" w:rsidRPr="00444DF6">
        <w:rPr>
          <w:rFonts w:ascii="Trebuchet MS" w:hAnsi="Trebuchet MS"/>
          <w:bCs/>
          <w:noProof/>
          <w:color w:val="000000"/>
        </w:rPr>
        <w:t>a GAL</w:t>
      </w:r>
      <w:r w:rsidR="00942AB9" w:rsidRPr="00444DF6">
        <w:rPr>
          <w:rFonts w:ascii="Trebuchet MS" w:hAnsi="Trebuchet MS"/>
          <w:bCs/>
          <w:noProof/>
          <w:color w:val="000000"/>
        </w:rPr>
        <w:t xml:space="preserve"> cu cel puțin 7 zile</w:t>
      </w:r>
      <w:r w:rsidR="00FF0E5C" w:rsidRPr="00444DF6">
        <w:rPr>
          <w:rFonts w:ascii="Trebuchet MS" w:hAnsi="Trebuchet MS"/>
          <w:bCs/>
          <w:noProof/>
          <w:color w:val="000000"/>
        </w:rPr>
        <w:t xml:space="preserve"> calendaristice</w:t>
      </w:r>
      <w:r w:rsidR="00942AB9" w:rsidRPr="00444DF6">
        <w:rPr>
          <w:rFonts w:ascii="Trebuchet MS" w:hAnsi="Trebuchet MS"/>
          <w:bCs/>
          <w:noProof/>
          <w:color w:val="000000"/>
        </w:rPr>
        <w:t xml:space="preserve"> înainte de lansarea sesiunii</w:t>
      </w:r>
      <w:r w:rsidR="00BC14FC" w:rsidRPr="00444DF6">
        <w:rPr>
          <w:rFonts w:ascii="Trebuchet MS" w:hAnsi="Trebuchet MS"/>
          <w:bCs/>
          <w:noProof/>
          <w:color w:val="000000"/>
        </w:rPr>
        <w:t>.</w:t>
      </w:r>
    </w:p>
    <w:p w:rsidR="0036228F" w:rsidRPr="00444DF6" w:rsidRDefault="0036228F" w:rsidP="00EF6E15">
      <w:pPr>
        <w:spacing w:after="160" w:line="259" w:lineRule="auto"/>
        <w:jc w:val="both"/>
        <w:rPr>
          <w:rFonts w:ascii="Trebuchet MS" w:hAnsi="Trebuchet MS"/>
          <w:bCs/>
          <w:noProof/>
          <w:color w:val="000000"/>
        </w:rPr>
      </w:pPr>
      <w:r w:rsidRPr="00444DF6">
        <w:rPr>
          <w:rFonts w:ascii="Trebuchet MS" w:hAnsi="Trebuchet MS"/>
          <w:bCs/>
          <w:noProof/>
          <w:color w:val="000000"/>
        </w:rPr>
        <w:t>GAL are obligația de a  indica pe pagina de internet data postării tuturor documentelor care au legătură cu sesiunile lansate.</w:t>
      </w:r>
    </w:p>
    <w:p w:rsidR="00C61146" w:rsidRPr="00444DF6" w:rsidRDefault="00BC14FC" w:rsidP="00EF6E15">
      <w:pPr>
        <w:jc w:val="both"/>
        <w:rPr>
          <w:rFonts w:ascii="Trebuchet MS" w:hAnsi="Trebuchet MS"/>
          <w:bCs/>
          <w:noProof/>
          <w:color w:val="000000"/>
        </w:rPr>
      </w:pPr>
      <w:r w:rsidRPr="00444DF6">
        <w:rPr>
          <w:rFonts w:ascii="Trebuchet MS" w:hAnsi="Trebuchet MS"/>
          <w:bCs/>
          <w:noProof/>
          <w:color w:val="000000"/>
        </w:rPr>
        <w:t>Ghidul Solicitantul</w:t>
      </w:r>
      <w:r w:rsidR="00140C0C" w:rsidRPr="00444DF6">
        <w:rPr>
          <w:rFonts w:ascii="Trebuchet MS" w:hAnsi="Trebuchet MS"/>
          <w:bCs/>
          <w:noProof/>
          <w:color w:val="000000"/>
        </w:rPr>
        <w:t>ui</w:t>
      </w:r>
      <w:r w:rsidRPr="00444DF6">
        <w:rPr>
          <w:rFonts w:ascii="Trebuchet MS" w:hAnsi="Trebuchet MS"/>
          <w:bCs/>
          <w:noProof/>
          <w:color w:val="000000"/>
        </w:rPr>
        <w:t xml:space="preserve"> trebuie să cuprindă cel puțin </w:t>
      </w:r>
      <w:r w:rsidR="00DA44B1" w:rsidRPr="00444DF6">
        <w:rPr>
          <w:rFonts w:ascii="Trebuchet MS" w:hAnsi="Trebuchet MS"/>
          <w:bCs/>
          <w:noProof/>
          <w:color w:val="000000"/>
        </w:rPr>
        <w:t>informații</w:t>
      </w:r>
      <w:r w:rsidR="00C61146" w:rsidRPr="00444DF6">
        <w:rPr>
          <w:rFonts w:ascii="Trebuchet MS" w:hAnsi="Trebuchet MS"/>
          <w:bCs/>
          <w:noProof/>
          <w:color w:val="000000"/>
        </w:rPr>
        <w:t xml:space="preserve"> detaliate privind: depunerea proiectelor, </w:t>
      </w:r>
      <w:r w:rsidR="00034144" w:rsidRPr="00444DF6">
        <w:rPr>
          <w:rFonts w:ascii="Trebuchet MS" w:hAnsi="Trebuchet MS"/>
          <w:bCs/>
          <w:noProof/>
          <w:color w:val="000000"/>
        </w:rPr>
        <w:t>procesul de</w:t>
      </w:r>
      <w:r w:rsidR="00841817" w:rsidRPr="00444DF6">
        <w:rPr>
          <w:rFonts w:ascii="Trebuchet MS" w:hAnsi="Trebuchet MS"/>
          <w:bCs/>
          <w:noProof/>
          <w:color w:val="000000"/>
        </w:rPr>
        <w:t xml:space="preserve"> evaluare</w:t>
      </w:r>
      <w:r w:rsidR="006B5F30" w:rsidRPr="00444DF6">
        <w:rPr>
          <w:rFonts w:ascii="Trebuchet MS" w:hAnsi="Trebuchet MS"/>
          <w:bCs/>
          <w:noProof/>
          <w:color w:val="000000"/>
        </w:rPr>
        <w:t>,</w:t>
      </w:r>
      <w:r w:rsidR="00E864D0" w:rsidRPr="00444DF6">
        <w:rPr>
          <w:rFonts w:ascii="Trebuchet MS" w:hAnsi="Trebuchet MS"/>
          <w:bCs/>
          <w:noProof/>
          <w:color w:val="000000"/>
        </w:rPr>
        <w:t xml:space="preserve"> </w:t>
      </w:r>
      <w:r w:rsidR="00DA44B1" w:rsidRPr="00444DF6">
        <w:rPr>
          <w:rFonts w:ascii="Trebuchet MS" w:hAnsi="Trebuchet MS"/>
          <w:bCs/>
          <w:noProof/>
          <w:color w:val="000000"/>
        </w:rPr>
        <w:t>selecție</w:t>
      </w:r>
      <w:r w:rsidR="006B5F30" w:rsidRPr="00444DF6">
        <w:rPr>
          <w:rFonts w:ascii="Trebuchet MS" w:hAnsi="Trebuchet MS"/>
          <w:bCs/>
          <w:noProof/>
          <w:color w:val="000000"/>
        </w:rPr>
        <w:t xml:space="preserve"> și soluționare a contestațiilor</w:t>
      </w:r>
      <w:r w:rsidR="00C61146" w:rsidRPr="00444DF6">
        <w:rPr>
          <w:rFonts w:ascii="Trebuchet MS" w:hAnsi="Trebuchet MS"/>
          <w:bCs/>
          <w:noProof/>
          <w:color w:val="000000"/>
        </w:rPr>
        <w:t xml:space="preserve">, categoriile de beneficiari, costurile eligibile </w:t>
      </w:r>
      <w:r w:rsidR="00EA7CDA" w:rsidRPr="00444DF6">
        <w:rPr>
          <w:rFonts w:ascii="Trebuchet MS" w:hAnsi="Trebuchet MS"/>
          <w:bCs/>
          <w:noProof/>
          <w:color w:val="000000"/>
        </w:rPr>
        <w:t>și</w:t>
      </w:r>
      <w:r w:rsidR="0047552E" w:rsidRPr="00444DF6">
        <w:rPr>
          <w:rFonts w:ascii="Trebuchet MS" w:hAnsi="Trebuchet MS"/>
          <w:bCs/>
          <w:noProof/>
          <w:color w:val="000000"/>
        </w:rPr>
        <w:t xml:space="preserve"> neeligibile, termene-limită ș</w:t>
      </w:r>
      <w:r w:rsidR="00C61146" w:rsidRPr="00444DF6">
        <w:rPr>
          <w:rFonts w:ascii="Trebuchet MS" w:hAnsi="Trebuchet MS"/>
          <w:bCs/>
          <w:noProof/>
          <w:color w:val="000000"/>
        </w:rPr>
        <w:t xml:space="preserve">i </w:t>
      </w:r>
      <w:r w:rsidR="00DA44B1" w:rsidRPr="00444DF6">
        <w:rPr>
          <w:rFonts w:ascii="Trebuchet MS" w:hAnsi="Trebuchet MS"/>
          <w:bCs/>
          <w:noProof/>
          <w:color w:val="000000"/>
        </w:rPr>
        <w:t>condiții</w:t>
      </w:r>
      <w:r w:rsidR="00C61146" w:rsidRPr="00444DF6">
        <w:rPr>
          <w:rFonts w:ascii="Trebuchet MS" w:hAnsi="Trebuchet MS"/>
          <w:bCs/>
          <w:noProof/>
          <w:color w:val="000000"/>
        </w:rPr>
        <w:t xml:space="preserve"> pentru depunerea </w:t>
      </w:r>
      <w:r w:rsidR="00554B27" w:rsidRPr="00444DF6">
        <w:rPr>
          <w:rFonts w:ascii="Trebuchet MS" w:hAnsi="Trebuchet MS"/>
          <w:bCs/>
          <w:noProof/>
          <w:color w:val="000000"/>
        </w:rPr>
        <w:t>cererilor de plată a avansului ș</w:t>
      </w:r>
      <w:r w:rsidR="00C61146" w:rsidRPr="00444DF6">
        <w:rPr>
          <w:rFonts w:ascii="Trebuchet MS" w:hAnsi="Trebuchet MS"/>
          <w:bCs/>
          <w:noProof/>
          <w:color w:val="000000"/>
        </w:rPr>
        <w:t xml:space="preserve">i a celor aferente </w:t>
      </w:r>
      <w:r w:rsidR="00DA44B1" w:rsidRPr="00444DF6">
        <w:rPr>
          <w:rFonts w:ascii="Trebuchet MS" w:hAnsi="Trebuchet MS"/>
          <w:bCs/>
          <w:noProof/>
          <w:color w:val="000000"/>
        </w:rPr>
        <w:t>tranșelor</w:t>
      </w:r>
      <w:r w:rsidR="00C61146" w:rsidRPr="00444DF6">
        <w:rPr>
          <w:rFonts w:ascii="Trebuchet MS" w:hAnsi="Trebuchet MS"/>
          <w:bCs/>
          <w:noProof/>
          <w:color w:val="000000"/>
        </w:rPr>
        <w:t xml:space="preserve"> de plată, tipurile de documente, avize, </w:t>
      </w:r>
      <w:r w:rsidR="00DA44B1" w:rsidRPr="00444DF6">
        <w:rPr>
          <w:rFonts w:ascii="Trebuchet MS" w:hAnsi="Trebuchet MS"/>
          <w:bCs/>
          <w:noProof/>
          <w:color w:val="000000"/>
        </w:rPr>
        <w:t>autorizații</w:t>
      </w:r>
      <w:r w:rsidR="00C61146" w:rsidRPr="00444DF6">
        <w:rPr>
          <w:rFonts w:ascii="Trebuchet MS" w:hAnsi="Trebuchet MS"/>
          <w:bCs/>
          <w:noProof/>
          <w:color w:val="000000"/>
        </w:rPr>
        <w:t xml:space="preserve"> sau studii, după caz, pe care </w:t>
      </w:r>
      <w:r w:rsidR="00DA44B1" w:rsidRPr="00444DF6">
        <w:rPr>
          <w:rFonts w:ascii="Trebuchet MS" w:hAnsi="Trebuchet MS"/>
          <w:bCs/>
          <w:noProof/>
          <w:color w:val="000000"/>
        </w:rPr>
        <w:t>solicitanții</w:t>
      </w:r>
      <w:r w:rsidR="00C61146" w:rsidRPr="00444DF6">
        <w:rPr>
          <w:rFonts w:ascii="Trebuchet MS" w:hAnsi="Trebuchet MS"/>
          <w:bCs/>
          <w:noProof/>
          <w:color w:val="000000"/>
        </w:rPr>
        <w:t xml:space="preserve"> sau beneficiarii trebuie să le prezinte. </w:t>
      </w:r>
    </w:p>
    <w:p w:rsidR="00FE7FF9" w:rsidRPr="00444DF6" w:rsidRDefault="00FE7FF9" w:rsidP="00EF6E15">
      <w:pPr>
        <w:jc w:val="both"/>
        <w:rPr>
          <w:rFonts w:ascii="Trebuchet MS" w:hAnsi="Trebuchet MS"/>
          <w:noProof/>
        </w:rPr>
      </w:pPr>
      <w:r w:rsidRPr="00444DF6">
        <w:rPr>
          <w:rFonts w:ascii="Trebuchet MS" w:hAnsi="Trebuchet MS"/>
          <w:noProof/>
        </w:rPr>
        <w:t>În ceea ce privește măsurile atipice din cadrul SDL-urilor, așa cum sunt ele definite, GAL-urile au obligația de a transmite documentația de accesare (Ghiduri ale solicitanților</w:t>
      </w:r>
      <w:r w:rsidR="00B64AD6" w:rsidRPr="00444DF6">
        <w:rPr>
          <w:rFonts w:ascii="Trebuchet MS" w:hAnsi="Trebuchet MS"/>
          <w:noProof/>
        </w:rPr>
        <w:t xml:space="preserve"> - inclusiv</w:t>
      </w:r>
      <w:r w:rsidRPr="00444DF6">
        <w:rPr>
          <w:rFonts w:ascii="Trebuchet MS" w:hAnsi="Trebuchet MS"/>
          <w:noProof/>
        </w:rPr>
        <w:t xml:space="preserve"> anexe, </w:t>
      </w:r>
      <w:r w:rsidR="00B64AD6" w:rsidRPr="00444DF6">
        <w:rPr>
          <w:rFonts w:ascii="Trebuchet MS" w:hAnsi="Trebuchet MS"/>
          <w:noProof/>
        </w:rPr>
        <w:t>modelul de cerere de finanțare și fișa de evaluare a eligibilității</w:t>
      </w:r>
      <w:r w:rsidRPr="00444DF6">
        <w:rPr>
          <w:rFonts w:ascii="Trebuchet MS" w:hAnsi="Trebuchet MS"/>
          <w:noProof/>
        </w:rPr>
        <w:t xml:space="preserve">) în prealabil către AFIR central la adresa de e-mail </w:t>
      </w:r>
      <w:r w:rsidR="008A50DC" w:rsidRPr="00444DF6">
        <w:rPr>
          <w:rFonts w:ascii="Trebuchet MS" w:hAnsi="Trebuchet MS"/>
          <w:noProof/>
        </w:rPr>
        <w:t>leader@afir.info</w:t>
      </w:r>
      <w:r w:rsidRPr="00444DF6">
        <w:rPr>
          <w:rFonts w:ascii="Trebuchet MS" w:hAnsi="Trebuchet MS"/>
          <w:noProof/>
        </w:rPr>
        <w:t xml:space="preserve"> </w:t>
      </w:r>
      <w:r w:rsidR="00F10307" w:rsidRPr="00444DF6">
        <w:rPr>
          <w:rFonts w:ascii="Trebuchet MS" w:hAnsi="Trebuchet MS"/>
          <w:noProof/>
        </w:rPr>
        <w:t xml:space="preserve">în vederea parcurgerii etapelor de </w:t>
      </w:r>
      <w:r w:rsidRPr="00444DF6">
        <w:rPr>
          <w:rFonts w:ascii="Trebuchet MS" w:hAnsi="Trebuchet MS"/>
          <w:noProof/>
        </w:rPr>
        <w:t>avizare</w:t>
      </w:r>
      <w:r w:rsidR="00F10307" w:rsidRPr="00444DF6">
        <w:rPr>
          <w:rFonts w:ascii="Trebuchet MS" w:hAnsi="Trebuchet MS"/>
          <w:noProof/>
        </w:rPr>
        <w:t>, în conformitate cu prevederile Manualului de procedură pentru implementarea submăsurii 19.2. U</w:t>
      </w:r>
      <w:r w:rsidRPr="00444DF6">
        <w:rPr>
          <w:rFonts w:ascii="Trebuchet MS" w:hAnsi="Trebuchet MS"/>
          <w:noProof/>
        </w:rPr>
        <w:t>lterior</w:t>
      </w:r>
      <w:r w:rsidR="00F10307" w:rsidRPr="00444DF6">
        <w:rPr>
          <w:rFonts w:ascii="Trebuchet MS" w:hAnsi="Trebuchet MS"/>
          <w:noProof/>
        </w:rPr>
        <w:t xml:space="preserve"> obținerii avizului AFIR</w:t>
      </w:r>
      <w:r w:rsidR="00293B86" w:rsidRPr="00444DF6">
        <w:rPr>
          <w:rFonts w:ascii="Trebuchet MS" w:hAnsi="Trebuchet MS"/>
          <w:noProof/>
        </w:rPr>
        <w:t xml:space="preserve"> pentru</w:t>
      </w:r>
      <w:r w:rsidR="00F10307" w:rsidRPr="00444DF6">
        <w:rPr>
          <w:rFonts w:ascii="Trebuchet MS" w:hAnsi="Trebuchet MS"/>
          <w:noProof/>
        </w:rPr>
        <w:t xml:space="preserve"> documentația de accesare</w:t>
      </w:r>
      <w:r w:rsidR="00293B86" w:rsidRPr="00444DF6">
        <w:rPr>
          <w:rFonts w:ascii="Trebuchet MS" w:hAnsi="Trebuchet MS"/>
          <w:noProof/>
        </w:rPr>
        <w:t>, aceasta împreună cu apelul de selecție</w:t>
      </w:r>
      <w:r w:rsidR="00F10307" w:rsidRPr="00444DF6">
        <w:rPr>
          <w:rFonts w:ascii="Trebuchet MS" w:hAnsi="Trebuchet MS"/>
          <w:noProof/>
        </w:rPr>
        <w:t xml:space="preserve"> v</w:t>
      </w:r>
      <w:r w:rsidR="00293B86" w:rsidRPr="00444DF6">
        <w:rPr>
          <w:rFonts w:ascii="Trebuchet MS" w:hAnsi="Trebuchet MS"/>
          <w:noProof/>
        </w:rPr>
        <w:t>or</w:t>
      </w:r>
      <w:r w:rsidR="00F10307" w:rsidRPr="00444DF6">
        <w:rPr>
          <w:rFonts w:ascii="Trebuchet MS" w:hAnsi="Trebuchet MS"/>
          <w:noProof/>
        </w:rPr>
        <w:t xml:space="preserve"> fi înaintat</w:t>
      </w:r>
      <w:r w:rsidR="00293B86" w:rsidRPr="00444DF6">
        <w:rPr>
          <w:rFonts w:ascii="Trebuchet MS" w:hAnsi="Trebuchet MS"/>
          <w:noProof/>
        </w:rPr>
        <w:t>e</w:t>
      </w:r>
      <w:r w:rsidR="00F10307" w:rsidRPr="00444DF6">
        <w:rPr>
          <w:rFonts w:ascii="Trebuchet MS" w:hAnsi="Trebuchet MS"/>
          <w:noProof/>
        </w:rPr>
        <w:t xml:space="preserve"> </w:t>
      </w:r>
      <w:r w:rsidRPr="00444DF6">
        <w:rPr>
          <w:rFonts w:ascii="Trebuchet MS" w:hAnsi="Trebuchet MS"/>
          <w:noProof/>
        </w:rPr>
        <w:t>către CDRJ pentru aprobare.</w:t>
      </w:r>
      <w:r w:rsidR="00D5474B" w:rsidRPr="00444DF6">
        <w:rPr>
          <w:rFonts w:ascii="Trebuchet MS" w:hAnsi="Trebuchet MS"/>
          <w:noProof/>
        </w:rPr>
        <w:t xml:space="preserve"> </w:t>
      </w:r>
    </w:p>
    <w:p w:rsidR="00B64AD6" w:rsidRPr="00444DF6" w:rsidRDefault="00B64AD6" w:rsidP="00B64AD6">
      <w:pPr>
        <w:spacing w:after="0" w:line="240" w:lineRule="auto"/>
        <w:jc w:val="both"/>
        <w:rPr>
          <w:rFonts w:ascii="Trebuchet MS" w:hAnsi="Trebuchet MS"/>
          <w:b/>
          <w:noProof/>
        </w:rPr>
      </w:pPr>
      <w:r w:rsidRPr="00444DF6">
        <w:rPr>
          <w:rFonts w:ascii="Trebuchet MS" w:hAnsi="Trebuchet MS"/>
          <w:b/>
          <w:noProof/>
        </w:rPr>
        <w:t xml:space="preserve">IMPORTANT! Avizarea de către AFIR a documentației elaborată de GAL pentru măsurile atipice nu substituie procesul de avizare a apelului de selecție realizat la nivelul CDRJ. </w:t>
      </w:r>
    </w:p>
    <w:p w:rsidR="00B64AD6" w:rsidRPr="00444DF6" w:rsidRDefault="00B64AD6" w:rsidP="00EF6E15">
      <w:pPr>
        <w:jc w:val="both"/>
        <w:rPr>
          <w:rFonts w:ascii="Trebuchet MS" w:hAnsi="Trebuchet MS"/>
          <w:bCs/>
          <w:noProof/>
          <w:color w:val="000000"/>
        </w:rPr>
      </w:pPr>
    </w:p>
    <w:p w:rsidR="006B5F30" w:rsidRPr="00444DF6" w:rsidRDefault="00EA7CDA" w:rsidP="00EA7CDA">
      <w:pPr>
        <w:spacing w:after="160" w:line="259" w:lineRule="auto"/>
        <w:contextualSpacing/>
        <w:jc w:val="both"/>
        <w:rPr>
          <w:rFonts w:ascii="Trebuchet MS" w:hAnsi="Trebuchet MS"/>
          <w:noProof/>
        </w:rPr>
      </w:pPr>
      <w:r w:rsidRPr="00444DF6">
        <w:rPr>
          <w:rFonts w:ascii="Trebuchet MS" w:hAnsi="Trebuchet MS"/>
          <w:noProof/>
        </w:rPr>
        <w:t>GAL va elabora o procedură de selecție proprie în care va descrie procesul de evaluare privind aplicarea criteriilor de eligibilitate și selecție a proiectelor</w:t>
      </w:r>
      <w:r w:rsidR="0036228F" w:rsidRPr="00444DF6">
        <w:rPr>
          <w:rFonts w:ascii="Trebuchet MS" w:hAnsi="Trebuchet MS"/>
          <w:noProof/>
        </w:rPr>
        <w:t xml:space="preserve"> (existând o metodologie clară de evaluare a tuturor criteriilor)</w:t>
      </w:r>
      <w:r w:rsidRPr="00444DF6">
        <w:rPr>
          <w:rFonts w:ascii="Trebuchet MS" w:hAnsi="Trebuchet MS"/>
          <w:noProof/>
        </w:rPr>
        <w:t xml:space="preserve">, inclusiv procedura de </w:t>
      </w:r>
      <w:r w:rsidRPr="008012F2">
        <w:rPr>
          <w:rFonts w:ascii="Trebuchet MS" w:hAnsi="Trebuchet MS"/>
          <w:noProof/>
        </w:rPr>
        <w:t>soluţionare a contestaţiilor</w:t>
      </w:r>
      <w:r w:rsidR="004A1B33" w:rsidRPr="008012F2">
        <w:rPr>
          <w:rFonts w:ascii="Trebuchet MS" w:hAnsi="Trebuchet MS"/>
          <w:noProof/>
        </w:rPr>
        <w:t xml:space="preserve">. </w:t>
      </w:r>
      <w:r w:rsidR="006B5F30" w:rsidRPr="008012F2">
        <w:rPr>
          <w:rFonts w:ascii="Trebuchet MS" w:hAnsi="Trebuchet MS"/>
          <w:noProof/>
        </w:rPr>
        <w:t xml:space="preserve">Procedura va fi postată pe site-ul GAL și va prezenta în detaliu (cu etape și termene) procedura specificată în SDL. </w:t>
      </w:r>
      <w:r w:rsidR="004A1B33" w:rsidRPr="008012F2">
        <w:rPr>
          <w:rFonts w:ascii="Trebuchet MS" w:hAnsi="Trebuchet MS"/>
          <w:noProof/>
        </w:rPr>
        <w:t>Procedura de evaluare</w:t>
      </w:r>
      <w:r w:rsidR="002B56F6" w:rsidRPr="008012F2">
        <w:rPr>
          <w:rFonts w:ascii="Trebuchet MS" w:hAnsi="Trebuchet MS"/>
          <w:noProof/>
        </w:rPr>
        <w:t>,</w:t>
      </w:r>
      <w:r w:rsidR="004A1B33" w:rsidRPr="008012F2">
        <w:rPr>
          <w:rFonts w:ascii="Trebuchet MS" w:hAnsi="Trebuchet MS"/>
          <w:noProof/>
        </w:rPr>
        <w:t xml:space="preserve"> selecție</w:t>
      </w:r>
      <w:r w:rsidR="002B56F6" w:rsidRPr="008012F2">
        <w:rPr>
          <w:rFonts w:ascii="Trebuchet MS" w:hAnsi="Trebuchet MS"/>
          <w:noProof/>
        </w:rPr>
        <w:t xml:space="preserve"> și de solu</w:t>
      </w:r>
      <w:r w:rsidR="00E864D0" w:rsidRPr="008012F2">
        <w:rPr>
          <w:rFonts w:ascii="Trebuchet MS" w:hAnsi="Trebuchet MS"/>
          <w:noProof/>
        </w:rPr>
        <w:t>ț</w:t>
      </w:r>
      <w:r w:rsidR="002B56F6" w:rsidRPr="008012F2">
        <w:rPr>
          <w:rFonts w:ascii="Trebuchet MS" w:hAnsi="Trebuchet MS"/>
          <w:noProof/>
        </w:rPr>
        <w:t>ionare a contestațiilor</w:t>
      </w:r>
      <w:r w:rsidR="004A1B33" w:rsidRPr="008012F2">
        <w:rPr>
          <w:rFonts w:ascii="Trebuchet MS" w:hAnsi="Trebuchet MS"/>
          <w:noProof/>
        </w:rPr>
        <w:t xml:space="preserve"> poate fi</w:t>
      </w:r>
      <w:r w:rsidRPr="008012F2">
        <w:rPr>
          <w:rFonts w:ascii="Trebuchet MS" w:hAnsi="Trebuchet MS"/>
          <w:noProof/>
        </w:rPr>
        <w:t xml:space="preserve"> inclusă</w:t>
      </w:r>
      <w:r w:rsidR="004A1B33" w:rsidRPr="008012F2">
        <w:rPr>
          <w:rFonts w:ascii="Trebuchet MS" w:hAnsi="Trebuchet MS"/>
          <w:noProof/>
        </w:rPr>
        <w:t xml:space="preserve"> sub formă de capitol distinct</w:t>
      </w:r>
      <w:r w:rsidRPr="008012F2">
        <w:rPr>
          <w:rFonts w:ascii="Trebuchet MS" w:hAnsi="Trebuchet MS"/>
          <w:noProof/>
        </w:rPr>
        <w:t xml:space="preserve"> în Ghidurile Solicitantului elaborate de GAL pentru măsurile din SDL </w:t>
      </w:r>
      <w:r w:rsidR="004A1B33" w:rsidRPr="008012F2">
        <w:rPr>
          <w:rFonts w:ascii="Trebuchet MS" w:hAnsi="Trebuchet MS"/>
          <w:noProof/>
        </w:rPr>
        <w:t xml:space="preserve">sau poate fi un document aplicabil </w:t>
      </w:r>
      <w:r w:rsidR="004A4B29" w:rsidRPr="008012F2">
        <w:rPr>
          <w:rFonts w:ascii="Trebuchet MS" w:hAnsi="Trebuchet MS"/>
          <w:noProof/>
        </w:rPr>
        <w:t>unei măsuri/</w:t>
      </w:r>
      <w:r w:rsidR="004A1B33" w:rsidRPr="008012F2">
        <w:rPr>
          <w:rFonts w:ascii="Trebuchet MS" w:hAnsi="Trebuchet MS"/>
          <w:noProof/>
        </w:rPr>
        <w:t xml:space="preserve">tuturor măsurilor, prezentat ca anexă. </w:t>
      </w:r>
      <w:r w:rsidR="00520383" w:rsidRPr="00444DF6">
        <w:rPr>
          <w:rFonts w:ascii="Trebuchet MS" w:hAnsi="Trebuchet MS"/>
          <w:noProof/>
        </w:rPr>
        <w:t xml:space="preserve">Procedura de evaluare și selecție trebuie să respecte prevederile din cap. XI din SDL și/sau din Regulamentul de Organizare și Funcționare specific GAL. </w:t>
      </w:r>
    </w:p>
    <w:p w:rsidR="00FD2B07" w:rsidRDefault="00FD2B07" w:rsidP="00EA7CDA">
      <w:pPr>
        <w:spacing w:after="160" w:line="259" w:lineRule="auto"/>
        <w:contextualSpacing/>
        <w:jc w:val="both"/>
        <w:rPr>
          <w:rFonts w:ascii="Trebuchet MS" w:hAnsi="Trebuchet MS"/>
          <w:noProof/>
        </w:rPr>
      </w:pPr>
    </w:p>
    <w:p w:rsidR="00FD2B07" w:rsidRDefault="00FD2B07" w:rsidP="00EA7CDA">
      <w:pPr>
        <w:spacing w:after="160" w:line="259" w:lineRule="auto"/>
        <w:contextualSpacing/>
        <w:jc w:val="both"/>
        <w:rPr>
          <w:rFonts w:ascii="Trebuchet MS" w:hAnsi="Trebuchet MS"/>
          <w:noProof/>
        </w:rPr>
      </w:pPr>
    </w:p>
    <w:p w:rsidR="00520383" w:rsidRPr="00444DF6" w:rsidRDefault="00520383" w:rsidP="00EA7CDA">
      <w:pPr>
        <w:spacing w:after="160" w:line="259" w:lineRule="auto"/>
        <w:contextualSpacing/>
        <w:jc w:val="both"/>
        <w:rPr>
          <w:rFonts w:ascii="Trebuchet MS" w:hAnsi="Trebuchet MS"/>
          <w:noProof/>
        </w:rPr>
      </w:pPr>
      <w:r w:rsidRPr="00444DF6">
        <w:rPr>
          <w:rFonts w:ascii="Trebuchet MS" w:hAnsi="Trebuchet MS"/>
          <w:noProof/>
        </w:rPr>
        <w:t xml:space="preserve">Modalitatea de aplicare a procesului de selecție la nivel național nu este </w:t>
      </w:r>
      <w:r w:rsidR="00355EE7" w:rsidRPr="00444DF6">
        <w:rPr>
          <w:rFonts w:ascii="Trebuchet MS" w:hAnsi="Trebuchet MS"/>
          <w:noProof/>
        </w:rPr>
        <w:t xml:space="preserve">obligatorie </w:t>
      </w:r>
      <w:r w:rsidRPr="00444DF6">
        <w:rPr>
          <w:rFonts w:ascii="Trebuchet MS" w:hAnsi="Trebuchet MS"/>
          <w:noProof/>
        </w:rPr>
        <w:t>proiectelor finanțate prin intermediul Strategiilor de Dezvoltare Locală, prin urmare</w:t>
      </w:r>
      <w:r w:rsidR="00355EE7" w:rsidRPr="00444DF6">
        <w:rPr>
          <w:rFonts w:ascii="Trebuchet MS" w:hAnsi="Trebuchet MS"/>
          <w:noProof/>
        </w:rPr>
        <w:t xml:space="preserve"> GAL poate opta pentru varianta potrivită la nivelul teritoriului acoperit.</w:t>
      </w:r>
    </w:p>
    <w:p w:rsidR="00E864D0" w:rsidRPr="00444DF6" w:rsidRDefault="00355EE7" w:rsidP="00E864D0">
      <w:pPr>
        <w:pStyle w:val="ListParagraph"/>
        <w:numPr>
          <w:ilvl w:val="0"/>
          <w:numId w:val="39"/>
        </w:numPr>
        <w:spacing w:after="160" w:line="259" w:lineRule="auto"/>
        <w:jc w:val="both"/>
        <w:rPr>
          <w:rFonts w:ascii="Trebuchet MS" w:hAnsi="Trebuchet MS"/>
          <w:noProof/>
          <w:lang w:val="ro-RO"/>
        </w:rPr>
      </w:pPr>
      <w:r w:rsidRPr="00444DF6">
        <w:rPr>
          <w:rFonts w:ascii="Trebuchet MS" w:hAnsi="Trebuchet MS"/>
          <w:noProof/>
          <w:lang w:val="ro-RO"/>
        </w:rPr>
        <w:t xml:space="preserve">Ex: - Organizarea </w:t>
      </w:r>
      <w:r w:rsidR="0064613C" w:rsidRPr="00444DF6">
        <w:rPr>
          <w:rFonts w:ascii="Trebuchet MS" w:hAnsi="Trebuchet MS"/>
          <w:noProof/>
          <w:lang w:val="ro-RO"/>
        </w:rPr>
        <w:t xml:space="preserve"> </w:t>
      </w:r>
      <w:r w:rsidR="00BC0032" w:rsidRPr="00444DF6">
        <w:rPr>
          <w:rFonts w:ascii="Trebuchet MS" w:hAnsi="Trebuchet MS"/>
          <w:noProof/>
          <w:lang w:val="ro-RO"/>
        </w:rPr>
        <w:t>de</w:t>
      </w:r>
      <w:r w:rsidRPr="00444DF6">
        <w:rPr>
          <w:rFonts w:ascii="Trebuchet MS" w:hAnsi="Trebuchet MS"/>
          <w:noProof/>
          <w:lang w:val="ro-RO"/>
        </w:rPr>
        <w:t xml:space="preserve"> sesiuni anuale continue de </w:t>
      </w:r>
      <w:r w:rsidR="0047552E" w:rsidRPr="00444DF6">
        <w:rPr>
          <w:rFonts w:ascii="Trebuchet MS" w:hAnsi="Trebuchet MS"/>
          <w:noProof/>
          <w:lang w:val="ro-RO"/>
        </w:rPr>
        <w:t>depunere a proiectelor cu selecț</w:t>
      </w:r>
      <w:r w:rsidRPr="00444DF6">
        <w:rPr>
          <w:rFonts w:ascii="Trebuchet MS" w:hAnsi="Trebuchet MS"/>
          <w:noProof/>
          <w:lang w:val="ro-RO"/>
        </w:rPr>
        <w:t>ie lunară/trimestrială;</w:t>
      </w:r>
    </w:p>
    <w:p w:rsidR="00E864D0" w:rsidRPr="00444DF6" w:rsidRDefault="00355EE7" w:rsidP="00BC0032">
      <w:pPr>
        <w:pStyle w:val="ListParagraph"/>
        <w:numPr>
          <w:ilvl w:val="0"/>
          <w:numId w:val="39"/>
        </w:numPr>
        <w:spacing w:after="160" w:line="259" w:lineRule="auto"/>
        <w:jc w:val="both"/>
        <w:rPr>
          <w:rFonts w:ascii="Trebuchet MS" w:hAnsi="Trebuchet MS"/>
          <w:noProof/>
          <w:lang w:val="ro-RO"/>
        </w:rPr>
      </w:pPr>
      <w:r w:rsidRPr="00444DF6">
        <w:rPr>
          <w:rFonts w:ascii="Trebuchet MS" w:hAnsi="Trebuchet MS"/>
          <w:noProof/>
          <w:lang w:val="ro-RO"/>
        </w:rPr>
        <w:t xml:space="preserve">Organizarea unor </w:t>
      </w:r>
      <w:r w:rsidR="00033461" w:rsidRPr="00444DF6">
        <w:rPr>
          <w:rFonts w:ascii="Trebuchet MS" w:hAnsi="Trebuchet MS"/>
          <w:noProof/>
          <w:lang w:val="ro-RO"/>
        </w:rPr>
        <w:t xml:space="preserve">sesiuni </w:t>
      </w:r>
      <w:r w:rsidR="00572F2F" w:rsidRPr="00444DF6">
        <w:rPr>
          <w:rFonts w:ascii="Trebuchet MS" w:hAnsi="Trebuchet MS"/>
          <w:noProof/>
          <w:lang w:val="ro-RO"/>
        </w:rPr>
        <w:t xml:space="preserve">periodice </w:t>
      </w:r>
      <w:r w:rsidRPr="00444DF6">
        <w:rPr>
          <w:rFonts w:ascii="Trebuchet MS" w:hAnsi="Trebuchet MS"/>
          <w:noProof/>
          <w:lang w:val="ro-RO"/>
        </w:rPr>
        <w:t>limitate</w:t>
      </w:r>
      <w:r w:rsidR="00BC0032" w:rsidRPr="00444DF6">
        <w:rPr>
          <w:rFonts w:ascii="Trebuchet MS" w:hAnsi="Trebuchet MS"/>
          <w:noProof/>
          <w:lang w:val="ro-RO"/>
        </w:rPr>
        <w:t>, de minimum 30 de zile</w:t>
      </w:r>
      <w:r w:rsidR="00572F2F" w:rsidRPr="00444DF6">
        <w:rPr>
          <w:rFonts w:ascii="Trebuchet MS" w:hAnsi="Trebuchet MS"/>
          <w:noProof/>
          <w:lang w:val="ro-RO"/>
        </w:rPr>
        <w:t xml:space="preserve"> calendaristice</w:t>
      </w:r>
      <w:r w:rsidR="00E864D0" w:rsidRPr="00444DF6">
        <w:rPr>
          <w:rFonts w:ascii="Trebuchet MS" w:hAnsi="Trebuchet MS"/>
          <w:noProof/>
          <w:lang w:val="ro-RO"/>
        </w:rPr>
        <w:t>;</w:t>
      </w:r>
      <w:r w:rsidR="00BC0032" w:rsidRPr="00444DF6">
        <w:rPr>
          <w:rFonts w:ascii="Trebuchet MS" w:hAnsi="Trebuchet MS"/>
          <w:noProof/>
          <w:lang w:val="ro-RO"/>
        </w:rPr>
        <w:t xml:space="preserve"> </w:t>
      </w:r>
    </w:p>
    <w:p w:rsidR="00355EE7" w:rsidRPr="00444DF6" w:rsidRDefault="00BC0032" w:rsidP="00BC0032">
      <w:pPr>
        <w:pStyle w:val="ListParagraph"/>
        <w:numPr>
          <w:ilvl w:val="0"/>
          <w:numId w:val="39"/>
        </w:numPr>
        <w:spacing w:after="160" w:line="259" w:lineRule="auto"/>
        <w:jc w:val="both"/>
        <w:rPr>
          <w:rFonts w:ascii="Trebuchet MS" w:hAnsi="Trebuchet MS"/>
          <w:noProof/>
          <w:lang w:val="ro-RO"/>
        </w:rPr>
      </w:pPr>
      <w:r w:rsidRPr="00444DF6">
        <w:rPr>
          <w:rFonts w:ascii="Trebuchet MS" w:hAnsi="Trebuchet MS"/>
          <w:noProof/>
          <w:lang w:val="ro-RO"/>
        </w:rPr>
        <w:t>S</w:t>
      </w:r>
      <w:r w:rsidR="00226A43" w:rsidRPr="00444DF6">
        <w:rPr>
          <w:rFonts w:ascii="Trebuchet MS" w:hAnsi="Trebuchet MS"/>
          <w:noProof/>
          <w:lang w:val="ro-RO"/>
        </w:rPr>
        <w:t>tabilirea</w:t>
      </w:r>
      <w:r w:rsidR="00355EE7" w:rsidRPr="00444DF6">
        <w:rPr>
          <w:rFonts w:ascii="Trebuchet MS" w:hAnsi="Trebuchet MS"/>
          <w:noProof/>
          <w:lang w:val="ro-RO"/>
        </w:rPr>
        <w:t xml:space="preserve"> unui </w:t>
      </w:r>
      <w:r w:rsidR="00226A43" w:rsidRPr="00444DF6">
        <w:rPr>
          <w:rFonts w:ascii="Trebuchet MS" w:hAnsi="Trebuchet MS"/>
          <w:noProof/>
          <w:lang w:val="ro-RO"/>
        </w:rPr>
        <w:t>prag de supracontractare pentru închiderea sesiunii</w:t>
      </w:r>
      <w:r w:rsidRPr="00444DF6">
        <w:rPr>
          <w:rFonts w:ascii="Trebuchet MS" w:hAnsi="Trebuchet MS"/>
          <w:noProof/>
          <w:lang w:val="ro-RO"/>
        </w:rPr>
        <w:t xml:space="preserve"> (valoarea proiectelor depuse să fie de cel puțin 110% din valoarea alocării sesiunii)</w:t>
      </w:r>
      <w:r w:rsidR="001065A1" w:rsidRPr="00444DF6">
        <w:rPr>
          <w:rFonts w:ascii="Trebuchet MS" w:hAnsi="Trebuchet MS"/>
          <w:noProof/>
          <w:lang w:val="ro-RO"/>
        </w:rPr>
        <w:t>, caz în care se poate reduce perioada minim</w:t>
      </w:r>
      <w:r w:rsidR="0064613C" w:rsidRPr="00444DF6">
        <w:rPr>
          <w:rFonts w:ascii="Trebuchet MS" w:hAnsi="Trebuchet MS"/>
          <w:noProof/>
          <w:lang w:val="ro-RO"/>
        </w:rPr>
        <w:t>ă</w:t>
      </w:r>
      <w:r w:rsidR="001065A1" w:rsidRPr="00444DF6">
        <w:rPr>
          <w:rFonts w:ascii="Trebuchet MS" w:hAnsi="Trebuchet MS"/>
          <w:noProof/>
          <w:lang w:val="ro-RO"/>
        </w:rPr>
        <w:t xml:space="preserve"> a sesiunii</w:t>
      </w:r>
      <w:r w:rsidRPr="00444DF6">
        <w:rPr>
          <w:rFonts w:ascii="Trebuchet MS" w:hAnsi="Trebuchet MS"/>
          <w:noProof/>
          <w:lang w:val="ro-RO"/>
        </w:rPr>
        <w:t>, dar nu mai puțin de 5 zile lucrătoare</w:t>
      </w:r>
      <w:r w:rsidR="00226A43" w:rsidRPr="00444DF6">
        <w:rPr>
          <w:rFonts w:ascii="Trebuchet MS" w:hAnsi="Trebuchet MS"/>
          <w:noProof/>
          <w:lang w:val="ro-RO"/>
        </w:rPr>
        <w:t>;</w:t>
      </w:r>
    </w:p>
    <w:p w:rsidR="00355EE7" w:rsidRPr="0059092F" w:rsidRDefault="006B5F30" w:rsidP="005B22E7">
      <w:pPr>
        <w:pStyle w:val="ListParagraph"/>
        <w:numPr>
          <w:ilvl w:val="0"/>
          <w:numId w:val="39"/>
        </w:numPr>
        <w:spacing w:after="160" w:line="259" w:lineRule="auto"/>
        <w:jc w:val="both"/>
        <w:rPr>
          <w:rFonts w:ascii="Trebuchet MS" w:hAnsi="Trebuchet MS"/>
          <w:noProof/>
          <w:lang w:val="ro-RO"/>
        </w:rPr>
      </w:pPr>
      <w:r w:rsidRPr="0059092F">
        <w:rPr>
          <w:rFonts w:ascii="Trebuchet MS" w:hAnsi="Trebuchet MS"/>
          <w:noProof/>
          <w:lang w:val="ro-RO"/>
        </w:rPr>
        <w:t>E</w:t>
      </w:r>
      <w:r w:rsidR="00226A43" w:rsidRPr="0059092F">
        <w:rPr>
          <w:rFonts w:ascii="Trebuchet MS" w:hAnsi="Trebuchet MS"/>
          <w:noProof/>
          <w:lang w:val="ro-RO"/>
        </w:rPr>
        <w:t>tc.</w:t>
      </w:r>
    </w:p>
    <w:p w:rsidR="000A063E" w:rsidRPr="0059092F" w:rsidRDefault="002913EF" w:rsidP="00EA7CDA">
      <w:pPr>
        <w:spacing w:after="160" w:line="259" w:lineRule="auto"/>
        <w:jc w:val="both"/>
        <w:rPr>
          <w:rFonts w:ascii="Trebuchet MS" w:hAnsi="Trebuchet MS"/>
          <w:noProof/>
        </w:rPr>
      </w:pPr>
      <w:r w:rsidRPr="0059092F">
        <w:rPr>
          <w:rFonts w:ascii="Trebuchet MS" w:hAnsi="Trebuchet MS"/>
          <w:noProof/>
        </w:rPr>
        <w:t xml:space="preserve">Pentru fiecare sesiune de depunere proiecte </w:t>
      </w:r>
      <w:r w:rsidR="000A063E" w:rsidRPr="0059092F">
        <w:rPr>
          <w:rFonts w:ascii="Trebuchet MS" w:hAnsi="Trebuchet MS"/>
          <w:noProof/>
        </w:rPr>
        <w:t>este necesar</w:t>
      </w:r>
      <w:r w:rsidRPr="0059092F">
        <w:rPr>
          <w:rFonts w:ascii="Trebuchet MS" w:hAnsi="Trebuchet MS"/>
          <w:noProof/>
        </w:rPr>
        <w:t>ă</w:t>
      </w:r>
      <w:r w:rsidR="000A063E" w:rsidRPr="0059092F">
        <w:rPr>
          <w:rFonts w:ascii="Trebuchet MS" w:hAnsi="Trebuchet MS"/>
          <w:noProof/>
        </w:rPr>
        <w:t xml:space="preserve"> stabilirea unui punctaj minim</w:t>
      </w:r>
      <w:r w:rsidRPr="0059092F">
        <w:rPr>
          <w:rFonts w:ascii="Trebuchet MS" w:hAnsi="Trebuchet MS"/>
          <w:noProof/>
        </w:rPr>
        <w:t xml:space="preserve"> pentru selectarea fiecărui proiect</w:t>
      </w:r>
      <w:r w:rsidR="000A063E" w:rsidRPr="0059092F">
        <w:rPr>
          <w:rFonts w:ascii="Trebuchet MS" w:hAnsi="Trebuchet MS"/>
          <w:noProof/>
        </w:rPr>
        <w:t xml:space="preserve"> care va avea cel puțin valoarea criteriului/sub-criteriului de selecție cu punctajul cel mai mic</w:t>
      </w:r>
      <w:r w:rsidR="000F522B" w:rsidRPr="0059092F">
        <w:rPr>
          <w:rFonts w:ascii="Trebuchet MS" w:hAnsi="Trebuchet MS"/>
          <w:noProof/>
        </w:rPr>
        <w:t>.</w:t>
      </w:r>
    </w:p>
    <w:p w:rsidR="00EA7CDA" w:rsidRPr="0059092F" w:rsidRDefault="001065A1" w:rsidP="00EA7CDA">
      <w:pPr>
        <w:spacing w:after="160" w:line="259" w:lineRule="auto"/>
        <w:contextualSpacing/>
        <w:jc w:val="both"/>
        <w:rPr>
          <w:rFonts w:ascii="Trebuchet MS" w:hAnsi="Trebuchet MS"/>
          <w:noProof/>
        </w:rPr>
      </w:pPr>
      <w:r w:rsidRPr="0059092F">
        <w:rPr>
          <w:rFonts w:ascii="Trebuchet MS" w:hAnsi="Trebuchet MS"/>
          <w:noProof/>
        </w:rPr>
        <w:t xml:space="preserve">Se acceptă ca durata sesiunii de depunere să fie de </w:t>
      </w:r>
      <w:r w:rsidR="0036228F" w:rsidRPr="0059092F">
        <w:rPr>
          <w:rFonts w:ascii="Trebuchet MS" w:hAnsi="Trebuchet MS"/>
          <w:noProof/>
        </w:rPr>
        <w:t>minimum</w:t>
      </w:r>
      <w:r w:rsidR="00B1150A" w:rsidRPr="0059092F">
        <w:rPr>
          <w:rFonts w:ascii="Trebuchet MS" w:hAnsi="Trebuchet MS"/>
          <w:noProof/>
        </w:rPr>
        <w:t xml:space="preserve"> </w:t>
      </w:r>
      <w:r w:rsidRPr="0059092F">
        <w:rPr>
          <w:rFonts w:ascii="Trebuchet MS" w:hAnsi="Trebuchet MS"/>
          <w:noProof/>
        </w:rPr>
        <w:t>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rsidR="001065A1" w:rsidRPr="0059092F" w:rsidRDefault="001065A1" w:rsidP="00EA7CDA">
      <w:pPr>
        <w:spacing w:after="160" w:line="259" w:lineRule="auto"/>
        <w:contextualSpacing/>
        <w:jc w:val="both"/>
        <w:rPr>
          <w:rFonts w:ascii="Trebuchet MS" w:hAnsi="Trebuchet MS"/>
          <w:noProof/>
        </w:rPr>
      </w:pPr>
    </w:p>
    <w:p w:rsidR="00EA7CDA" w:rsidRPr="0059092F" w:rsidRDefault="00EA7CDA" w:rsidP="00EA7CDA">
      <w:pPr>
        <w:spacing w:after="160" w:line="259" w:lineRule="auto"/>
        <w:contextualSpacing/>
        <w:jc w:val="both"/>
        <w:rPr>
          <w:rFonts w:ascii="Trebuchet MS" w:hAnsi="Trebuchet MS"/>
          <w:noProof/>
        </w:rPr>
      </w:pPr>
      <w:r w:rsidRPr="0059092F">
        <w:rPr>
          <w:rFonts w:ascii="Trebuchet MS" w:hAnsi="Trebuchet MS"/>
          <w:noProof/>
        </w:rPr>
        <w:t>Toate aceste documente vor respecta prevederile din fișele tehnice ale măsurilor din SDL, cadrul național de implementare, PNDR 2014-2020, inclusiv</w:t>
      </w:r>
      <w:r w:rsidR="004A1B33" w:rsidRPr="0059092F">
        <w:rPr>
          <w:rFonts w:ascii="Trebuchet MS" w:hAnsi="Trebuchet MS"/>
          <w:noProof/>
        </w:rPr>
        <w:t xml:space="preserve"> proceduri de implementare și</w:t>
      </w:r>
      <w:r w:rsidRPr="0059092F">
        <w:rPr>
          <w:rFonts w:ascii="Trebuchet MS" w:hAnsi="Trebuchet MS"/>
          <w:noProof/>
        </w:rPr>
        <w:t xml:space="preserve"> legislația națională și europeană </w:t>
      </w:r>
      <w:r w:rsidR="002D3199" w:rsidRPr="0059092F">
        <w:rPr>
          <w:rFonts w:ascii="Trebuchet MS" w:hAnsi="Trebuchet MS"/>
          <w:noProof/>
        </w:rPr>
        <w:t>specifică</w:t>
      </w:r>
      <w:r w:rsidRPr="0059092F">
        <w:rPr>
          <w:rFonts w:ascii="Trebuchet MS" w:hAnsi="Trebuchet MS"/>
          <w:noProof/>
        </w:rPr>
        <w:t xml:space="preserve">. </w:t>
      </w:r>
      <w:r w:rsidR="00217170" w:rsidRPr="0059092F">
        <w:rPr>
          <w:rFonts w:ascii="Trebuchet MS" w:hAnsi="Trebuchet MS"/>
          <w:noProof/>
        </w:rPr>
        <w:t>Avizul CDRJ asupra apelului de selecție va viza inclusiv verificarea preluării condițiil</w:t>
      </w:r>
      <w:r w:rsidR="00140C0C" w:rsidRPr="0059092F">
        <w:rPr>
          <w:rFonts w:ascii="Trebuchet MS" w:hAnsi="Trebuchet MS"/>
          <w:noProof/>
        </w:rPr>
        <w:t>or</w:t>
      </w:r>
      <w:r w:rsidR="00217170" w:rsidRPr="0059092F">
        <w:rPr>
          <w:rFonts w:ascii="Trebuchet MS" w:hAnsi="Trebuchet MS"/>
          <w:noProof/>
        </w:rPr>
        <w:t xml:space="preserve"> </w:t>
      </w:r>
      <w:r w:rsidR="002D3199" w:rsidRPr="0059092F">
        <w:rPr>
          <w:rFonts w:ascii="Trebuchet MS" w:hAnsi="Trebuchet MS"/>
          <w:noProof/>
        </w:rPr>
        <w:t>descrise în fișa măsurii din SDL aprobată, cu modificări și completări ulterioare</w:t>
      </w:r>
      <w:r w:rsidR="00830E0C" w:rsidRPr="0059092F">
        <w:rPr>
          <w:rFonts w:ascii="Trebuchet MS" w:hAnsi="Trebuchet MS"/>
          <w:noProof/>
        </w:rPr>
        <w:t>, dacă este cazul</w:t>
      </w:r>
      <w:r w:rsidR="002D3199" w:rsidRPr="0059092F">
        <w:rPr>
          <w:rFonts w:ascii="Trebuchet MS" w:hAnsi="Trebuchet MS"/>
          <w:noProof/>
        </w:rPr>
        <w:t>.</w:t>
      </w:r>
    </w:p>
    <w:p w:rsidR="00EA7CDA" w:rsidRPr="0059092F" w:rsidRDefault="00EA7CDA" w:rsidP="00EA7CDA">
      <w:pPr>
        <w:spacing w:after="160" w:line="259" w:lineRule="auto"/>
        <w:contextualSpacing/>
        <w:jc w:val="both"/>
        <w:rPr>
          <w:rFonts w:ascii="Trebuchet MS" w:hAnsi="Trebuchet MS"/>
          <w:noProof/>
        </w:rPr>
      </w:pPr>
    </w:p>
    <w:p w:rsidR="00820473" w:rsidRPr="0059092F" w:rsidRDefault="00C61146" w:rsidP="00EA7CDA">
      <w:pPr>
        <w:jc w:val="both"/>
        <w:rPr>
          <w:rFonts w:ascii="Trebuchet MS" w:hAnsi="Trebuchet MS"/>
          <w:bCs/>
          <w:noProof/>
          <w:color w:val="000000"/>
        </w:rPr>
      </w:pPr>
      <w:r w:rsidRPr="0059092F">
        <w:rPr>
          <w:rFonts w:ascii="Trebuchet MS" w:hAnsi="Trebuchet MS"/>
          <w:bCs/>
          <w:noProof/>
          <w:color w:val="000000"/>
        </w:rPr>
        <w:t xml:space="preserve">În sprijinul GAL-urilor, pe site-ul MADR este disponibil documentul </w:t>
      </w:r>
      <w:r w:rsidR="00D96309" w:rsidRPr="0059092F">
        <w:rPr>
          <w:rFonts w:ascii="Trebuchet MS" w:hAnsi="Trebuchet MS"/>
          <w:b/>
          <w:bCs/>
          <w:i/>
          <w:noProof/>
          <w:color w:val="000000"/>
        </w:rPr>
        <w:t>”Orientări</w:t>
      </w:r>
      <w:r w:rsidR="00BC14FC" w:rsidRPr="0059092F">
        <w:rPr>
          <w:rFonts w:ascii="Trebuchet MS" w:hAnsi="Trebuchet MS"/>
          <w:b/>
          <w:bCs/>
          <w:i/>
          <w:noProof/>
          <w:color w:val="000000"/>
        </w:rPr>
        <w:t xml:space="preserve"> privind elaborarea Ghidurilor Solicitantului pentru măsurile incluse în Strategiile de Dezvoltare Locală”</w:t>
      </w:r>
      <w:r w:rsidR="00BC14FC" w:rsidRPr="0059092F">
        <w:rPr>
          <w:rFonts w:ascii="Trebuchet MS" w:hAnsi="Trebuchet MS"/>
          <w:bCs/>
          <w:noProof/>
          <w:color w:val="000000"/>
        </w:rPr>
        <w:t xml:space="preserve">, </w:t>
      </w:r>
      <w:r w:rsidRPr="0059092F">
        <w:rPr>
          <w:rFonts w:ascii="Trebuchet MS" w:hAnsi="Trebuchet MS"/>
          <w:bCs/>
          <w:noProof/>
          <w:color w:val="000000"/>
        </w:rPr>
        <w:t>în care sunt menționate secțiunile și informațiile care trebuie puse la dispoziția sol</w:t>
      </w:r>
      <w:r w:rsidR="00EA7CDA" w:rsidRPr="0059092F">
        <w:rPr>
          <w:rFonts w:ascii="Trebuchet MS" w:hAnsi="Trebuchet MS"/>
          <w:bCs/>
          <w:noProof/>
          <w:color w:val="000000"/>
        </w:rPr>
        <w:t>icitanților din teritoriul GAL.</w:t>
      </w:r>
    </w:p>
    <w:p w:rsidR="00BC14FC" w:rsidRPr="0059092F" w:rsidRDefault="00BC14FC" w:rsidP="00EF6E15">
      <w:pPr>
        <w:pStyle w:val="Heading1"/>
        <w:jc w:val="both"/>
        <w:rPr>
          <w:noProof/>
        </w:rPr>
      </w:pPr>
      <w:bookmarkStart w:id="14" w:name="_Toc534726486"/>
      <w:r w:rsidRPr="0059092F">
        <w:rPr>
          <w:noProof/>
        </w:rPr>
        <w:t>Lansarea apelurilor de selecție</w:t>
      </w:r>
      <w:bookmarkEnd w:id="14"/>
    </w:p>
    <w:p w:rsidR="00820473" w:rsidRPr="0059092F" w:rsidRDefault="00820473" w:rsidP="00EF6E15">
      <w:pPr>
        <w:spacing w:after="160" w:line="259" w:lineRule="auto"/>
        <w:contextualSpacing/>
        <w:jc w:val="both"/>
        <w:rPr>
          <w:rFonts w:ascii="Trebuchet MS" w:hAnsi="Trebuchet MS"/>
          <w:noProof/>
        </w:rPr>
      </w:pPr>
    </w:p>
    <w:p w:rsidR="00820473" w:rsidRPr="0059092F" w:rsidRDefault="00820473" w:rsidP="00EF6E15">
      <w:pPr>
        <w:spacing w:after="160" w:line="259" w:lineRule="auto"/>
        <w:contextualSpacing/>
        <w:jc w:val="both"/>
        <w:rPr>
          <w:rFonts w:ascii="Trebuchet MS" w:hAnsi="Trebuchet MS"/>
          <w:noProof/>
        </w:rPr>
      </w:pPr>
      <w:r w:rsidRPr="0059092F">
        <w:rPr>
          <w:rFonts w:ascii="Trebuchet MS" w:hAnsi="Trebuchet MS"/>
          <w:noProof/>
        </w:rPr>
        <w:t>GAL are obligația de a elabora un Calendar estimativ al lansării măsurilor prevăzute în SDL, pentru fiecare an calendaristic, conform modelului:</w:t>
      </w:r>
    </w:p>
    <w:p w:rsidR="004A1B33" w:rsidRPr="0059092F" w:rsidRDefault="004A1B33" w:rsidP="00EF6E15">
      <w:pPr>
        <w:spacing w:after="160" w:line="259" w:lineRule="auto"/>
        <w:contextualSpacing/>
        <w:jc w:val="both"/>
        <w:rPr>
          <w:rFonts w:ascii="Trebuchet MS" w:hAnsi="Trebuchet MS"/>
          <w:noProof/>
        </w:rPr>
      </w:pPr>
    </w:p>
    <w:tbl>
      <w:tblPr>
        <w:tblW w:w="9384" w:type="dxa"/>
        <w:jc w:val="center"/>
        <w:tblLook w:val="04A0" w:firstRow="1" w:lastRow="0" w:firstColumn="1" w:lastColumn="0" w:noHBand="0" w:noVBand="1"/>
      </w:tblPr>
      <w:tblGrid>
        <w:gridCol w:w="1105"/>
        <w:gridCol w:w="867"/>
        <w:gridCol w:w="894"/>
        <w:gridCol w:w="900"/>
        <w:gridCol w:w="900"/>
        <w:gridCol w:w="1103"/>
        <w:gridCol w:w="1000"/>
        <w:gridCol w:w="1136"/>
        <w:gridCol w:w="954"/>
        <w:gridCol w:w="1114"/>
      </w:tblGrid>
      <w:tr w:rsidR="004A4B29" w:rsidRPr="008012F2" w:rsidTr="00AE3256">
        <w:trPr>
          <w:trHeight w:val="209"/>
          <w:jc w:val="center"/>
        </w:trPr>
        <w:tc>
          <w:tcPr>
            <w:tcW w:w="996" w:type="dxa"/>
            <w:vMerge w:val="restart"/>
            <w:tcBorders>
              <w:top w:val="single" w:sz="8" w:space="0" w:color="auto"/>
              <w:left w:val="single" w:sz="4" w:space="0" w:color="auto"/>
              <w:bottom w:val="single" w:sz="4" w:space="0" w:color="000000"/>
              <w:right w:val="single" w:sz="4" w:space="0" w:color="auto"/>
            </w:tcBorders>
            <w:shd w:val="clear" w:color="000000" w:fill="D8E4BC"/>
            <w:vAlign w:val="center"/>
            <w:hideMark/>
          </w:tcPr>
          <w:p w:rsidR="004A1B33" w:rsidRPr="0059092F" w:rsidRDefault="004A1B33" w:rsidP="00AE3256">
            <w:pPr>
              <w:spacing w:after="0" w:line="240" w:lineRule="auto"/>
              <w:jc w:val="center"/>
              <w:rPr>
                <w:rFonts w:ascii="Calibri" w:eastAsia="Times New Roman" w:hAnsi="Calibri" w:cs="Times New Roman"/>
                <w:bCs/>
                <w:noProof/>
                <w:color w:val="000000"/>
                <w:lang w:eastAsia="ro-RO"/>
              </w:rPr>
            </w:pPr>
            <w:r w:rsidRPr="0059092F">
              <w:rPr>
                <w:rFonts w:ascii="Calibri" w:eastAsia="Times New Roman" w:hAnsi="Calibri" w:cs="Times New Roman"/>
                <w:bCs/>
                <w:noProof/>
                <w:color w:val="000000"/>
                <w:lang w:eastAsia="ro-RO"/>
              </w:rPr>
              <w:t>Denumire GAL</w:t>
            </w:r>
          </w:p>
        </w:tc>
        <w:tc>
          <w:tcPr>
            <w:tcW w:w="788" w:type="dxa"/>
            <w:vMerge w:val="restart"/>
            <w:tcBorders>
              <w:top w:val="single" w:sz="8" w:space="0" w:color="auto"/>
              <w:left w:val="single" w:sz="4" w:space="0" w:color="auto"/>
              <w:bottom w:val="single" w:sz="4" w:space="0" w:color="000000"/>
              <w:right w:val="single" w:sz="4" w:space="0" w:color="auto"/>
            </w:tcBorders>
            <w:shd w:val="clear" w:color="000000" w:fill="D8E4BC"/>
            <w:vAlign w:val="center"/>
            <w:hideMark/>
          </w:tcPr>
          <w:p w:rsidR="004A1B33" w:rsidRPr="0059092F" w:rsidRDefault="004A1B33" w:rsidP="00AE3256">
            <w:pPr>
              <w:spacing w:after="0" w:line="240" w:lineRule="auto"/>
              <w:jc w:val="center"/>
              <w:rPr>
                <w:rFonts w:ascii="Calibri" w:eastAsia="Times New Roman" w:hAnsi="Calibri" w:cs="Times New Roman"/>
                <w:bCs/>
                <w:noProof/>
                <w:color w:val="000000"/>
                <w:lang w:eastAsia="ro-RO"/>
              </w:rPr>
            </w:pPr>
            <w:r w:rsidRPr="0059092F">
              <w:rPr>
                <w:rFonts w:ascii="Calibri" w:eastAsia="Times New Roman" w:hAnsi="Calibri" w:cs="Times New Roman"/>
                <w:bCs/>
                <w:noProof/>
                <w:color w:val="000000"/>
                <w:lang w:eastAsia="ro-RO"/>
              </w:rPr>
              <w:t>Județul</w:t>
            </w:r>
          </w:p>
        </w:tc>
        <w:tc>
          <w:tcPr>
            <w:tcW w:w="871" w:type="dxa"/>
            <w:tcBorders>
              <w:top w:val="single" w:sz="8" w:space="0" w:color="auto"/>
              <w:left w:val="single" w:sz="4" w:space="0" w:color="auto"/>
              <w:bottom w:val="nil"/>
              <w:right w:val="nil"/>
            </w:tcBorders>
            <w:shd w:val="clear" w:color="000000" w:fill="D8E4BC"/>
            <w:vAlign w:val="center"/>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 </w:t>
            </w:r>
          </w:p>
        </w:tc>
        <w:tc>
          <w:tcPr>
            <w:tcW w:w="877" w:type="dxa"/>
            <w:tcBorders>
              <w:top w:val="single" w:sz="8" w:space="0" w:color="auto"/>
              <w:left w:val="single" w:sz="4" w:space="0" w:color="auto"/>
              <w:bottom w:val="single" w:sz="4" w:space="0" w:color="auto"/>
              <w:right w:val="single" w:sz="4" w:space="0" w:color="auto"/>
            </w:tcBorders>
            <w:shd w:val="clear" w:color="000000" w:fill="D8E4BC"/>
            <w:vAlign w:val="center"/>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Ianuarie</w:t>
            </w:r>
          </w:p>
        </w:tc>
        <w:tc>
          <w:tcPr>
            <w:tcW w:w="877" w:type="dxa"/>
            <w:tcBorders>
              <w:top w:val="single" w:sz="8" w:space="0" w:color="auto"/>
              <w:left w:val="nil"/>
              <w:bottom w:val="single" w:sz="4" w:space="0" w:color="auto"/>
              <w:right w:val="single" w:sz="4" w:space="0" w:color="auto"/>
            </w:tcBorders>
            <w:shd w:val="clear" w:color="000000" w:fill="D8E4BC"/>
            <w:noWrap/>
            <w:vAlign w:val="center"/>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w:t>
            </w:r>
          </w:p>
        </w:tc>
        <w:tc>
          <w:tcPr>
            <w:tcW w:w="1071" w:type="dxa"/>
            <w:tcBorders>
              <w:top w:val="single" w:sz="8" w:space="0" w:color="auto"/>
              <w:left w:val="nil"/>
              <w:bottom w:val="single" w:sz="4" w:space="0" w:color="auto"/>
              <w:right w:val="single" w:sz="4" w:space="0" w:color="auto"/>
            </w:tcBorders>
            <w:shd w:val="clear" w:color="000000" w:fill="D8E4BC"/>
            <w:noWrap/>
            <w:vAlign w:val="center"/>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Decembrie</w:t>
            </w:r>
          </w:p>
        </w:tc>
        <w:tc>
          <w:tcPr>
            <w:tcW w:w="817" w:type="dxa"/>
            <w:vMerge w:val="restart"/>
            <w:tcBorders>
              <w:top w:val="single" w:sz="8" w:space="0" w:color="auto"/>
              <w:left w:val="single" w:sz="4" w:space="0" w:color="auto"/>
              <w:bottom w:val="single" w:sz="4" w:space="0" w:color="000000"/>
              <w:right w:val="single" w:sz="4" w:space="0" w:color="auto"/>
            </w:tcBorders>
            <w:shd w:val="clear" w:color="000000" w:fill="D8E4BC"/>
            <w:vAlign w:val="bottom"/>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Total Sumă Lansată  pe Măsuri (2017</w:t>
            </w:r>
            <w:r w:rsidR="0036228F" w:rsidRPr="0059092F">
              <w:rPr>
                <w:rFonts w:ascii="Calibri" w:eastAsia="Times New Roman" w:hAnsi="Calibri" w:cs="Times New Roman"/>
                <w:bCs/>
                <w:noProof/>
                <w:color w:val="000000"/>
                <w:sz w:val="20"/>
                <w:lang w:eastAsia="ro-RO"/>
              </w:rPr>
              <w:t>...n</w:t>
            </w:r>
            <w:r w:rsidRPr="0059092F">
              <w:rPr>
                <w:rFonts w:ascii="Calibri" w:eastAsia="Times New Roman" w:hAnsi="Calibri" w:cs="Times New Roman"/>
                <w:bCs/>
                <w:noProof/>
                <w:color w:val="000000"/>
                <w:sz w:val="20"/>
                <w:lang w:eastAsia="ro-RO"/>
              </w:rPr>
              <w:t>)</w:t>
            </w:r>
          </w:p>
        </w:tc>
        <w:tc>
          <w:tcPr>
            <w:tcW w:w="1108" w:type="dxa"/>
            <w:tcBorders>
              <w:top w:val="single" w:sz="8" w:space="0" w:color="auto"/>
              <w:left w:val="nil"/>
              <w:bottom w:val="nil"/>
              <w:right w:val="single" w:sz="8" w:space="0" w:color="auto"/>
            </w:tcBorders>
            <w:shd w:val="clear" w:color="000000" w:fill="D8E4BC"/>
            <w:hideMark/>
          </w:tcPr>
          <w:p w:rsidR="004A1B33" w:rsidRPr="0059092F" w:rsidRDefault="004A1B33" w:rsidP="004A1B33">
            <w:pPr>
              <w:spacing w:after="0" w:line="240" w:lineRule="auto"/>
              <w:jc w:val="center"/>
              <w:rPr>
                <w:rFonts w:ascii="Calibri" w:eastAsia="Times New Roman" w:hAnsi="Calibri" w:cs="Times New Roman"/>
                <w:bCs/>
                <w:noProof/>
                <w:color w:val="000000"/>
                <w:sz w:val="20"/>
                <w:lang w:eastAsia="ro-RO"/>
              </w:rPr>
            </w:pPr>
            <w:r w:rsidRPr="0059092F">
              <w:rPr>
                <w:rFonts w:ascii="Calibri" w:eastAsia="Times New Roman" w:hAnsi="Calibri" w:cs="Times New Roman"/>
                <w:bCs/>
                <w:noProof/>
                <w:color w:val="000000"/>
                <w:sz w:val="20"/>
                <w:lang w:eastAsia="ro-RO"/>
              </w:rPr>
              <w:t> </w:t>
            </w:r>
          </w:p>
        </w:tc>
        <w:tc>
          <w:tcPr>
            <w:tcW w:w="913" w:type="dxa"/>
            <w:vMerge w:val="restart"/>
            <w:tcBorders>
              <w:top w:val="single" w:sz="8" w:space="0" w:color="auto"/>
              <w:left w:val="single" w:sz="8" w:space="0" w:color="auto"/>
              <w:bottom w:val="nil"/>
              <w:right w:val="single" w:sz="4" w:space="0" w:color="auto"/>
            </w:tcBorders>
            <w:shd w:val="clear" w:color="000000" w:fill="FFC7CE"/>
            <w:vAlign w:val="center"/>
            <w:hideMark/>
          </w:tcPr>
          <w:p w:rsidR="004A1B33" w:rsidRPr="0059092F" w:rsidRDefault="004A1B33" w:rsidP="004A1B33">
            <w:pPr>
              <w:spacing w:after="0" w:line="240" w:lineRule="auto"/>
              <w:jc w:val="center"/>
              <w:rPr>
                <w:rFonts w:ascii="Calibri" w:eastAsia="Times New Roman" w:hAnsi="Calibri" w:cs="Times New Roman"/>
                <w:noProof/>
                <w:color w:val="9C0006"/>
                <w:sz w:val="20"/>
                <w:lang w:eastAsia="ro-RO"/>
              </w:rPr>
            </w:pPr>
            <w:r w:rsidRPr="0059092F">
              <w:rPr>
                <w:rFonts w:ascii="Calibri" w:eastAsia="Times New Roman" w:hAnsi="Calibri" w:cs="Times New Roman"/>
                <w:noProof/>
                <w:color w:val="9C0006"/>
                <w:sz w:val="20"/>
                <w:lang w:eastAsia="ro-RO"/>
              </w:rPr>
              <w:t xml:space="preserve">Nr. proiecte selectate la nivelul GAL </w:t>
            </w:r>
          </w:p>
        </w:tc>
        <w:tc>
          <w:tcPr>
            <w:tcW w:w="1066" w:type="dxa"/>
            <w:vMerge w:val="restart"/>
            <w:tcBorders>
              <w:top w:val="single" w:sz="8" w:space="0" w:color="auto"/>
              <w:left w:val="single" w:sz="4" w:space="0" w:color="auto"/>
              <w:bottom w:val="nil"/>
              <w:right w:val="single" w:sz="4" w:space="0" w:color="auto"/>
            </w:tcBorders>
            <w:shd w:val="clear" w:color="000000" w:fill="FFC7CE"/>
            <w:vAlign w:val="center"/>
            <w:hideMark/>
          </w:tcPr>
          <w:p w:rsidR="004A1B33" w:rsidRPr="0059092F" w:rsidRDefault="004A1B33" w:rsidP="004A1B33">
            <w:pPr>
              <w:spacing w:after="0" w:line="240" w:lineRule="auto"/>
              <w:jc w:val="center"/>
              <w:rPr>
                <w:rFonts w:ascii="Calibri" w:eastAsia="Times New Roman" w:hAnsi="Calibri" w:cs="Times New Roman"/>
                <w:noProof/>
                <w:color w:val="9C0006"/>
                <w:sz w:val="20"/>
                <w:lang w:eastAsia="ro-RO"/>
              </w:rPr>
            </w:pPr>
            <w:r w:rsidRPr="0059092F">
              <w:rPr>
                <w:rFonts w:ascii="Calibri" w:eastAsia="Times New Roman" w:hAnsi="Calibri" w:cs="Times New Roman"/>
                <w:noProof/>
                <w:color w:val="9C0006"/>
                <w:sz w:val="20"/>
                <w:lang w:eastAsia="ro-RO"/>
              </w:rPr>
              <w:t>Valoarea proiectelor selectate</w:t>
            </w:r>
            <w:r w:rsidR="00033461" w:rsidRPr="0059092F">
              <w:rPr>
                <w:rFonts w:ascii="Calibri" w:eastAsia="Times New Roman" w:hAnsi="Calibri" w:cs="Times New Roman"/>
                <w:noProof/>
                <w:color w:val="9C0006"/>
                <w:sz w:val="20"/>
                <w:lang w:eastAsia="ro-RO"/>
              </w:rPr>
              <w:t xml:space="preserve"> la GAL</w:t>
            </w:r>
          </w:p>
        </w:tc>
      </w:tr>
      <w:tr w:rsidR="004A4B29" w:rsidRPr="008012F2" w:rsidTr="0047552E">
        <w:trPr>
          <w:trHeight w:val="854"/>
          <w:jc w:val="center"/>
        </w:trPr>
        <w:tc>
          <w:tcPr>
            <w:tcW w:w="996" w:type="dxa"/>
            <w:vMerge/>
            <w:tcBorders>
              <w:top w:val="single" w:sz="8" w:space="0" w:color="auto"/>
              <w:left w:val="single" w:sz="4" w:space="0" w:color="auto"/>
              <w:bottom w:val="single" w:sz="4" w:space="0" w:color="000000"/>
              <w:right w:val="single" w:sz="4" w:space="0" w:color="auto"/>
            </w:tcBorders>
            <w:vAlign w:val="center"/>
            <w:hideMark/>
          </w:tcPr>
          <w:p w:rsidR="004A1B33" w:rsidRPr="001D6807" w:rsidRDefault="004A1B33" w:rsidP="004A1B33">
            <w:pPr>
              <w:spacing w:after="0" w:line="240" w:lineRule="auto"/>
              <w:rPr>
                <w:rFonts w:ascii="Calibri" w:eastAsia="Times New Roman" w:hAnsi="Calibri" w:cs="Times New Roman"/>
                <w:bCs/>
                <w:noProof/>
                <w:color w:val="000000"/>
                <w:lang w:eastAsia="ro-RO"/>
              </w:rPr>
            </w:pPr>
          </w:p>
        </w:tc>
        <w:tc>
          <w:tcPr>
            <w:tcW w:w="788" w:type="dxa"/>
            <w:vMerge/>
            <w:tcBorders>
              <w:top w:val="single" w:sz="8" w:space="0" w:color="auto"/>
              <w:left w:val="single" w:sz="4" w:space="0" w:color="auto"/>
              <w:bottom w:val="single" w:sz="4" w:space="0" w:color="000000"/>
              <w:right w:val="single" w:sz="4" w:space="0" w:color="auto"/>
            </w:tcBorders>
            <w:vAlign w:val="center"/>
            <w:hideMark/>
          </w:tcPr>
          <w:p w:rsidR="004A1B33" w:rsidRPr="001D6807" w:rsidRDefault="004A1B33" w:rsidP="004A1B33">
            <w:pPr>
              <w:spacing w:after="0" w:line="240" w:lineRule="auto"/>
              <w:rPr>
                <w:rFonts w:ascii="Calibri" w:eastAsia="Times New Roman" w:hAnsi="Calibri" w:cs="Times New Roman"/>
                <w:bCs/>
                <w:noProof/>
                <w:color w:val="000000"/>
                <w:lang w:eastAsia="ro-RO"/>
              </w:rPr>
            </w:pPr>
          </w:p>
        </w:tc>
        <w:tc>
          <w:tcPr>
            <w:tcW w:w="871" w:type="dxa"/>
            <w:tcBorders>
              <w:top w:val="nil"/>
              <w:left w:val="nil"/>
              <w:bottom w:val="single" w:sz="4" w:space="0" w:color="auto"/>
              <w:right w:val="single" w:sz="4" w:space="0" w:color="auto"/>
            </w:tcBorders>
            <w:shd w:val="clear" w:color="000000" w:fill="D8E4BC"/>
            <w:vAlign w:val="center"/>
            <w:hideMark/>
          </w:tcPr>
          <w:p w:rsidR="004A1B33" w:rsidRPr="001D6807" w:rsidRDefault="004A1B33" w:rsidP="0047552E">
            <w:pPr>
              <w:spacing w:after="0" w:line="240" w:lineRule="auto"/>
              <w:jc w:val="center"/>
              <w:rPr>
                <w:rFonts w:ascii="Calibri" w:eastAsia="Times New Roman" w:hAnsi="Calibri" w:cs="Times New Roman"/>
                <w:bCs/>
                <w:noProof/>
                <w:color w:val="000000"/>
                <w:lang w:eastAsia="ro-RO"/>
              </w:rPr>
            </w:pPr>
            <w:r w:rsidRPr="001D6807">
              <w:rPr>
                <w:rFonts w:ascii="Calibri" w:eastAsia="Times New Roman" w:hAnsi="Calibri" w:cs="Times New Roman"/>
                <w:bCs/>
                <w:noProof/>
                <w:color w:val="000000"/>
                <w:lang w:eastAsia="ro-RO"/>
              </w:rPr>
              <w:t>Măsura</w:t>
            </w:r>
          </w:p>
        </w:tc>
        <w:tc>
          <w:tcPr>
            <w:tcW w:w="877" w:type="dxa"/>
            <w:tcBorders>
              <w:top w:val="nil"/>
              <w:left w:val="nil"/>
              <w:bottom w:val="single" w:sz="4" w:space="0" w:color="auto"/>
              <w:right w:val="single" w:sz="4" w:space="0" w:color="auto"/>
            </w:tcBorders>
            <w:shd w:val="clear" w:color="000000" w:fill="D8E4BC"/>
            <w:vAlign w:val="bottom"/>
            <w:hideMark/>
          </w:tcPr>
          <w:p w:rsidR="004A1B33" w:rsidRPr="001D6807" w:rsidRDefault="004A1B33" w:rsidP="004A1B33">
            <w:pPr>
              <w:spacing w:after="0" w:line="240" w:lineRule="auto"/>
              <w:jc w:val="center"/>
              <w:rPr>
                <w:rFonts w:ascii="Calibri" w:eastAsia="Times New Roman" w:hAnsi="Calibri" w:cs="Times New Roman"/>
                <w:bCs/>
                <w:noProof/>
                <w:color w:val="000000"/>
                <w:lang w:eastAsia="ro-RO"/>
              </w:rPr>
            </w:pPr>
            <w:r w:rsidRPr="001D6807">
              <w:rPr>
                <w:rFonts w:ascii="Calibri" w:eastAsia="Times New Roman" w:hAnsi="Calibri" w:cs="Times New Roman"/>
                <w:bCs/>
                <w:noProof/>
                <w:color w:val="000000"/>
                <w:lang w:eastAsia="ro-RO"/>
              </w:rPr>
              <w:t>Suma Lansată (anul curent)</w:t>
            </w:r>
          </w:p>
        </w:tc>
        <w:tc>
          <w:tcPr>
            <w:tcW w:w="877" w:type="dxa"/>
            <w:tcBorders>
              <w:top w:val="nil"/>
              <w:left w:val="nil"/>
              <w:bottom w:val="single" w:sz="4" w:space="0" w:color="auto"/>
              <w:right w:val="single" w:sz="4" w:space="0" w:color="auto"/>
            </w:tcBorders>
            <w:shd w:val="clear" w:color="000000" w:fill="D8E4BC"/>
            <w:vAlign w:val="bottom"/>
            <w:hideMark/>
          </w:tcPr>
          <w:p w:rsidR="004A1B33" w:rsidRPr="001D6807" w:rsidRDefault="004A1B33" w:rsidP="004A1B33">
            <w:pPr>
              <w:spacing w:after="0" w:line="240" w:lineRule="auto"/>
              <w:jc w:val="center"/>
              <w:rPr>
                <w:rFonts w:ascii="Calibri" w:eastAsia="Times New Roman" w:hAnsi="Calibri" w:cs="Times New Roman"/>
                <w:bCs/>
                <w:noProof/>
                <w:color w:val="000000"/>
                <w:lang w:eastAsia="ro-RO"/>
              </w:rPr>
            </w:pPr>
            <w:r w:rsidRPr="001D6807">
              <w:rPr>
                <w:rFonts w:ascii="Calibri" w:eastAsia="Times New Roman" w:hAnsi="Calibri" w:cs="Times New Roman"/>
                <w:bCs/>
                <w:noProof/>
                <w:color w:val="000000"/>
                <w:lang w:eastAsia="ro-RO"/>
              </w:rPr>
              <w:t>Suma Lansată (anul curent)</w:t>
            </w:r>
          </w:p>
        </w:tc>
        <w:tc>
          <w:tcPr>
            <w:tcW w:w="1071" w:type="dxa"/>
            <w:tcBorders>
              <w:top w:val="nil"/>
              <w:left w:val="nil"/>
              <w:bottom w:val="single" w:sz="4" w:space="0" w:color="auto"/>
              <w:right w:val="single" w:sz="4" w:space="0" w:color="auto"/>
            </w:tcBorders>
            <w:shd w:val="clear" w:color="000000" w:fill="D8E4BC"/>
            <w:vAlign w:val="bottom"/>
            <w:hideMark/>
          </w:tcPr>
          <w:p w:rsidR="004A1B33" w:rsidRPr="001D6807" w:rsidRDefault="004A1B33" w:rsidP="004A1B33">
            <w:pPr>
              <w:spacing w:after="0" w:line="240" w:lineRule="auto"/>
              <w:jc w:val="center"/>
              <w:rPr>
                <w:rFonts w:ascii="Calibri" w:eastAsia="Times New Roman" w:hAnsi="Calibri" w:cs="Times New Roman"/>
                <w:bCs/>
                <w:noProof/>
                <w:color w:val="000000"/>
                <w:lang w:eastAsia="ro-RO"/>
              </w:rPr>
            </w:pPr>
            <w:r w:rsidRPr="001D6807">
              <w:rPr>
                <w:rFonts w:ascii="Calibri" w:eastAsia="Times New Roman" w:hAnsi="Calibri" w:cs="Times New Roman"/>
                <w:bCs/>
                <w:noProof/>
                <w:color w:val="000000"/>
                <w:lang w:eastAsia="ro-RO"/>
              </w:rPr>
              <w:t>Suma Lansată (anul curent)</w:t>
            </w:r>
          </w:p>
        </w:tc>
        <w:tc>
          <w:tcPr>
            <w:tcW w:w="817" w:type="dxa"/>
            <w:vMerge/>
            <w:tcBorders>
              <w:top w:val="single" w:sz="8" w:space="0" w:color="auto"/>
              <w:left w:val="single" w:sz="4" w:space="0" w:color="auto"/>
              <w:bottom w:val="single" w:sz="4" w:space="0" w:color="000000"/>
              <w:right w:val="single" w:sz="4" w:space="0" w:color="auto"/>
            </w:tcBorders>
            <w:vAlign w:val="center"/>
            <w:hideMark/>
          </w:tcPr>
          <w:p w:rsidR="004A1B33" w:rsidRPr="001D6807" w:rsidRDefault="004A1B33" w:rsidP="004A1B33">
            <w:pPr>
              <w:spacing w:after="0" w:line="240" w:lineRule="auto"/>
              <w:rPr>
                <w:rFonts w:ascii="Calibri" w:eastAsia="Times New Roman" w:hAnsi="Calibri" w:cs="Times New Roman"/>
                <w:bCs/>
                <w:noProof/>
                <w:color w:val="000000"/>
                <w:lang w:eastAsia="ro-RO"/>
              </w:rPr>
            </w:pPr>
          </w:p>
        </w:tc>
        <w:tc>
          <w:tcPr>
            <w:tcW w:w="1108" w:type="dxa"/>
            <w:tcBorders>
              <w:top w:val="nil"/>
              <w:left w:val="nil"/>
              <w:bottom w:val="single" w:sz="4" w:space="0" w:color="auto"/>
              <w:right w:val="single" w:sz="8" w:space="0" w:color="auto"/>
            </w:tcBorders>
            <w:shd w:val="clear" w:color="000000" w:fill="D8E4BC"/>
            <w:vAlign w:val="bottom"/>
            <w:hideMark/>
          </w:tcPr>
          <w:p w:rsidR="004A1B33" w:rsidRPr="001D6807" w:rsidRDefault="004A1B33" w:rsidP="004A1B33">
            <w:pPr>
              <w:spacing w:after="0" w:line="240" w:lineRule="auto"/>
              <w:jc w:val="center"/>
              <w:rPr>
                <w:rFonts w:ascii="Calibri" w:eastAsia="Times New Roman" w:hAnsi="Calibri" w:cs="Times New Roman"/>
                <w:bCs/>
                <w:noProof/>
                <w:color w:val="000000"/>
                <w:lang w:eastAsia="ro-RO"/>
              </w:rPr>
            </w:pPr>
            <w:r w:rsidRPr="001D6807">
              <w:rPr>
                <w:rFonts w:ascii="Calibri" w:eastAsia="Times New Roman" w:hAnsi="Calibri" w:cs="Times New Roman"/>
                <w:bCs/>
                <w:noProof/>
                <w:color w:val="000000"/>
                <w:lang w:eastAsia="ro-RO"/>
              </w:rPr>
              <w:t>Procent din Alocarea Financiară a SDL</w:t>
            </w:r>
          </w:p>
        </w:tc>
        <w:tc>
          <w:tcPr>
            <w:tcW w:w="913" w:type="dxa"/>
            <w:vMerge/>
            <w:tcBorders>
              <w:top w:val="single" w:sz="8" w:space="0" w:color="auto"/>
              <w:left w:val="single" w:sz="8" w:space="0" w:color="auto"/>
              <w:bottom w:val="single" w:sz="4" w:space="0" w:color="auto"/>
              <w:right w:val="single" w:sz="4" w:space="0" w:color="auto"/>
            </w:tcBorders>
            <w:vAlign w:val="center"/>
            <w:hideMark/>
          </w:tcPr>
          <w:p w:rsidR="004A1B33" w:rsidRPr="001D6807" w:rsidRDefault="004A1B33" w:rsidP="004A1B33">
            <w:pPr>
              <w:spacing w:after="0" w:line="240" w:lineRule="auto"/>
              <w:rPr>
                <w:rFonts w:ascii="Calibri" w:eastAsia="Times New Roman" w:hAnsi="Calibri" w:cs="Times New Roman"/>
                <w:noProof/>
                <w:color w:val="9C0006"/>
                <w:lang w:eastAsia="ro-RO"/>
              </w:rPr>
            </w:pPr>
          </w:p>
        </w:tc>
        <w:tc>
          <w:tcPr>
            <w:tcW w:w="1066" w:type="dxa"/>
            <w:vMerge/>
            <w:tcBorders>
              <w:top w:val="single" w:sz="8" w:space="0" w:color="auto"/>
              <w:left w:val="single" w:sz="4" w:space="0" w:color="auto"/>
              <w:bottom w:val="single" w:sz="4" w:space="0" w:color="auto"/>
              <w:right w:val="single" w:sz="4" w:space="0" w:color="auto"/>
            </w:tcBorders>
            <w:vAlign w:val="center"/>
            <w:hideMark/>
          </w:tcPr>
          <w:p w:rsidR="004A1B33" w:rsidRPr="001D6807" w:rsidRDefault="004A1B33" w:rsidP="004A1B33">
            <w:pPr>
              <w:spacing w:after="0" w:line="240" w:lineRule="auto"/>
              <w:rPr>
                <w:rFonts w:ascii="Calibri" w:eastAsia="Times New Roman" w:hAnsi="Calibri" w:cs="Times New Roman"/>
                <w:noProof/>
                <w:color w:val="9C0006"/>
                <w:lang w:eastAsia="ro-RO"/>
              </w:rPr>
            </w:pPr>
          </w:p>
        </w:tc>
      </w:tr>
    </w:tbl>
    <w:p w:rsidR="00415BAB" w:rsidRPr="0059092F" w:rsidRDefault="00415BAB" w:rsidP="00EF6E15">
      <w:pPr>
        <w:pStyle w:val="Normaltableau"/>
        <w:ind w:right="67"/>
        <w:rPr>
          <w:rFonts w:ascii="Trebuchet MS" w:hAnsi="Trebuchet MS" w:cs="Times New Roman"/>
          <w:b/>
          <w:bCs/>
          <w:iCs/>
          <w:noProof/>
          <w:sz w:val="24"/>
          <w:szCs w:val="22"/>
          <w:lang w:val="ro-RO" w:eastAsia="ro-RO"/>
        </w:rPr>
      </w:pPr>
    </w:p>
    <w:p w:rsidR="0064613C" w:rsidRPr="0059092F" w:rsidRDefault="0064613C" w:rsidP="00EF6E15">
      <w:pPr>
        <w:spacing w:after="160" w:line="259" w:lineRule="auto"/>
        <w:contextualSpacing/>
        <w:jc w:val="both"/>
        <w:rPr>
          <w:rFonts w:ascii="Trebuchet MS" w:hAnsi="Trebuchet MS"/>
          <w:noProof/>
        </w:rPr>
      </w:pPr>
      <w:r w:rsidRPr="0059092F">
        <w:rPr>
          <w:rFonts w:ascii="Trebuchet MS" w:hAnsi="Trebuchet MS"/>
          <w:noProof/>
        </w:rPr>
        <w:t xml:space="preserve">Pentru situațiile lunare privind Calendarul apelurilor de selecție, GAL transmite informațiile doar către CDRJ în prima zi de vineri a fiecărei luni calendaristice, doar în cazul în care au intervenit modificări față de situația anterioară transmisă. Informațiile care s-au modificat vor fi evidențiate, utilizând o culoare distinctă. </w:t>
      </w:r>
    </w:p>
    <w:p w:rsidR="00DF3626" w:rsidRDefault="00DF3626" w:rsidP="00EF6E15">
      <w:pPr>
        <w:spacing w:after="160" w:line="259" w:lineRule="auto"/>
        <w:contextualSpacing/>
        <w:jc w:val="both"/>
        <w:rPr>
          <w:rFonts w:ascii="Trebuchet MS" w:hAnsi="Trebuchet MS"/>
          <w:noProof/>
        </w:rPr>
      </w:pPr>
    </w:p>
    <w:p w:rsidR="00820473" w:rsidRPr="0059092F" w:rsidRDefault="00820473" w:rsidP="00EF6E15">
      <w:pPr>
        <w:spacing w:after="160" w:line="259" w:lineRule="auto"/>
        <w:contextualSpacing/>
        <w:jc w:val="both"/>
        <w:rPr>
          <w:rFonts w:ascii="Trebuchet MS" w:hAnsi="Trebuchet MS"/>
          <w:noProof/>
        </w:rPr>
      </w:pPr>
      <w:r w:rsidRPr="0059092F">
        <w:rPr>
          <w:rFonts w:ascii="Trebuchet MS" w:hAnsi="Trebuchet MS"/>
          <w:noProof/>
        </w:rPr>
        <w:t xml:space="preserve">Calendarul estimativ </w:t>
      </w:r>
      <w:r w:rsidR="00ED5CBE" w:rsidRPr="0059092F">
        <w:rPr>
          <w:rFonts w:ascii="Trebuchet MS" w:hAnsi="Trebuchet MS"/>
          <w:noProof/>
        </w:rPr>
        <w:t>publicat și afișat</w:t>
      </w:r>
      <w:r w:rsidR="00ED5CBE" w:rsidRPr="0059092F">
        <w:rPr>
          <w:noProof/>
        </w:rPr>
        <w:t xml:space="preserve"> </w:t>
      </w:r>
      <w:r w:rsidR="00ED5CBE" w:rsidRPr="0059092F">
        <w:rPr>
          <w:rFonts w:ascii="Trebuchet MS" w:hAnsi="Trebuchet MS"/>
          <w:noProof/>
        </w:rPr>
        <w:t>cel puțin</w:t>
      </w:r>
      <w:r w:rsidR="00ED5CBE" w:rsidRPr="0059092F">
        <w:rPr>
          <w:noProof/>
        </w:rPr>
        <w:t xml:space="preserve"> </w:t>
      </w:r>
      <w:r w:rsidR="00ED5CBE" w:rsidRPr="0059092F">
        <w:rPr>
          <w:rFonts w:ascii="Trebuchet MS" w:hAnsi="Trebuchet MS"/>
          <w:noProof/>
        </w:rPr>
        <w:t xml:space="preserve">la sediile primăriilor partenere GAL </w:t>
      </w:r>
      <w:r w:rsidRPr="0059092F">
        <w:rPr>
          <w:rFonts w:ascii="Trebuchet MS" w:hAnsi="Trebuchet MS"/>
          <w:noProof/>
        </w:rPr>
        <w:t>poate fi modificat cu cel puțin 5 zile</w:t>
      </w:r>
      <w:r w:rsidR="00572F2F" w:rsidRPr="0059092F">
        <w:rPr>
          <w:rFonts w:ascii="Trebuchet MS" w:hAnsi="Trebuchet MS"/>
          <w:noProof/>
        </w:rPr>
        <w:t xml:space="preserve"> lucrătoare</w:t>
      </w:r>
      <w:r w:rsidRPr="0059092F">
        <w:rPr>
          <w:rFonts w:ascii="Trebuchet MS" w:hAnsi="Trebuchet MS"/>
          <w:noProof/>
        </w:rPr>
        <w:t xml:space="preserve"> înainte</w:t>
      </w:r>
      <w:r w:rsidR="009162F8" w:rsidRPr="0059092F">
        <w:rPr>
          <w:rFonts w:ascii="Trebuchet MS" w:hAnsi="Trebuchet MS"/>
          <w:noProof/>
        </w:rPr>
        <w:t xml:space="preserve"> de</w:t>
      </w:r>
      <w:r w:rsidRPr="0059092F">
        <w:rPr>
          <w:rFonts w:ascii="Trebuchet MS" w:hAnsi="Trebuchet MS"/>
          <w:noProof/>
        </w:rPr>
        <w:t xml:space="preserve"> începer</w:t>
      </w:r>
      <w:r w:rsidR="009162F8" w:rsidRPr="0059092F">
        <w:rPr>
          <w:rFonts w:ascii="Trebuchet MS" w:hAnsi="Trebuchet MS"/>
          <w:noProof/>
        </w:rPr>
        <w:t>ea</w:t>
      </w:r>
      <w:r w:rsidRPr="0059092F">
        <w:rPr>
          <w:rFonts w:ascii="Trebuchet MS" w:hAnsi="Trebuchet MS"/>
          <w:noProof/>
        </w:rPr>
        <w:t xml:space="preserve"> sesiunii, putând fi </w:t>
      </w:r>
      <w:r w:rsidR="00FE115E" w:rsidRPr="0059092F">
        <w:rPr>
          <w:rFonts w:ascii="Trebuchet MS" w:hAnsi="Trebuchet MS"/>
          <w:noProof/>
        </w:rPr>
        <w:t>modificate</w:t>
      </w:r>
      <w:r w:rsidRPr="0059092F">
        <w:rPr>
          <w:rFonts w:ascii="Trebuchet MS" w:hAnsi="Trebuchet MS"/>
          <w:noProof/>
        </w:rPr>
        <w:t xml:space="preserve"> sesiunile și </w:t>
      </w:r>
      <w:r w:rsidR="00FE115E" w:rsidRPr="0059092F">
        <w:rPr>
          <w:rFonts w:ascii="Trebuchet MS" w:hAnsi="Trebuchet MS"/>
          <w:noProof/>
        </w:rPr>
        <w:t>alocările aferente</w:t>
      </w:r>
      <w:r w:rsidRPr="0059092F">
        <w:rPr>
          <w:rFonts w:ascii="Trebuchet MS" w:hAnsi="Trebuchet MS"/>
          <w:noProof/>
        </w:rPr>
        <w:t>. Pentru asigurarea transparenței, Calendarul modificat v</w:t>
      </w:r>
      <w:r w:rsidR="00ED5CBE" w:rsidRPr="0059092F">
        <w:rPr>
          <w:rFonts w:ascii="Trebuchet MS" w:hAnsi="Trebuchet MS"/>
          <w:noProof/>
        </w:rPr>
        <w:t>a înlocui calendarul inițial și va</w:t>
      </w:r>
      <w:r w:rsidRPr="0059092F">
        <w:rPr>
          <w:rFonts w:ascii="Trebuchet MS" w:hAnsi="Trebuchet MS"/>
          <w:noProof/>
        </w:rPr>
        <w:t xml:space="preserve"> fi postat pe pagina </w:t>
      </w:r>
      <w:r w:rsidR="009162F8" w:rsidRPr="0059092F">
        <w:rPr>
          <w:rFonts w:ascii="Trebuchet MS" w:hAnsi="Trebuchet MS"/>
          <w:noProof/>
        </w:rPr>
        <w:t xml:space="preserve">de internet </w:t>
      </w:r>
      <w:r w:rsidRPr="0059092F">
        <w:rPr>
          <w:rFonts w:ascii="Trebuchet MS" w:hAnsi="Trebuchet MS"/>
          <w:noProof/>
        </w:rPr>
        <w:t xml:space="preserve">a GAL și afișat cel puțin la sediile primăriilor partenere GAL. </w:t>
      </w:r>
    </w:p>
    <w:p w:rsidR="00E47375" w:rsidRPr="0059092F" w:rsidRDefault="00E47375" w:rsidP="00EF6E15">
      <w:pPr>
        <w:spacing w:after="160" w:line="259" w:lineRule="auto"/>
        <w:contextualSpacing/>
        <w:jc w:val="both"/>
        <w:rPr>
          <w:rFonts w:ascii="Trebuchet MS" w:hAnsi="Trebuchet MS"/>
          <w:noProof/>
        </w:rPr>
      </w:pPr>
    </w:p>
    <w:p w:rsidR="0036228F" w:rsidRPr="0059092F" w:rsidRDefault="002D3199" w:rsidP="00EF6E15">
      <w:pPr>
        <w:spacing w:after="160" w:line="259" w:lineRule="auto"/>
        <w:contextualSpacing/>
        <w:jc w:val="both"/>
        <w:rPr>
          <w:rFonts w:ascii="Trebuchet MS" w:hAnsi="Trebuchet MS"/>
          <w:noProof/>
        </w:rPr>
      </w:pPr>
      <w:r w:rsidRPr="0059092F">
        <w:rPr>
          <w:rFonts w:ascii="Trebuchet MS" w:hAnsi="Trebuchet MS"/>
          <w:noProof/>
        </w:rPr>
        <w:t xml:space="preserve">Înainte de lansarea apelului de selecție, acesta trebuie să fie avizat de reprezentantul CDRJ, care se asigură de corectitudinea informațiilor conținute în apel, informații care trebuie să fie în concordanță cu Strategia de Dezvoltare Locală aprobată și </w:t>
      </w:r>
      <w:r w:rsidR="0064613C" w:rsidRPr="0059092F">
        <w:rPr>
          <w:rFonts w:ascii="Trebuchet MS" w:hAnsi="Trebuchet MS"/>
          <w:noProof/>
        </w:rPr>
        <w:t xml:space="preserve">cu </w:t>
      </w:r>
      <w:r w:rsidRPr="0059092F">
        <w:rPr>
          <w:rFonts w:ascii="Trebuchet MS" w:hAnsi="Trebuchet MS"/>
          <w:noProof/>
        </w:rPr>
        <w:t xml:space="preserve">prevederile fișei măsurii din SDL, </w:t>
      </w:r>
      <w:r w:rsidR="0064613C" w:rsidRPr="0059092F">
        <w:rPr>
          <w:rFonts w:ascii="Trebuchet MS" w:hAnsi="Trebuchet MS"/>
          <w:noProof/>
        </w:rPr>
        <w:t xml:space="preserve">PNDR 2014-2020 și legislația națională și europeană specifică, </w:t>
      </w:r>
      <w:r w:rsidRPr="0059092F">
        <w:rPr>
          <w:rFonts w:ascii="Trebuchet MS" w:hAnsi="Trebuchet MS"/>
          <w:noProof/>
        </w:rPr>
        <w:t>respectiv prevederile din Ghidul solicitantului elaborat de către GAL pentru măsura respectivă.</w:t>
      </w:r>
    </w:p>
    <w:p w:rsidR="0036228F" w:rsidRPr="0059092F" w:rsidRDefault="0036228F" w:rsidP="00EF6E15">
      <w:pPr>
        <w:spacing w:after="160" w:line="259" w:lineRule="auto"/>
        <w:contextualSpacing/>
        <w:jc w:val="both"/>
        <w:rPr>
          <w:rFonts w:ascii="Trebuchet MS" w:hAnsi="Trebuchet MS"/>
          <w:noProof/>
        </w:rPr>
      </w:pPr>
      <w:r w:rsidRPr="0059092F">
        <w:rPr>
          <w:rFonts w:ascii="Trebuchet MS" w:hAnsi="Trebuchet MS"/>
          <w:noProof/>
        </w:rPr>
        <w:t>Pe pagina de internet a GAL vor fi postate anunțurile privind apelurile de selecție, varianta simplificată și varianta detaliată, cu semnătura consilierului CDRJ care a avizat apelul de selecție.</w:t>
      </w:r>
      <w:r w:rsidRPr="0059092F" w:rsidDel="001772F8">
        <w:rPr>
          <w:rFonts w:ascii="Trebuchet MS" w:hAnsi="Trebuchet MS"/>
          <w:noProof/>
          <w:highlight w:val="yellow"/>
        </w:rPr>
        <w:t xml:space="preserve"> </w:t>
      </w:r>
    </w:p>
    <w:p w:rsidR="00820473" w:rsidRPr="0059092F" w:rsidRDefault="00820473" w:rsidP="00EF6E15">
      <w:pPr>
        <w:spacing w:after="160" w:line="259" w:lineRule="auto"/>
        <w:contextualSpacing/>
        <w:jc w:val="both"/>
        <w:rPr>
          <w:rFonts w:ascii="Trebuchet MS" w:hAnsi="Trebuchet MS"/>
          <w:noProof/>
        </w:rPr>
      </w:pPr>
    </w:p>
    <w:p w:rsidR="00CC11CF" w:rsidRPr="0059092F" w:rsidRDefault="00CC11CF" w:rsidP="00482632">
      <w:pPr>
        <w:spacing w:after="160" w:line="259" w:lineRule="auto"/>
        <w:contextualSpacing/>
        <w:jc w:val="both"/>
        <w:rPr>
          <w:rFonts w:ascii="Trebuchet MS" w:hAnsi="Trebuchet MS"/>
          <w:noProof/>
        </w:rPr>
      </w:pPr>
      <w:r w:rsidRPr="0059092F">
        <w:rPr>
          <w:rFonts w:ascii="Trebuchet MS" w:hAnsi="Trebuchet MS"/>
          <w:noProof/>
        </w:rPr>
        <w:t xml:space="preserve">În vederea deschiderii sesiunilor de primire a proiectelor, GAL lansează pe plan local apeluri de selecție a proiectelor, conform priorităților descrise în strategie. </w:t>
      </w:r>
      <w:r w:rsidR="000D742D" w:rsidRPr="0059092F">
        <w:rPr>
          <w:rFonts w:ascii="Trebuchet MS" w:hAnsi="Trebuchet MS"/>
          <w:noProof/>
        </w:rPr>
        <w:t xml:space="preserve">Acestea vor respecta prevederile din Ghidul </w:t>
      </w:r>
      <w:r w:rsidR="0036228F" w:rsidRPr="0059092F">
        <w:rPr>
          <w:rFonts w:ascii="Trebuchet MS" w:hAnsi="Trebuchet MS"/>
          <w:noProof/>
        </w:rPr>
        <w:t xml:space="preserve">de </w:t>
      </w:r>
      <w:r w:rsidR="000D742D" w:rsidRPr="0059092F">
        <w:rPr>
          <w:rFonts w:ascii="Trebuchet MS" w:hAnsi="Trebuchet MS"/>
          <w:noProof/>
        </w:rPr>
        <w:t>implementare</w:t>
      </w:r>
      <w:r w:rsidR="0036228F" w:rsidRPr="0059092F">
        <w:rPr>
          <w:rFonts w:ascii="Trebuchet MS" w:hAnsi="Trebuchet MS"/>
          <w:noProof/>
        </w:rPr>
        <w:t xml:space="preserve"> și Manualul de procedură </w:t>
      </w:r>
      <w:r w:rsidR="000D742D" w:rsidRPr="0059092F">
        <w:rPr>
          <w:rFonts w:ascii="Trebuchet MS" w:hAnsi="Trebuchet MS"/>
          <w:noProof/>
        </w:rPr>
        <w:t xml:space="preserve">a sub-măsurii 19.2 privind </w:t>
      </w:r>
      <w:r w:rsidR="0036228F" w:rsidRPr="0059092F">
        <w:rPr>
          <w:rFonts w:ascii="Trebuchet MS" w:hAnsi="Trebuchet MS"/>
          <w:noProof/>
        </w:rPr>
        <w:t xml:space="preserve">condițiile de accesare, </w:t>
      </w:r>
      <w:r w:rsidR="000D742D" w:rsidRPr="0059092F">
        <w:rPr>
          <w:rFonts w:ascii="Trebuchet MS" w:hAnsi="Trebuchet MS"/>
          <w:noProof/>
        </w:rPr>
        <w:t>termenele stabilite, structura apelului de selecție și asigurarea transparenței.</w:t>
      </w:r>
      <w:r w:rsidR="009B5C69" w:rsidRPr="0059092F">
        <w:rPr>
          <w:rFonts w:ascii="Trebuchet MS" w:hAnsi="Trebuchet MS"/>
          <w:noProof/>
        </w:rPr>
        <w:t xml:space="preserve"> Se va avea în vedere respectarea prevederilor procedur</w:t>
      </w:r>
      <w:r w:rsidR="0036228F" w:rsidRPr="0059092F">
        <w:rPr>
          <w:rFonts w:ascii="Trebuchet MS" w:hAnsi="Trebuchet MS"/>
          <w:noProof/>
        </w:rPr>
        <w:t>ale ale</w:t>
      </w:r>
      <w:r w:rsidR="009B5C69" w:rsidRPr="0059092F">
        <w:rPr>
          <w:rFonts w:ascii="Trebuchet MS" w:hAnsi="Trebuchet MS"/>
          <w:noProof/>
        </w:rPr>
        <w:t xml:space="preserve"> s</w:t>
      </w:r>
      <w:r w:rsidR="0036228F" w:rsidRPr="0059092F">
        <w:rPr>
          <w:rFonts w:ascii="Trebuchet MS" w:hAnsi="Trebuchet MS"/>
          <w:noProof/>
        </w:rPr>
        <w:t>m</w:t>
      </w:r>
      <w:r w:rsidR="009B5C69" w:rsidRPr="0059092F">
        <w:rPr>
          <w:rFonts w:ascii="Trebuchet MS" w:hAnsi="Trebuchet MS"/>
          <w:noProof/>
        </w:rPr>
        <w:t xml:space="preserve"> 19.2 </w:t>
      </w:r>
      <w:r w:rsidR="0036228F" w:rsidRPr="0059092F">
        <w:rPr>
          <w:rFonts w:ascii="Trebuchet MS" w:hAnsi="Trebuchet MS"/>
          <w:noProof/>
        </w:rPr>
        <w:t>în vigoare</w:t>
      </w:r>
      <w:r w:rsidR="009B5C69" w:rsidRPr="0059092F">
        <w:rPr>
          <w:rFonts w:ascii="Trebuchet MS" w:hAnsi="Trebuchet MS"/>
          <w:noProof/>
        </w:rPr>
        <w:t xml:space="preserve"> la momentul deschiderii sesiunii de depunere a proiectelor.</w:t>
      </w:r>
    </w:p>
    <w:p w:rsidR="00EA7CDA" w:rsidRPr="0059092F" w:rsidRDefault="00EA7CDA" w:rsidP="00482632">
      <w:pPr>
        <w:spacing w:after="160" w:line="259" w:lineRule="auto"/>
        <w:contextualSpacing/>
        <w:jc w:val="both"/>
        <w:rPr>
          <w:rFonts w:ascii="Trebuchet MS" w:hAnsi="Trebuchet MS"/>
          <w:noProof/>
        </w:rPr>
      </w:pPr>
    </w:p>
    <w:p w:rsidR="00CC11CF" w:rsidRPr="0059092F" w:rsidRDefault="00CC11CF" w:rsidP="00EF6E15">
      <w:pPr>
        <w:tabs>
          <w:tab w:val="left" w:pos="0"/>
        </w:tabs>
        <w:jc w:val="both"/>
        <w:rPr>
          <w:rFonts w:ascii="Trebuchet MS" w:hAnsi="Trebuchet MS"/>
          <w:b/>
          <w:noProof/>
        </w:rPr>
      </w:pPr>
      <w:r w:rsidRPr="0059092F">
        <w:rPr>
          <w:rFonts w:ascii="Trebuchet MS" w:hAnsi="Trebuchet MS"/>
          <w:b/>
          <w:noProof/>
          <w:color w:val="2F5496" w:themeColor="accent5" w:themeShade="BF"/>
        </w:rPr>
        <w:t>Atenție!</w:t>
      </w:r>
      <w:r w:rsidRPr="0059092F">
        <w:rPr>
          <w:rFonts w:ascii="Trebuchet MS" w:hAnsi="Trebuchet MS" w:cs="Calibri"/>
          <w:b/>
          <w:noProof/>
          <w:color w:val="0070C0"/>
          <w:lang w:eastAsia="fr-FR"/>
        </w:rPr>
        <w:t xml:space="preserve"> </w:t>
      </w:r>
      <w:r w:rsidRPr="0059092F">
        <w:rPr>
          <w:rFonts w:ascii="Trebuchet MS" w:hAnsi="Trebuchet MS"/>
          <w:b/>
          <w:noProof/>
        </w:rPr>
        <w:t xml:space="preserve">Verificarea respectării principiilor de transparență, în ceea ce privește postarea strategiei pe pagina de internet a GAL, publicitatea Calendarelor </w:t>
      </w:r>
      <w:r w:rsidR="0064613C" w:rsidRPr="0059092F">
        <w:rPr>
          <w:rFonts w:ascii="Trebuchet MS" w:hAnsi="Trebuchet MS"/>
          <w:b/>
          <w:noProof/>
        </w:rPr>
        <w:t xml:space="preserve">estimative de lansare a </w:t>
      </w:r>
      <w:r w:rsidR="00ED5CBE" w:rsidRPr="0059092F">
        <w:rPr>
          <w:rFonts w:ascii="Trebuchet MS" w:hAnsi="Trebuchet MS"/>
          <w:b/>
          <w:noProof/>
        </w:rPr>
        <w:t xml:space="preserve">apelurilor </w:t>
      </w:r>
      <w:r w:rsidRPr="0059092F">
        <w:rPr>
          <w:rFonts w:ascii="Trebuchet MS" w:hAnsi="Trebuchet MS"/>
          <w:b/>
          <w:noProof/>
        </w:rPr>
        <w:t xml:space="preserve">de selecție și a prelungirii </w:t>
      </w:r>
      <w:r w:rsidR="00E635F3" w:rsidRPr="0059092F">
        <w:rPr>
          <w:rFonts w:ascii="Trebuchet MS" w:hAnsi="Trebuchet MS"/>
          <w:b/>
          <w:noProof/>
        </w:rPr>
        <w:t>apelurilor de selecție</w:t>
      </w:r>
      <w:r w:rsidRPr="0059092F">
        <w:rPr>
          <w:rFonts w:ascii="Trebuchet MS" w:hAnsi="Trebuchet MS"/>
          <w:b/>
          <w:noProof/>
        </w:rPr>
        <w:t xml:space="preserve">, precum și a Rapoartelor de selecție </w:t>
      </w:r>
      <w:r w:rsidR="002B56F6" w:rsidRPr="0059092F">
        <w:rPr>
          <w:rFonts w:ascii="Trebuchet MS" w:hAnsi="Trebuchet MS"/>
          <w:b/>
          <w:noProof/>
        </w:rPr>
        <w:t xml:space="preserve">(intermediare, finale, suplimentare) </w:t>
      </w:r>
      <w:r w:rsidRPr="0059092F">
        <w:rPr>
          <w:rFonts w:ascii="Trebuchet MS" w:hAnsi="Trebuchet MS"/>
          <w:b/>
          <w:noProof/>
        </w:rPr>
        <w:t>și de contestații, intră în atribuțiile CDRJ.</w:t>
      </w:r>
    </w:p>
    <w:p w:rsidR="0064613C" w:rsidRPr="0059092F" w:rsidRDefault="0064613C" w:rsidP="00EF6E15">
      <w:pPr>
        <w:tabs>
          <w:tab w:val="left" w:pos="0"/>
        </w:tabs>
        <w:jc w:val="both"/>
        <w:rPr>
          <w:rFonts w:ascii="Trebuchet MS" w:hAnsi="Trebuchet MS"/>
          <w:noProof/>
        </w:rPr>
      </w:pPr>
      <w:r w:rsidRPr="0059092F">
        <w:rPr>
          <w:rFonts w:ascii="Trebuchet MS" w:hAnsi="Trebuchet MS"/>
          <w:noProof/>
        </w:rPr>
        <w:t>Apelurile de selecție pot fi prelungite cu aprobarea Adunării Generale a GAL/Consiliului Director al GAL, în conformitate cu procedurile interne ale GAL. Adresa de solicitare a prelungirii apelului de selecție, împreună cu aprobarea organelor de conducere ale GAL, vor fi transmise la CDRJ, în vederea avizării. Anunțul privind prelungirea trebuie să se facă numai în timpul sesiunii în derulare, nu mai târziu de ultima zi a respectivei sesiuni.</w:t>
      </w:r>
    </w:p>
    <w:p w:rsidR="00CC11CF" w:rsidRPr="0059092F" w:rsidRDefault="00CC11CF" w:rsidP="00EF6E15">
      <w:pPr>
        <w:jc w:val="both"/>
        <w:rPr>
          <w:rFonts w:ascii="Trebuchet MS" w:hAnsi="Trebuchet MS"/>
          <w:noProof/>
        </w:rPr>
      </w:pPr>
      <w:r w:rsidRPr="0059092F">
        <w:rPr>
          <w:rFonts w:ascii="Trebuchet MS" w:hAnsi="Trebuchet MS"/>
          <w:noProof/>
        </w:rPr>
        <w:t xml:space="preserve">În cazul în care GAL-urile solicită modificarea SDL, acestea pot lansa apelurile de selecție conform noii forme a strategiei doar după aprobarea de către DGDR AM PNDR a modificărilor solicitate. Modificarea strategiei se realizează conform indicațiilor din </w:t>
      </w:r>
      <w:r w:rsidR="00591ABF" w:rsidRPr="0059092F">
        <w:rPr>
          <w:rFonts w:ascii="Trebuchet MS" w:hAnsi="Trebuchet MS"/>
          <w:noProof/>
        </w:rPr>
        <w:t>prezentul Ghid</w:t>
      </w:r>
      <w:r w:rsidRPr="0059092F">
        <w:rPr>
          <w:rFonts w:ascii="Trebuchet MS" w:hAnsi="Trebuchet MS"/>
          <w:noProof/>
        </w:rPr>
        <w:t xml:space="preserve">. După primirea aprobării, GAL-urile solicită modificarea Acordului – cadru de finanțare aferent Sub-măsurii 19.4, ce vizează revizuirea SDL – Anexa nr. III la Acordul – cadru de finanțare. Este obligatoriu ca proiectele selectate în urma apelului lansat conform strategiei modificate să fie depuse la OJFIR la o dată ulterioară datei de modificare a </w:t>
      </w:r>
      <w:r w:rsidR="0054429C" w:rsidRPr="0059092F">
        <w:rPr>
          <w:rFonts w:ascii="Trebuchet MS" w:hAnsi="Trebuchet MS"/>
          <w:noProof/>
        </w:rPr>
        <w:t>Acordului – cadru de finanțare.</w:t>
      </w:r>
    </w:p>
    <w:p w:rsidR="0054429C" w:rsidRPr="0059092F" w:rsidRDefault="00005CC8" w:rsidP="00EF6E15">
      <w:pPr>
        <w:jc w:val="both"/>
        <w:rPr>
          <w:rFonts w:ascii="Trebuchet MS" w:hAnsi="Trebuchet MS"/>
          <w:noProof/>
        </w:rPr>
      </w:pPr>
      <w:r w:rsidRPr="0059092F">
        <w:rPr>
          <w:rFonts w:ascii="Trebuchet MS" w:hAnsi="Trebuchet MS"/>
          <w:noProof/>
        </w:rPr>
        <w:t xml:space="preserve">În cazul în care propunerea de modificare transmisă nu </w:t>
      </w:r>
      <w:r w:rsidR="000E688A" w:rsidRPr="0059092F">
        <w:rPr>
          <w:rFonts w:ascii="Trebuchet MS" w:hAnsi="Trebuchet MS"/>
          <w:noProof/>
        </w:rPr>
        <w:t>vizează</w:t>
      </w:r>
      <w:r w:rsidRPr="0059092F">
        <w:rPr>
          <w:rFonts w:ascii="Trebuchet MS" w:hAnsi="Trebuchet MS"/>
          <w:noProof/>
        </w:rPr>
        <w:t xml:space="preserve"> măsuril</w:t>
      </w:r>
      <w:r w:rsidR="000E688A" w:rsidRPr="0059092F">
        <w:rPr>
          <w:rFonts w:ascii="Trebuchet MS" w:hAnsi="Trebuchet MS"/>
          <w:noProof/>
        </w:rPr>
        <w:t>e</w:t>
      </w:r>
      <w:r w:rsidRPr="0059092F">
        <w:rPr>
          <w:rFonts w:ascii="Trebuchet MS" w:hAnsi="Trebuchet MS"/>
          <w:noProof/>
        </w:rPr>
        <w:t xml:space="preserve"> ce </w:t>
      </w:r>
      <w:r w:rsidR="000E688A" w:rsidRPr="0059092F">
        <w:rPr>
          <w:rFonts w:ascii="Trebuchet MS" w:hAnsi="Trebuchet MS"/>
          <w:noProof/>
        </w:rPr>
        <w:t>urmează</w:t>
      </w:r>
      <w:r w:rsidRPr="0059092F">
        <w:rPr>
          <w:rFonts w:ascii="Trebuchet MS" w:hAnsi="Trebuchet MS"/>
          <w:noProof/>
        </w:rPr>
        <w:t xml:space="preserve"> a fi lansate, GAL poate demara lansarea apelurilor de selecție înainte de primirea aprobării.</w:t>
      </w:r>
    </w:p>
    <w:p w:rsidR="001065A1" w:rsidRPr="0059092F" w:rsidRDefault="001065A1" w:rsidP="001065A1">
      <w:pPr>
        <w:jc w:val="both"/>
        <w:rPr>
          <w:rFonts w:ascii="Trebuchet MS" w:hAnsi="Trebuchet MS"/>
          <w:noProof/>
        </w:rPr>
      </w:pPr>
      <w:r w:rsidRPr="0059092F">
        <w:rPr>
          <w:rFonts w:ascii="Trebuchet MS" w:hAnsi="Trebuchet MS"/>
          <w:noProof/>
        </w:rPr>
        <w:t xml:space="preserve">În cazul în care se impune modificarea unor condiții de accesare pe perioada de derulare a unei sesiuni de depunere GAL poate emite o Erată aprobată de organele de decizie conform prevederilor statutare. </w:t>
      </w:r>
    </w:p>
    <w:p w:rsidR="00FD2B07" w:rsidRDefault="00FD2B07" w:rsidP="00FD2B07">
      <w:pPr>
        <w:spacing w:after="0"/>
        <w:jc w:val="both"/>
        <w:rPr>
          <w:rFonts w:ascii="Trebuchet MS" w:hAnsi="Trebuchet MS"/>
          <w:noProof/>
        </w:rPr>
      </w:pPr>
    </w:p>
    <w:p w:rsidR="001065A1" w:rsidRPr="0059092F" w:rsidRDefault="001065A1" w:rsidP="001065A1">
      <w:pPr>
        <w:jc w:val="both"/>
        <w:rPr>
          <w:rFonts w:ascii="Trebuchet MS" w:hAnsi="Trebuchet MS"/>
          <w:noProof/>
        </w:rPr>
      </w:pPr>
      <w:r w:rsidRPr="0059092F">
        <w:rPr>
          <w:rFonts w:ascii="Trebuchet MS" w:hAnsi="Trebuchet MS"/>
          <w:noProof/>
        </w:rPr>
        <w:t>Erata trebuie să vizeze doar modificări care nu contravin prevederilor aplicabile (Fișa măsurii din SDL, G</w:t>
      </w:r>
      <w:r w:rsidR="0036228F" w:rsidRPr="0059092F">
        <w:rPr>
          <w:rFonts w:ascii="Trebuchet MS" w:hAnsi="Trebuchet MS"/>
          <w:noProof/>
        </w:rPr>
        <w:t>hidul de implementare și</w:t>
      </w:r>
      <w:r w:rsidRPr="0059092F">
        <w:rPr>
          <w:rFonts w:ascii="Trebuchet MS" w:hAnsi="Trebuchet MS"/>
          <w:noProof/>
        </w:rPr>
        <w:t xml:space="preserve"> Manual</w:t>
      </w:r>
      <w:r w:rsidR="0036228F" w:rsidRPr="0059092F">
        <w:rPr>
          <w:rFonts w:ascii="Trebuchet MS" w:hAnsi="Trebuchet MS"/>
          <w:noProof/>
        </w:rPr>
        <w:t>ul de</w:t>
      </w:r>
      <w:r w:rsidRPr="0059092F">
        <w:rPr>
          <w:rFonts w:ascii="Trebuchet MS" w:hAnsi="Trebuchet MS"/>
          <w:noProof/>
        </w:rPr>
        <w:t xml:space="preserve"> procedură</w:t>
      </w:r>
      <w:r w:rsidR="0036228F" w:rsidRPr="0059092F">
        <w:rPr>
          <w:rFonts w:ascii="Trebuchet MS" w:hAnsi="Trebuchet MS"/>
          <w:noProof/>
        </w:rPr>
        <w:t xml:space="preserve"> al sub-măsurii</w:t>
      </w:r>
      <w:r w:rsidRPr="0059092F">
        <w:rPr>
          <w:rFonts w:ascii="Trebuchet MS" w:hAnsi="Trebuchet MS"/>
          <w:noProof/>
        </w:rPr>
        <w:t xml:space="preserve"> 19.2, Cap. 8.1 din PNDR</w:t>
      </w:r>
      <w:r w:rsidR="00FF3189" w:rsidRPr="0059092F">
        <w:rPr>
          <w:rFonts w:ascii="Trebuchet MS" w:hAnsi="Trebuchet MS"/>
          <w:noProof/>
        </w:rPr>
        <w:t xml:space="preserve"> 2014-2020</w:t>
      </w:r>
      <w:r w:rsidRPr="0059092F">
        <w:rPr>
          <w:rFonts w:ascii="Trebuchet MS" w:hAnsi="Trebuchet MS"/>
          <w:noProof/>
        </w:rPr>
        <w:t xml:space="preserve">, HG </w:t>
      </w:r>
      <w:r w:rsidR="0036228F" w:rsidRPr="0059092F">
        <w:rPr>
          <w:rFonts w:ascii="Trebuchet MS" w:hAnsi="Trebuchet MS"/>
          <w:noProof/>
        </w:rPr>
        <w:t xml:space="preserve">nr. </w:t>
      </w:r>
      <w:r w:rsidRPr="0059092F">
        <w:rPr>
          <w:rFonts w:ascii="Trebuchet MS" w:hAnsi="Trebuchet MS"/>
          <w:noProof/>
        </w:rPr>
        <w:t>226</w:t>
      </w:r>
      <w:r w:rsidR="00FF3189" w:rsidRPr="0059092F">
        <w:rPr>
          <w:rFonts w:ascii="Trebuchet MS" w:hAnsi="Trebuchet MS"/>
          <w:noProof/>
        </w:rPr>
        <w:t>/2015, cu modificările și completările ulterioare</w:t>
      </w:r>
      <w:r w:rsidRPr="0059092F">
        <w:rPr>
          <w:rFonts w:ascii="Trebuchet MS" w:hAnsi="Trebuchet MS"/>
          <w:noProof/>
        </w:rPr>
        <w:t xml:space="preserve"> și legislația specifică</w:t>
      </w:r>
      <w:r w:rsidR="0036228F" w:rsidRPr="0059092F">
        <w:rPr>
          <w:rFonts w:ascii="Trebuchet MS" w:hAnsi="Trebuchet MS"/>
          <w:noProof/>
        </w:rPr>
        <w:t xml:space="preserve"> în domeniu</w:t>
      </w:r>
      <w:r w:rsidRPr="0059092F">
        <w:rPr>
          <w:rFonts w:ascii="Trebuchet MS" w:hAnsi="Trebuchet MS"/>
          <w:noProof/>
        </w:rPr>
        <w:t>).</w:t>
      </w:r>
    </w:p>
    <w:p w:rsidR="001065A1" w:rsidRPr="0059092F" w:rsidRDefault="001065A1" w:rsidP="001065A1">
      <w:pPr>
        <w:jc w:val="both"/>
        <w:rPr>
          <w:rFonts w:ascii="Trebuchet MS" w:hAnsi="Trebuchet MS"/>
          <w:noProof/>
        </w:rPr>
      </w:pPr>
      <w:r w:rsidRPr="0059092F">
        <w:rPr>
          <w:rFonts w:ascii="Trebuchet MS" w:hAnsi="Trebuchet MS"/>
          <w:noProof/>
        </w:rPr>
        <w:t>Erata aprobată de organele de decizie ale GAL trebuie înaintată de GAL către CDRJ însoțită de un Memoriu justificativ privind modificările propuse, în vederea avizării.</w:t>
      </w:r>
      <w:r w:rsidR="000E688A" w:rsidRPr="0059092F">
        <w:rPr>
          <w:rFonts w:ascii="Trebuchet MS" w:hAnsi="Trebuchet MS"/>
          <w:noProof/>
        </w:rPr>
        <w:t xml:space="preserve"> </w:t>
      </w:r>
    </w:p>
    <w:p w:rsidR="0036228F" w:rsidRPr="0059092F" w:rsidRDefault="0036228F" w:rsidP="001065A1">
      <w:pPr>
        <w:jc w:val="both"/>
        <w:rPr>
          <w:rFonts w:ascii="Trebuchet MS" w:hAnsi="Trebuchet MS"/>
          <w:noProof/>
        </w:rPr>
      </w:pPr>
      <w:r w:rsidRPr="0059092F">
        <w:rPr>
          <w:rFonts w:ascii="Trebuchet MS" w:hAnsi="Trebuchet MS"/>
          <w:noProof/>
        </w:rPr>
        <w:t>Erata se postează pe pagina de internet-a GAL cel târziu în ziua imediat următoare avizării acesteia de către consilierul CDRJ responsabil cu monitorizarea GAL, având indicată în mod obligatoriu data postării.</w:t>
      </w:r>
    </w:p>
    <w:p w:rsidR="00DE08A9" w:rsidRPr="0059092F" w:rsidRDefault="001065A1" w:rsidP="00EF6E15">
      <w:pPr>
        <w:jc w:val="both"/>
        <w:rPr>
          <w:rFonts w:ascii="Trebuchet MS" w:hAnsi="Trebuchet MS"/>
          <w:noProof/>
        </w:rPr>
      </w:pPr>
      <w:r w:rsidRPr="0059092F">
        <w:rPr>
          <w:rFonts w:ascii="Trebuchet MS" w:hAnsi="Trebuchet MS"/>
          <w:noProof/>
        </w:rPr>
        <w:t>După postarea Eratei pe site-ul GAL, perioada aferentă sesiunii de depunere va fi prelungită cu cel puțin 10 zile</w:t>
      </w:r>
      <w:r w:rsidR="00572F2F" w:rsidRPr="0059092F">
        <w:rPr>
          <w:rFonts w:ascii="Trebuchet MS" w:hAnsi="Trebuchet MS"/>
          <w:noProof/>
        </w:rPr>
        <w:t xml:space="preserve"> calendaristice</w:t>
      </w:r>
      <w:r w:rsidRPr="0059092F">
        <w:rPr>
          <w:rFonts w:ascii="Trebuchet MS" w:hAnsi="Trebuchet MS"/>
          <w:noProof/>
        </w:rPr>
        <w:t xml:space="preserve"> pentru a permite solicitanților depunerea proiectelor în conformitate cu  cerințele apelului de selecție adaptate noilor prevederi legislative.</w:t>
      </w:r>
    </w:p>
    <w:p w:rsidR="0036228F" w:rsidRPr="0059092F" w:rsidRDefault="0036228F" w:rsidP="0036228F">
      <w:pPr>
        <w:jc w:val="both"/>
        <w:rPr>
          <w:rFonts w:ascii="Trebuchet MS" w:hAnsi="Trebuchet MS"/>
          <w:noProof/>
        </w:rPr>
      </w:pPr>
      <w:r w:rsidRPr="0059092F">
        <w:rPr>
          <w:rFonts w:ascii="Trebuchet MS" w:hAnsi="Trebuchet MS"/>
          <w:noProof/>
        </w:rPr>
        <w:t>În cazul în care se constantă încălcări procedurale de natură să afecteze procesul de evaluare și selecție, DGDR AM PNDR poate dispune anularea sau suspendarea apelului de selecție.</w:t>
      </w:r>
    </w:p>
    <w:p w:rsidR="00FC4461" w:rsidRPr="0059092F" w:rsidRDefault="00FC4461" w:rsidP="00DF3626">
      <w:pPr>
        <w:pStyle w:val="Heading1"/>
        <w:jc w:val="both"/>
        <w:rPr>
          <w:noProof/>
        </w:rPr>
      </w:pPr>
      <w:bookmarkStart w:id="15" w:name="_Toc534726487"/>
      <w:r w:rsidRPr="0059092F">
        <w:rPr>
          <w:noProof/>
        </w:rPr>
        <w:t>Selecția proiectelor</w:t>
      </w:r>
      <w:bookmarkEnd w:id="15"/>
      <w:r w:rsidRPr="0059092F">
        <w:rPr>
          <w:noProof/>
        </w:rPr>
        <w:t xml:space="preserve"> </w:t>
      </w:r>
    </w:p>
    <w:p w:rsidR="00EF6E15" w:rsidRPr="00DF3626" w:rsidRDefault="00EF6E15" w:rsidP="00DF3626">
      <w:pPr>
        <w:spacing w:after="0"/>
        <w:rPr>
          <w:noProof/>
          <w:sz w:val="16"/>
          <w:szCs w:val="16"/>
        </w:rPr>
      </w:pPr>
    </w:p>
    <w:p w:rsidR="0054429C" w:rsidRPr="0059092F" w:rsidRDefault="0086183C" w:rsidP="00DF3626">
      <w:pPr>
        <w:spacing w:after="120" w:line="259" w:lineRule="auto"/>
        <w:jc w:val="both"/>
        <w:rPr>
          <w:rFonts w:ascii="Trebuchet MS" w:hAnsi="Trebuchet MS"/>
          <w:bCs/>
          <w:noProof/>
          <w:color w:val="000000"/>
        </w:rPr>
      </w:pPr>
      <w:r w:rsidRPr="0059092F">
        <w:rPr>
          <w:rFonts w:ascii="Trebuchet MS" w:hAnsi="Trebuchet MS"/>
          <w:bCs/>
          <w:noProof/>
          <w:color w:val="000000"/>
        </w:rPr>
        <w:t xml:space="preserve">GAL are obligația să realizeze selecția proiectelor aferente tuturor măsurilor </w:t>
      </w:r>
      <w:r w:rsidR="002A3385" w:rsidRPr="0059092F">
        <w:rPr>
          <w:rFonts w:ascii="Trebuchet MS" w:hAnsi="Trebuchet MS"/>
          <w:bCs/>
          <w:noProof/>
          <w:color w:val="000000"/>
        </w:rPr>
        <w:t xml:space="preserve">incluse </w:t>
      </w:r>
      <w:r w:rsidRPr="0059092F">
        <w:rPr>
          <w:rFonts w:ascii="Trebuchet MS" w:hAnsi="Trebuchet MS"/>
          <w:bCs/>
          <w:noProof/>
          <w:color w:val="000000"/>
        </w:rPr>
        <w:t>în SDL selectată de către DGDR AM PNDR</w:t>
      </w:r>
      <w:r w:rsidR="00EF6E15" w:rsidRPr="0059092F">
        <w:rPr>
          <w:rFonts w:ascii="Trebuchet MS" w:hAnsi="Trebuchet MS"/>
          <w:bCs/>
          <w:noProof/>
          <w:color w:val="000000"/>
        </w:rPr>
        <w:t>, în conformitate cu prevederile din procedura proprie de evaluare și selecție</w:t>
      </w:r>
      <w:r w:rsidRPr="0059092F">
        <w:rPr>
          <w:rFonts w:ascii="Trebuchet MS" w:hAnsi="Trebuchet MS"/>
          <w:bCs/>
          <w:noProof/>
          <w:color w:val="000000"/>
        </w:rPr>
        <w:t xml:space="preserve">. </w:t>
      </w:r>
    </w:p>
    <w:p w:rsidR="00EF6E15" w:rsidRPr="0059092F" w:rsidRDefault="00EF6E15" w:rsidP="00EF6E15">
      <w:pPr>
        <w:spacing w:after="160" w:line="259" w:lineRule="auto"/>
        <w:jc w:val="both"/>
        <w:rPr>
          <w:rFonts w:ascii="Trebuchet MS" w:hAnsi="Trebuchet MS" w:cs="Calibri"/>
          <w:bCs/>
          <w:noProof/>
          <w:color w:val="000000"/>
        </w:rPr>
      </w:pPr>
      <w:r w:rsidRPr="0059092F">
        <w:rPr>
          <w:rFonts w:ascii="Trebuchet MS" w:hAnsi="Trebuchet MS" w:cs="Calibri"/>
          <w:bCs/>
          <w:noProof/>
          <w:color w:val="000000"/>
        </w:rPr>
        <w:t xml:space="preserve">GAL-urile vor evalua documentele și vor selecta proiectele, pe baza </w:t>
      </w:r>
      <w:r w:rsidR="001E52A4" w:rsidRPr="0059092F">
        <w:rPr>
          <w:rFonts w:ascii="Trebuchet MS" w:hAnsi="Trebuchet MS" w:cs="Calibri"/>
          <w:bCs/>
          <w:noProof/>
          <w:color w:val="000000"/>
        </w:rPr>
        <w:t>principiilor</w:t>
      </w:r>
      <w:r w:rsidRPr="0059092F">
        <w:rPr>
          <w:rFonts w:ascii="Trebuchet MS" w:hAnsi="Trebuchet MS" w:cs="Calibri"/>
          <w:bCs/>
          <w:noProof/>
          <w:color w:val="000000"/>
        </w:rPr>
        <w:t xml:space="preserve"> de selecție aprobate în SDL, în cadrul unui proces public</w:t>
      </w:r>
      <w:r w:rsidR="00BD628B" w:rsidRPr="0059092F">
        <w:rPr>
          <w:rFonts w:ascii="Trebuchet MS" w:hAnsi="Trebuchet MS" w:cs="Calibri"/>
          <w:bCs/>
          <w:noProof/>
          <w:color w:val="000000"/>
        </w:rPr>
        <w:t xml:space="preserve"> (transparent)</w:t>
      </w:r>
      <w:r w:rsidRPr="0059092F">
        <w:rPr>
          <w:rFonts w:ascii="Trebuchet MS" w:hAnsi="Trebuchet MS" w:cs="Calibri"/>
          <w:bCs/>
          <w:noProof/>
          <w:color w:val="000000"/>
        </w:rPr>
        <w:t xml:space="preserve"> de selecție. Pentru </w:t>
      </w:r>
      <w:r w:rsidR="001E52A4" w:rsidRPr="0059092F">
        <w:rPr>
          <w:rFonts w:ascii="Trebuchet MS" w:hAnsi="Trebuchet MS" w:cs="Calibri"/>
          <w:bCs/>
          <w:noProof/>
          <w:color w:val="000000"/>
        </w:rPr>
        <w:t>fiecare măsură</w:t>
      </w:r>
      <w:r w:rsidRPr="0059092F">
        <w:rPr>
          <w:rFonts w:ascii="Trebuchet MS" w:hAnsi="Trebuchet MS" w:cs="Calibri"/>
          <w:bCs/>
          <w:noProof/>
          <w:color w:val="000000"/>
        </w:rPr>
        <w:t xml:space="preserve">, GAL-urile vor </w:t>
      </w:r>
      <w:r w:rsidR="001E52A4" w:rsidRPr="0059092F">
        <w:rPr>
          <w:rFonts w:ascii="Trebuchet MS" w:hAnsi="Trebuchet MS" w:cs="Calibri"/>
          <w:bCs/>
          <w:noProof/>
          <w:color w:val="000000"/>
        </w:rPr>
        <w:t>elabora</w:t>
      </w:r>
      <w:r w:rsidRPr="0059092F">
        <w:rPr>
          <w:rFonts w:ascii="Trebuchet MS" w:hAnsi="Trebuchet MS" w:cs="Calibri"/>
          <w:bCs/>
          <w:noProof/>
          <w:color w:val="000000"/>
        </w:rPr>
        <w:t xml:space="preserve"> criterii de selecție adecvate specificului local, </w:t>
      </w:r>
      <w:r w:rsidR="001E52A4" w:rsidRPr="0059092F">
        <w:rPr>
          <w:rFonts w:ascii="Trebuchet MS" w:hAnsi="Trebuchet MS" w:cs="Calibri"/>
          <w:bCs/>
          <w:noProof/>
          <w:color w:val="000000"/>
        </w:rPr>
        <w:t xml:space="preserve">în baza principiilor de selecție </w:t>
      </w:r>
      <w:r w:rsidRPr="0059092F">
        <w:rPr>
          <w:rFonts w:ascii="Trebuchet MS" w:hAnsi="Trebuchet MS" w:cs="Calibri"/>
          <w:bCs/>
          <w:noProof/>
          <w:color w:val="000000"/>
        </w:rPr>
        <w:t xml:space="preserve">precizate în SDL. </w:t>
      </w:r>
    </w:p>
    <w:p w:rsidR="0092637C" w:rsidRPr="0059092F" w:rsidRDefault="0092637C" w:rsidP="00EF6E15">
      <w:pPr>
        <w:spacing w:after="160" w:line="259" w:lineRule="auto"/>
        <w:jc w:val="both"/>
        <w:rPr>
          <w:rFonts w:ascii="Trebuchet MS" w:hAnsi="Trebuchet MS" w:cs="Calibri"/>
          <w:bCs/>
          <w:noProof/>
          <w:color w:val="000000"/>
        </w:rPr>
      </w:pPr>
      <w:r w:rsidRPr="0059092F">
        <w:rPr>
          <w:rFonts w:ascii="Trebuchet MS" w:hAnsi="Trebuchet MS" w:cs="Calibri"/>
          <w:bCs/>
          <w:noProof/>
          <w:color w:val="000000"/>
        </w:rPr>
        <w:t xml:space="preserve">Conform prevederilor art. 34 din Reg. (UE) nr. 1303/2013, GAL are obligația de a-și asuma evaluarea și selecția proiectelor, prin semnarea de către cel puțin doi angajați GAL a fișelor de evaluare și selecție a proiectelor depuse la GAL, inclusiv în cazul în care </w:t>
      </w:r>
      <w:r w:rsidR="00A9629A" w:rsidRPr="0059092F">
        <w:rPr>
          <w:rFonts w:ascii="Trebuchet MS" w:hAnsi="Trebuchet MS" w:cs="Calibri"/>
          <w:bCs/>
          <w:noProof/>
          <w:color w:val="000000"/>
        </w:rPr>
        <w:t>sunt externalizate activități</w:t>
      </w:r>
      <w:r w:rsidR="00AE3256" w:rsidRPr="0059092F">
        <w:rPr>
          <w:rFonts w:ascii="Trebuchet MS" w:hAnsi="Trebuchet MS" w:cs="Calibri"/>
          <w:bCs/>
          <w:noProof/>
          <w:color w:val="000000"/>
        </w:rPr>
        <w:t>le</w:t>
      </w:r>
      <w:r w:rsidR="00A9629A" w:rsidRPr="0059092F">
        <w:rPr>
          <w:rFonts w:ascii="Trebuchet MS" w:hAnsi="Trebuchet MS" w:cs="Calibri"/>
          <w:bCs/>
          <w:noProof/>
          <w:color w:val="000000"/>
        </w:rPr>
        <w:t xml:space="preserve"> de </w:t>
      </w:r>
      <w:r w:rsidRPr="0059092F">
        <w:rPr>
          <w:rFonts w:ascii="Trebuchet MS" w:hAnsi="Trebuchet MS" w:cs="Calibri"/>
          <w:bCs/>
          <w:noProof/>
          <w:color w:val="000000"/>
        </w:rPr>
        <w:t>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1E52A4" w:rsidRPr="0059092F" w:rsidRDefault="00EF6E15" w:rsidP="00EF6E15">
      <w:pPr>
        <w:jc w:val="both"/>
        <w:rPr>
          <w:rFonts w:ascii="Trebuchet MS" w:hAnsi="Trebuchet MS"/>
          <w:noProof/>
        </w:rPr>
      </w:pPr>
      <w:r w:rsidRPr="0059092F">
        <w:rPr>
          <w:rFonts w:ascii="Trebuchet MS" w:hAnsi="Trebuchet MS"/>
          <w:noProof/>
        </w:rPr>
        <w:t xml:space="preserve">Pentru toate proiectele evaluate la nivelul GAL, evaluatorii vor verifica conformitatea și eligibilitatea proiectelor și vor acorda punctajele aferente fiecărei cereri de finanțare. Toate verificările se realizează </w:t>
      </w:r>
      <w:r w:rsidR="001F4B7C" w:rsidRPr="0059092F">
        <w:rPr>
          <w:rFonts w:ascii="Trebuchet MS" w:hAnsi="Trebuchet MS"/>
          <w:noProof/>
        </w:rPr>
        <w:t xml:space="preserve">în baza </w:t>
      </w:r>
      <w:r w:rsidRPr="0059092F">
        <w:rPr>
          <w:rFonts w:ascii="Trebuchet MS" w:hAnsi="Trebuchet MS"/>
          <w:noProof/>
        </w:rPr>
        <w:t>fișe</w:t>
      </w:r>
      <w:r w:rsidR="001E52A4" w:rsidRPr="0059092F">
        <w:rPr>
          <w:rFonts w:ascii="Trebuchet MS" w:hAnsi="Trebuchet MS"/>
          <w:noProof/>
        </w:rPr>
        <w:t>lor</w:t>
      </w:r>
      <w:r w:rsidRPr="0059092F">
        <w:rPr>
          <w:rFonts w:ascii="Trebuchet MS" w:hAnsi="Trebuchet MS"/>
          <w:noProof/>
        </w:rPr>
        <w:t xml:space="preserve"> de verificare elaborate la nivelul GAL, datate și semnate de </w:t>
      </w:r>
      <w:r w:rsidR="001E52A4" w:rsidRPr="0059092F">
        <w:rPr>
          <w:rFonts w:ascii="Trebuchet MS" w:hAnsi="Trebuchet MS"/>
          <w:noProof/>
        </w:rPr>
        <w:t xml:space="preserve">către cel puțin doi </w:t>
      </w:r>
      <w:r w:rsidR="00233894" w:rsidRPr="0059092F">
        <w:rPr>
          <w:rFonts w:ascii="Trebuchet MS" w:hAnsi="Trebuchet MS"/>
          <w:noProof/>
        </w:rPr>
        <w:t>angajați ai GAL cu atribuții în acest sens</w:t>
      </w:r>
      <w:r w:rsidR="00D50746" w:rsidRPr="0059092F">
        <w:rPr>
          <w:rFonts w:ascii="Trebuchet MS" w:hAnsi="Trebuchet MS"/>
          <w:noProof/>
        </w:rPr>
        <w:t xml:space="preserve">, </w:t>
      </w:r>
      <w:r w:rsidR="001E52A4" w:rsidRPr="0059092F">
        <w:rPr>
          <w:rFonts w:ascii="Trebuchet MS" w:hAnsi="Trebuchet MS"/>
          <w:noProof/>
        </w:rPr>
        <w:t>pentru</w:t>
      </w:r>
      <w:r w:rsidR="00D50746" w:rsidRPr="0059092F">
        <w:rPr>
          <w:rFonts w:ascii="Trebuchet MS" w:hAnsi="Trebuchet MS"/>
          <w:noProof/>
        </w:rPr>
        <w:t xml:space="preserve"> respectarea principiului de verificare “4 ochi”</w:t>
      </w:r>
      <w:r w:rsidR="003F6407" w:rsidRPr="0059092F">
        <w:rPr>
          <w:rFonts w:ascii="Trebuchet MS" w:hAnsi="Trebuchet MS"/>
          <w:noProof/>
        </w:rPr>
        <w:t xml:space="preserve"> și confidențialitatea datelor din cadrul proiectului.</w:t>
      </w:r>
    </w:p>
    <w:p w:rsidR="00E76326" w:rsidRDefault="00EF6E15" w:rsidP="00EF6E15">
      <w:pPr>
        <w:jc w:val="both"/>
        <w:rPr>
          <w:rFonts w:ascii="Trebuchet MS" w:hAnsi="Trebuchet MS"/>
          <w:noProof/>
        </w:rPr>
      </w:pPr>
      <w:r w:rsidRPr="0059092F">
        <w:rPr>
          <w:rFonts w:ascii="Trebuchet MS" w:hAnsi="Trebuchet MS"/>
          <w:b/>
          <w:noProof/>
        </w:rPr>
        <w:t>Comitetul de selecție</w:t>
      </w:r>
      <w:r w:rsidRPr="0059092F">
        <w:rPr>
          <w:rFonts w:ascii="Trebuchet MS" w:hAnsi="Trebuchet MS"/>
          <w:noProof/>
        </w:rPr>
        <w:t xml:space="preserve"> al GAL trebuie să se asigure de faptul că proiect</w:t>
      </w:r>
      <w:r w:rsidR="0036228F" w:rsidRPr="0059092F">
        <w:rPr>
          <w:rFonts w:ascii="Trebuchet MS" w:hAnsi="Trebuchet MS"/>
          <w:noProof/>
        </w:rPr>
        <w:t>e</w:t>
      </w:r>
      <w:r w:rsidRPr="0059092F">
        <w:rPr>
          <w:rFonts w:ascii="Trebuchet MS" w:hAnsi="Trebuchet MS"/>
          <w:noProof/>
        </w:rPr>
        <w:t>l</w:t>
      </w:r>
      <w:r w:rsidR="0036228F" w:rsidRPr="0059092F">
        <w:rPr>
          <w:rFonts w:ascii="Trebuchet MS" w:hAnsi="Trebuchet MS"/>
          <w:noProof/>
        </w:rPr>
        <w:t>e</w:t>
      </w:r>
      <w:r w:rsidRPr="0059092F">
        <w:rPr>
          <w:rFonts w:ascii="Trebuchet MS" w:hAnsi="Trebuchet MS"/>
          <w:noProof/>
        </w:rPr>
        <w:t xml:space="preserve"> ce urmează a primi </w:t>
      </w:r>
      <w:r w:rsidR="009D3456">
        <w:rPr>
          <w:rFonts w:ascii="Trebuchet MS" w:hAnsi="Trebuchet MS"/>
          <w:noProof/>
        </w:rPr>
        <w:t xml:space="preserve"> </w:t>
      </w:r>
      <w:r w:rsidRPr="0059092F">
        <w:rPr>
          <w:rFonts w:ascii="Trebuchet MS" w:hAnsi="Trebuchet MS"/>
          <w:noProof/>
        </w:rPr>
        <w:t xml:space="preserve">finanțare </w:t>
      </w:r>
      <w:r w:rsidR="009D3456">
        <w:rPr>
          <w:rFonts w:ascii="Trebuchet MS" w:hAnsi="Trebuchet MS"/>
          <w:noProof/>
        </w:rPr>
        <w:t xml:space="preserve"> </w:t>
      </w:r>
      <w:r w:rsidRPr="0059092F">
        <w:rPr>
          <w:rFonts w:ascii="Trebuchet MS" w:hAnsi="Trebuchet MS"/>
          <w:noProof/>
        </w:rPr>
        <w:t xml:space="preserve">răspund </w:t>
      </w:r>
      <w:r w:rsidR="009D3456">
        <w:rPr>
          <w:rFonts w:ascii="Trebuchet MS" w:hAnsi="Trebuchet MS"/>
          <w:noProof/>
        </w:rPr>
        <w:t xml:space="preserve"> </w:t>
      </w:r>
      <w:r w:rsidRPr="0059092F">
        <w:rPr>
          <w:rFonts w:ascii="Trebuchet MS" w:hAnsi="Trebuchet MS"/>
          <w:noProof/>
        </w:rPr>
        <w:t>obiectivelor</w:t>
      </w:r>
      <w:r w:rsidR="009D3456">
        <w:rPr>
          <w:rFonts w:ascii="Trebuchet MS" w:hAnsi="Trebuchet MS"/>
          <w:noProof/>
        </w:rPr>
        <w:t xml:space="preserve"> </w:t>
      </w:r>
      <w:r w:rsidRPr="0059092F">
        <w:rPr>
          <w:rFonts w:ascii="Trebuchet MS" w:hAnsi="Trebuchet MS"/>
          <w:noProof/>
        </w:rPr>
        <w:t xml:space="preserve"> propuse</w:t>
      </w:r>
      <w:r w:rsidR="009D3456">
        <w:rPr>
          <w:rFonts w:ascii="Trebuchet MS" w:hAnsi="Trebuchet MS"/>
          <w:noProof/>
        </w:rPr>
        <w:t xml:space="preserve"> </w:t>
      </w:r>
      <w:r w:rsidRPr="0059092F">
        <w:rPr>
          <w:rFonts w:ascii="Trebuchet MS" w:hAnsi="Trebuchet MS"/>
          <w:noProof/>
        </w:rPr>
        <w:t xml:space="preserve"> în </w:t>
      </w:r>
      <w:r w:rsidR="009D3456">
        <w:rPr>
          <w:rFonts w:ascii="Trebuchet MS" w:hAnsi="Trebuchet MS"/>
          <w:noProof/>
        </w:rPr>
        <w:t xml:space="preserve"> </w:t>
      </w:r>
      <w:r w:rsidRPr="0059092F">
        <w:rPr>
          <w:rFonts w:ascii="Trebuchet MS" w:hAnsi="Trebuchet MS"/>
          <w:noProof/>
        </w:rPr>
        <w:t>SDL</w:t>
      </w:r>
      <w:r w:rsidR="00D50746" w:rsidRPr="0059092F">
        <w:rPr>
          <w:rFonts w:ascii="Trebuchet MS" w:hAnsi="Trebuchet MS"/>
          <w:noProof/>
        </w:rPr>
        <w:t xml:space="preserve">, </w:t>
      </w:r>
      <w:r w:rsidR="009D3456">
        <w:rPr>
          <w:rFonts w:ascii="Trebuchet MS" w:hAnsi="Trebuchet MS"/>
          <w:noProof/>
        </w:rPr>
        <w:t xml:space="preserve"> </w:t>
      </w:r>
      <w:r w:rsidR="00D50746" w:rsidRPr="0059092F">
        <w:rPr>
          <w:rFonts w:ascii="Trebuchet MS" w:hAnsi="Trebuchet MS"/>
          <w:noProof/>
        </w:rPr>
        <w:t xml:space="preserve">corespund </w:t>
      </w:r>
      <w:r w:rsidR="009D3456">
        <w:rPr>
          <w:rFonts w:ascii="Trebuchet MS" w:hAnsi="Trebuchet MS"/>
          <w:noProof/>
        </w:rPr>
        <w:t xml:space="preserve"> </w:t>
      </w:r>
      <w:r w:rsidR="00D50746" w:rsidRPr="0059092F">
        <w:rPr>
          <w:rFonts w:ascii="Trebuchet MS" w:hAnsi="Trebuchet MS"/>
          <w:noProof/>
        </w:rPr>
        <w:t xml:space="preserve">cu </w:t>
      </w:r>
      <w:r w:rsidR="009D3456">
        <w:rPr>
          <w:rFonts w:ascii="Trebuchet MS" w:hAnsi="Trebuchet MS"/>
          <w:noProof/>
        </w:rPr>
        <w:t xml:space="preserve"> </w:t>
      </w:r>
      <w:r w:rsidR="00D50746" w:rsidRPr="0059092F">
        <w:rPr>
          <w:rFonts w:ascii="Trebuchet MS" w:hAnsi="Trebuchet MS"/>
          <w:noProof/>
        </w:rPr>
        <w:t xml:space="preserve">specificul </w:t>
      </w:r>
      <w:r w:rsidR="009D3456">
        <w:rPr>
          <w:rFonts w:ascii="Trebuchet MS" w:hAnsi="Trebuchet MS"/>
          <w:noProof/>
        </w:rPr>
        <w:t xml:space="preserve"> </w:t>
      </w:r>
      <w:r w:rsidR="00D50746" w:rsidRPr="0059092F">
        <w:rPr>
          <w:rFonts w:ascii="Trebuchet MS" w:hAnsi="Trebuchet MS"/>
          <w:noProof/>
        </w:rPr>
        <w:t xml:space="preserve">măsurii </w:t>
      </w:r>
    </w:p>
    <w:p w:rsidR="00E76326" w:rsidRPr="00E76326" w:rsidRDefault="00E76326" w:rsidP="00E76326">
      <w:pPr>
        <w:spacing w:after="0"/>
        <w:jc w:val="both"/>
        <w:rPr>
          <w:rFonts w:ascii="Trebuchet MS" w:hAnsi="Trebuchet MS"/>
          <w:noProof/>
          <w:sz w:val="16"/>
          <w:szCs w:val="16"/>
        </w:rPr>
      </w:pPr>
    </w:p>
    <w:p w:rsidR="00EF6E15" w:rsidRPr="0059092F" w:rsidRDefault="00D50746" w:rsidP="00EF6E15">
      <w:pPr>
        <w:jc w:val="both"/>
        <w:rPr>
          <w:rFonts w:ascii="Trebuchet MS" w:hAnsi="Trebuchet MS"/>
          <w:noProof/>
        </w:rPr>
      </w:pPr>
      <w:r w:rsidRPr="0059092F">
        <w:rPr>
          <w:rFonts w:ascii="Trebuchet MS" w:hAnsi="Trebuchet MS"/>
          <w:noProof/>
        </w:rPr>
        <w:t>respective,</w:t>
      </w:r>
      <w:r w:rsidR="000E4388" w:rsidRPr="0059092F">
        <w:rPr>
          <w:rFonts w:ascii="Trebuchet MS" w:hAnsi="Trebuchet MS"/>
          <w:noProof/>
        </w:rPr>
        <w:t xml:space="preserve"> </w:t>
      </w:r>
      <w:r w:rsidR="00EF6E15" w:rsidRPr="0059092F">
        <w:rPr>
          <w:rFonts w:ascii="Trebuchet MS" w:hAnsi="Trebuchet MS"/>
          <w:noProof/>
        </w:rPr>
        <w:t>se încadrează în</w:t>
      </w:r>
      <w:r w:rsidRPr="0059092F">
        <w:rPr>
          <w:rFonts w:ascii="Trebuchet MS" w:hAnsi="Trebuchet MS"/>
          <w:noProof/>
        </w:rPr>
        <w:t xml:space="preserve"> valoarea maximă acordată pe proiect</w:t>
      </w:r>
      <w:r w:rsidR="0036228F" w:rsidRPr="0059092F">
        <w:rPr>
          <w:rFonts w:ascii="Trebuchet MS" w:hAnsi="Trebuchet MS"/>
          <w:noProof/>
        </w:rPr>
        <w:t>/sesiune</w:t>
      </w:r>
      <w:r w:rsidR="000E4388" w:rsidRPr="0059092F">
        <w:rPr>
          <w:rFonts w:ascii="Trebuchet MS" w:hAnsi="Trebuchet MS"/>
          <w:noProof/>
        </w:rPr>
        <w:t xml:space="preserve"> și, </w:t>
      </w:r>
      <w:r w:rsidR="00EF6E15" w:rsidRPr="0059092F">
        <w:rPr>
          <w:rFonts w:ascii="Trebuchet MS" w:hAnsi="Trebuchet MS"/>
          <w:noProof/>
        </w:rPr>
        <w:t>de asemenea, de faptul că implementarea proiect</w:t>
      </w:r>
      <w:r w:rsidR="0036228F" w:rsidRPr="0059092F">
        <w:rPr>
          <w:rFonts w:ascii="Trebuchet MS" w:hAnsi="Trebuchet MS"/>
          <w:noProof/>
        </w:rPr>
        <w:t>elor</w:t>
      </w:r>
      <w:r w:rsidR="00EF6E15" w:rsidRPr="0059092F">
        <w:rPr>
          <w:rFonts w:ascii="Trebuchet MS" w:hAnsi="Trebuchet MS"/>
          <w:noProof/>
        </w:rPr>
        <w:t xml:space="preserve"> reprezintă o prioritate în vederea implementării strategiei. </w:t>
      </w:r>
    </w:p>
    <w:p w:rsidR="00EF6E15" w:rsidRPr="0059092F" w:rsidRDefault="00EF6E15" w:rsidP="00EF6E15">
      <w:pPr>
        <w:jc w:val="both"/>
        <w:rPr>
          <w:rFonts w:ascii="Trebuchet MS" w:hAnsi="Trebuchet MS"/>
          <w:noProof/>
        </w:rPr>
      </w:pPr>
      <w:r w:rsidRPr="0059092F">
        <w:rPr>
          <w:rFonts w:ascii="Trebuchet MS" w:hAnsi="Trebuchet MS"/>
          <w:noProof/>
        </w:rPr>
        <w:t xml:space="preserve">Selecția proiectelor se face aplicând regula de „dublu cvorum”, respectiv pentru validarea voturilor, este necesar ca în momentul selecției să fie prezenți </w:t>
      </w:r>
      <w:r w:rsidR="00A818EF" w:rsidRPr="0059092F">
        <w:rPr>
          <w:rFonts w:ascii="Trebuchet MS" w:hAnsi="Trebuchet MS"/>
          <w:noProof/>
        </w:rPr>
        <w:t>peste</w:t>
      </w:r>
      <w:r w:rsidRPr="0059092F">
        <w:rPr>
          <w:rFonts w:ascii="Trebuchet MS" w:hAnsi="Trebuchet MS"/>
          <w:noProof/>
        </w:rPr>
        <w:t xml:space="preserve"> 50% din membrii Comitetului de Selecție, din care peste 50% să fie din mediul privat și societatea civilă, </w:t>
      </w:r>
      <w:r w:rsidR="002A3385" w:rsidRPr="0059092F">
        <w:rPr>
          <w:rFonts w:ascii="Trebuchet MS" w:hAnsi="Trebuchet MS"/>
          <w:noProof/>
        </w:rPr>
        <w:t xml:space="preserve">iar </w:t>
      </w:r>
      <w:r w:rsidRPr="0059092F">
        <w:rPr>
          <w:rFonts w:ascii="Trebuchet MS" w:hAnsi="Trebuchet MS"/>
          <w:noProof/>
        </w:rPr>
        <w:t xml:space="preserve">organizațiile din mediul urban </w:t>
      </w:r>
      <w:r w:rsidR="002A3385" w:rsidRPr="0059092F">
        <w:rPr>
          <w:rFonts w:ascii="Trebuchet MS" w:hAnsi="Trebuchet MS"/>
          <w:noProof/>
        </w:rPr>
        <w:t xml:space="preserve">să </w:t>
      </w:r>
      <w:r w:rsidRPr="0059092F">
        <w:rPr>
          <w:rFonts w:ascii="Trebuchet MS" w:hAnsi="Trebuchet MS"/>
          <w:noProof/>
        </w:rPr>
        <w:t>reprez</w:t>
      </w:r>
      <w:r w:rsidR="002A3385" w:rsidRPr="0059092F">
        <w:rPr>
          <w:rFonts w:ascii="Trebuchet MS" w:hAnsi="Trebuchet MS"/>
          <w:noProof/>
        </w:rPr>
        <w:t>inte</w:t>
      </w:r>
      <w:r w:rsidRPr="0059092F">
        <w:rPr>
          <w:rFonts w:ascii="Trebuchet MS" w:hAnsi="Trebuchet MS"/>
          <w:noProof/>
        </w:rPr>
        <w:t xml:space="preserve"> mai puțin de 25%. Pentru </w:t>
      </w:r>
      <w:r w:rsidR="001E52A4" w:rsidRPr="0059092F">
        <w:rPr>
          <w:rFonts w:ascii="Trebuchet MS" w:hAnsi="Trebuchet MS"/>
          <w:noProof/>
        </w:rPr>
        <w:t xml:space="preserve">verificarea aplicării unei proceduri de selecție corecte, </w:t>
      </w:r>
      <w:r w:rsidRPr="0059092F">
        <w:rPr>
          <w:rFonts w:ascii="Trebuchet MS" w:hAnsi="Trebuchet MS"/>
          <w:noProof/>
        </w:rPr>
        <w:t xml:space="preserve">la </w:t>
      </w:r>
      <w:r w:rsidR="001E52A4" w:rsidRPr="0059092F">
        <w:rPr>
          <w:rFonts w:ascii="Trebuchet MS" w:hAnsi="Trebuchet MS"/>
          <w:noProof/>
        </w:rPr>
        <w:t>întâlnirile Comitetului de Selecție</w:t>
      </w:r>
      <w:r w:rsidRPr="0059092F">
        <w:rPr>
          <w:rFonts w:ascii="Trebuchet MS" w:hAnsi="Trebuchet MS"/>
          <w:noProof/>
        </w:rPr>
        <w:t xml:space="preserve"> v</w:t>
      </w:r>
      <w:r w:rsidR="002B3D37" w:rsidRPr="0059092F">
        <w:rPr>
          <w:rFonts w:ascii="Trebuchet MS" w:hAnsi="Trebuchet MS"/>
          <w:noProof/>
        </w:rPr>
        <w:t>or</w:t>
      </w:r>
      <w:r w:rsidRPr="0059092F">
        <w:rPr>
          <w:rFonts w:ascii="Trebuchet MS" w:hAnsi="Trebuchet MS"/>
          <w:noProof/>
        </w:rPr>
        <w:t xml:space="preserve"> </w:t>
      </w:r>
      <w:r w:rsidR="00152917" w:rsidRPr="0059092F">
        <w:rPr>
          <w:rFonts w:ascii="Trebuchet MS" w:hAnsi="Trebuchet MS"/>
          <w:noProof/>
        </w:rPr>
        <w:t xml:space="preserve">lua parte și </w:t>
      </w:r>
      <w:r w:rsidR="00055872" w:rsidRPr="0059092F">
        <w:rPr>
          <w:rFonts w:ascii="Trebuchet MS" w:hAnsi="Trebuchet MS"/>
          <w:noProof/>
        </w:rPr>
        <w:t>responsabil</w:t>
      </w:r>
      <w:r w:rsidR="00A702D8" w:rsidRPr="0059092F">
        <w:rPr>
          <w:rFonts w:ascii="Trebuchet MS" w:hAnsi="Trebuchet MS"/>
          <w:noProof/>
        </w:rPr>
        <w:t>ul</w:t>
      </w:r>
      <w:r w:rsidR="00055872" w:rsidRPr="0059092F">
        <w:rPr>
          <w:rFonts w:ascii="Trebuchet MS" w:hAnsi="Trebuchet MS"/>
          <w:noProof/>
        </w:rPr>
        <w:t xml:space="preserve"> </w:t>
      </w:r>
      <w:r w:rsidR="0085267E" w:rsidRPr="0059092F">
        <w:rPr>
          <w:rFonts w:ascii="Trebuchet MS" w:hAnsi="Trebuchet MS"/>
          <w:noProof/>
        </w:rPr>
        <w:t xml:space="preserve">CDRJ </w:t>
      </w:r>
      <w:r w:rsidR="00055872" w:rsidRPr="0059092F">
        <w:rPr>
          <w:rFonts w:ascii="Trebuchet MS" w:hAnsi="Trebuchet MS"/>
          <w:noProof/>
        </w:rPr>
        <w:t>cu monitorizarea activității GAL-ului respectiv</w:t>
      </w:r>
      <w:r w:rsidR="00A702D8" w:rsidRPr="0059092F">
        <w:rPr>
          <w:rFonts w:ascii="Trebuchet MS" w:hAnsi="Trebuchet MS"/>
          <w:noProof/>
        </w:rPr>
        <w:t xml:space="preserve"> </w:t>
      </w:r>
      <w:r w:rsidR="00A702D8" w:rsidRPr="0059092F">
        <w:rPr>
          <w:rFonts w:ascii="Trebuchet MS" w:hAnsi="Trebuchet MS"/>
          <w:bCs/>
          <w:noProof/>
          <w:color w:val="000000"/>
        </w:rPr>
        <w:t>și</w:t>
      </w:r>
      <w:r w:rsidR="002B56F6" w:rsidRPr="0059092F">
        <w:rPr>
          <w:rFonts w:ascii="Trebuchet MS" w:hAnsi="Trebuchet MS"/>
          <w:bCs/>
          <w:noProof/>
          <w:color w:val="000000"/>
        </w:rPr>
        <w:t xml:space="preserve"> coordonatorul CDRJ</w:t>
      </w:r>
      <w:r w:rsidR="0085267E" w:rsidRPr="0059092F">
        <w:rPr>
          <w:rFonts w:ascii="Trebuchet MS" w:hAnsi="Trebuchet MS"/>
          <w:bCs/>
          <w:noProof/>
          <w:color w:val="000000"/>
        </w:rPr>
        <w:t>/</w:t>
      </w:r>
      <w:r w:rsidR="00A702D8" w:rsidRPr="0059092F">
        <w:rPr>
          <w:rFonts w:ascii="Trebuchet MS" w:hAnsi="Trebuchet MS"/>
          <w:bCs/>
          <w:noProof/>
          <w:color w:val="000000"/>
        </w:rPr>
        <w:t>un consilier desemnat de coordonator.</w:t>
      </w:r>
    </w:p>
    <w:p w:rsidR="00EF6E15" w:rsidRPr="0059092F" w:rsidRDefault="00EF6E15" w:rsidP="00FD2B07">
      <w:pPr>
        <w:spacing w:after="120"/>
        <w:jc w:val="both"/>
        <w:rPr>
          <w:rFonts w:ascii="Trebuchet MS" w:hAnsi="Trebuchet MS"/>
          <w:noProof/>
        </w:rPr>
      </w:pPr>
      <w:r w:rsidRPr="0059092F">
        <w:rPr>
          <w:rFonts w:ascii="Trebuchet MS" w:hAnsi="Trebuchet MS"/>
          <w:noProof/>
        </w:rPr>
        <w:t>Rezultatele procesului de selecție se consemnează în Raportul de selecție. Acesta va fi semnat și aprobat de către toți membrii prezenți ai Comitetului de Selecție, specificându-se apartenența la mediul privat sau public</w:t>
      </w:r>
      <w:r w:rsidR="006B24CD" w:rsidRPr="0059092F">
        <w:rPr>
          <w:rFonts w:ascii="Trebuchet MS" w:hAnsi="Trebuchet MS"/>
          <w:noProof/>
        </w:rPr>
        <w:t>, rural sau urban</w:t>
      </w:r>
      <w:r w:rsidRPr="0059092F">
        <w:rPr>
          <w:rFonts w:ascii="Trebuchet MS" w:hAnsi="Trebuchet MS"/>
          <w:noProof/>
        </w:rPr>
        <w:t xml:space="preserve"> – cu respectarea </w:t>
      </w:r>
      <w:r w:rsidR="006B24CD" w:rsidRPr="0059092F">
        <w:rPr>
          <w:rFonts w:ascii="Trebuchet MS" w:hAnsi="Trebuchet MS"/>
          <w:noProof/>
        </w:rPr>
        <w:t>procentelor minime obligatorii</w:t>
      </w:r>
      <w:r w:rsidRPr="0059092F">
        <w:rPr>
          <w:rFonts w:ascii="Trebuchet MS" w:hAnsi="Trebuchet MS"/>
          <w:noProof/>
        </w:rPr>
        <w:t xml:space="preserve">. </w:t>
      </w:r>
      <w:r w:rsidR="0085267E" w:rsidRPr="0059092F">
        <w:rPr>
          <w:rFonts w:ascii="Trebuchet MS" w:hAnsi="Trebuchet MS"/>
          <w:noProof/>
        </w:rPr>
        <w:t xml:space="preserve">Responsabilul CDRJ cu monitorizarea activității GAL-ului respectiv și coordonatorul CDRJ/ un consilier desemnat de coordonator </w:t>
      </w:r>
      <w:r w:rsidR="006B24CD" w:rsidRPr="0059092F">
        <w:rPr>
          <w:rFonts w:ascii="Trebuchet MS" w:hAnsi="Trebuchet MS"/>
          <w:noProof/>
        </w:rPr>
        <w:t>avizează Raportul</w:t>
      </w:r>
      <w:r w:rsidRPr="0059092F">
        <w:rPr>
          <w:rFonts w:ascii="Trebuchet MS" w:hAnsi="Trebuchet MS"/>
          <w:noProof/>
        </w:rPr>
        <w:t xml:space="preserve"> de selecție </w:t>
      </w:r>
      <w:r w:rsidR="006B24CD" w:rsidRPr="0059092F">
        <w:rPr>
          <w:rFonts w:ascii="Trebuchet MS" w:hAnsi="Trebuchet MS"/>
          <w:noProof/>
        </w:rPr>
        <w:t>asigurându-se de</w:t>
      </w:r>
      <w:r w:rsidRPr="0059092F">
        <w:rPr>
          <w:rFonts w:ascii="Trebuchet MS" w:hAnsi="Trebuchet MS"/>
          <w:noProof/>
        </w:rPr>
        <w:t xml:space="preserve"> faptul că procedura de selecție a proiectelor s-a desfășurat corespunzător</w:t>
      </w:r>
      <w:r w:rsidR="006B24CD" w:rsidRPr="0059092F">
        <w:rPr>
          <w:rFonts w:ascii="Trebuchet MS" w:hAnsi="Trebuchet MS"/>
          <w:noProof/>
        </w:rPr>
        <w:t>,</w:t>
      </w:r>
      <w:r w:rsidRPr="0059092F">
        <w:rPr>
          <w:rFonts w:ascii="Trebuchet MS" w:hAnsi="Trebuchet MS"/>
          <w:noProof/>
        </w:rPr>
        <w:t xml:space="preserve"> s-au respectat criteriile de eligibilitate și principiile de se</w:t>
      </w:r>
      <w:r w:rsidR="006B24CD" w:rsidRPr="0059092F">
        <w:rPr>
          <w:rFonts w:ascii="Trebuchet MS" w:hAnsi="Trebuchet MS"/>
          <w:noProof/>
        </w:rPr>
        <w:t>lecție din fișa măsurii din SDL</w:t>
      </w:r>
      <w:r w:rsidRPr="0059092F">
        <w:rPr>
          <w:rFonts w:ascii="Trebuchet MS" w:hAnsi="Trebuchet MS"/>
          <w:noProof/>
        </w:rPr>
        <w:t xml:space="preserve"> și condițiile de transparență </w:t>
      </w:r>
      <w:r w:rsidR="006B24CD" w:rsidRPr="0059092F">
        <w:rPr>
          <w:rFonts w:ascii="Trebuchet MS" w:hAnsi="Trebuchet MS"/>
          <w:noProof/>
        </w:rPr>
        <w:t>aplicate</w:t>
      </w:r>
      <w:r w:rsidRPr="0059092F">
        <w:rPr>
          <w:rFonts w:ascii="Trebuchet MS" w:hAnsi="Trebuchet MS"/>
          <w:noProof/>
        </w:rPr>
        <w:t xml:space="preserve"> de GAL</w:t>
      </w:r>
      <w:r w:rsidR="00320521" w:rsidRPr="0059092F">
        <w:rPr>
          <w:rFonts w:ascii="Trebuchet MS" w:hAnsi="Trebuchet MS"/>
          <w:noProof/>
        </w:rPr>
        <w:t xml:space="preserve"> (inclusiv în cazul prelungirii sesiunii de depunere)</w:t>
      </w:r>
      <w:r w:rsidRPr="0059092F">
        <w:rPr>
          <w:rFonts w:ascii="Trebuchet MS" w:hAnsi="Trebuchet MS"/>
          <w:noProof/>
        </w:rPr>
        <w:t>.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w:t>
      </w:r>
      <w:r w:rsidR="0027183A" w:rsidRPr="0059092F">
        <w:rPr>
          <w:rFonts w:ascii="Trebuchet MS" w:hAnsi="Trebuchet MS"/>
          <w:noProof/>
        </w:rPr>
        <w:t>/persoana mandatat</w:t>
      </w:r>
      <w:r w:rsidR="00557122" w:rsidRPr="0059092F">
        <w:rPr>
          <w:rFonts w:ascii="Trebuchet MS" w:hAnsi="Trebuchet MS"/>
          <w:noProof/>
        </w:rPr>
        <w:t>ă</w:t>
      </w:r>
      <w:r w:rsidR="0027183A" w:rsidRPr="0059092F">
        <w:rPr>
          <w:rFonts w:ascii="Trebuchet MS" w:hAnsi="Trebuchet MS"/>
          <w:noProof/>
        </w:rPr>
        <w:t xml:space="preserve"> de persoana juridic</w:t>
      </w:r>
      <w:r w:rsidR="00557122" w:rsidRPr="0059092F">
        <w:rPr>
          <w:rFonts w:ascii="Trebuchet MS" w:hAnsi="Trebuchet MS"/>
          <w:noProof/>
        </w:rPr>
        <w:t>ă</w:t>
      </w:r>
      <w:r w:rsidRPr="0059092F">
        <w:rPr>
          <w:rFonts w:ascii="Trebuchet MS" w:hAnsi="Trebuchet MS"/>
          <w:noProof/>
        </w:rPr>
        <w:t>, noul reprezentant legal</w:t>
      </w:r>
      <w:r w:rsidR="0027183A" w:rsidRPr="0059092F">
        <w:rPr>
          <w:noProof/>
        </w:rPr>
        <w:t>/</w:t>
      </w:r>
      <w:r w:rsidR="0027183A" w:rsidRPr="0059092F">
        <w:rPr>
          <w:rFonts w:ascii="Trebuchet MS" w:hAnsi="Trebuchet MS"/>
          <w:noProof/>
        </w:rPr>
        <w:t>persoana mandatat</w:t>
      </w:r>
      <w:r w:rsidR="00557122" w:rsidRPr="0059092F">
        <w:rPr>
          <w:rFonts w:ascii="Trebuchet MS" w:hAnsi="Trebuchet MS"/>
          <w:noProof/>
        </w:rPr>
        <w:t>ă</w:t>
      </w:r>
      <w:r w:rsidR="0027183A" w:rsidRPr="0059092F">
        <w:rPr>
          <w:rFonts w:ascii="Trebuchet MS" w:hAnsi="Trebuchet MS"/>
          <w:noProof/>
        </w:rPr>
        <w:t xml:space="preserve"> de persoana juridic</w:t>
      </w:r>
      <w:r w:rsidR="00557122" w:rsidRPr="0059092F">
        <w:rPr>
          <w:rFonts w:ascii="Trebuchet MS" w:hAnsi="Trebuchet MS"/>
          <w:noProof/>
        </w:rPr>
        <w:t>ă</w:t>
      </w:r>
      <w:r w:rsidRPr="0059092F">
        <w:rPr>
          <w:rFonts w:ascii="Trebuchet MS" w:hAnsi="Trebuchet MS"/>
          <w:noProof/>
        </w:rPr>
        <w:t xml:space="preserve"> va înlocui persoana desemnată inițial să reprezinte partenerul respectiv în Comitetul de selecție, fără a fi necesare alte aprobări.</w:t>
      </w:r>
    </w:p>
    <w:p w:rsidR="00635D23" w:rsidRPr="0059092F" w:rsidRDefault="00635D23" w:rsidP="00FD2B07">
      <w:pPr>
        <w:spacing w:after="120"/>
        <w:jc w:val="both"/>
        <w:rPr>
          <w:rFonts w:ascii="Trebuchet MS" w:hAnsi="Trebuchet MS"/>
          <w:noProof/>
        </w:rPr>
      </w:pPr>
      <w:r w:rsidRPr="0059092F">
        <w:rPr>
          <w:rFonts w:ascii="Trebuchet MS" w:hAnsi="Trebuchet MS"/>
          <w:noProof/>
        </w:rPr>
        <w:t>GAL va derula procesul de evaluare și selecție în conformitate cu procedura internă – aprobată de organele de conducere ale GAL (conform prevederilor statutare). Procedura internă va fi postată pe site-ul GAL și va prezenta în detaliu (cu etape și termene) procedura specificată în SDL.</w:t>
      </w:r>
    </w:p>
    <w:p w:rsidR="001D0483" w:rsidRPr="0059092F" w:rsidRDefault="001D0483" w:rsidP="00FD2B07">
      <w:pPr>
        <w:spacing w:after="120"/>
        <w:jc w:val="both"/>
        <w:rPr>
          <w:rFonts w:ascii="Trebuchet MS" w:hAnsi="Trebuchet MS"/>
          <w:noProof/>
        </w:rPr>
      </w:pPr>
      <w:r w:rsidRPr="0059092F">
        <w:rPr>
          <w:rFonts w:ascii="Trebuchet MS" w:hAnsi="Trebuchet MS"/>
          <w:noProof/>
        </w:rPr>
        <w:t>Etapele procesului de evaluare și selecție</w:t>
      </w:r>
      <w:r w:rsidR="00635D23" w:rsidRPr="0059092F">
        <w:rPr>
          <w:rFonts w:ascii="Trebuchet MS" w:hAnsi="Trebuchet MS"/>
          <w:noProof/>
        </w:rPr>
        <w:t xml:space="preserve"> se vor desfășura conform procedurii interne a GAL, astfel încât să se asigu</w:t>
      </w:r>
      <w:r w:rsidR="002B3D37" w:rsidRPr="0059092F">
        <w:rPr>
          <w:rFonts w:ascii="Trebuchet MS" w:hAnsi="Trebuchet MS"/>
          <w:noProof/>
        </w:rPr>
        <w:t>re un proces transparent și nedi</w:t>
      </w:r>
      <w:r w:rsidR="00635D23" w:rsidRPr="0059092F">
        <w:rPr>
          <w:rFonts w:ascii="Trebuchet MS" w:hAnsi="Trebuchet MS"/>
          <w:noProof/>
        </w:rPr>
        <w:t xml:space="preserve">scriminatoriu, care oferă posibilitatea </w:t>
      </w:r>
      <w:r w:rsidR="002F3725" w:rsidRPr="0059092F">
        <w:rPr>
          <w:rFonts w:ascii="Trebuchet MS" w:hAnsi="Trebuchet MS"/>
          <w:noProof/>
        </w:rPr>
        <w:t>solicitanților</w:t>
      </w:r>
      <w:r w:rsidR="00635D23" w:rsidRPr="0059092F">
        <w:rPr>
          <w:rFonts w:ascii="Trebuchet MS" w:hAnsi="Trebuchet MS"/>
          <w:noProof/>
        </w:rPr>
        <w:t xml:space="preserve"> de a depune contestații asupra rezultatului evaluării și selecției.</w:t>
      </w:r>
    </w:p>
    <w:p w:rsidR="00635D23" w:rsidRPr="0059092F" w:rsidRDefault="00635D23" w:rsidP="00E76326">
      <w:pPr>
        <w:spacing w:after="120"/>
        <w:jc w:val="both"/>
        <w:rPr>
          <w:rFonts w:ascii="Trebuchet MS" w:hAnsi="Trebuchet MS"/>
          <w:noProof/>
        </w:rPr>
      </w:pPr>
      <w:r w:rsidRPr="0059092F">
        <w:rPr>
          <w:rFonts w:ascii="Trebuchet MS" w:hAnsi="Trebuchet MS"/>
          <w:noProof/>
        </w:rPr>
        <w:t>Exemplu privind stabilirea etapelor:</w:t>
      </w:r>
    </w:p>
    <w:p w:rsidR="002570E1" w:rsidRPr="0059092F" w:rsidRDefault="00320521" w:rsidP="00E76326">
      <w:pPr>
        <w:spacing w:after="120"/>
        <w:jc w:val="both"/>
        <w:rPr>
          <w:rFonts w:ascii="Trebuchet MS" w:hAnsi="Trebuchet MS"/>
          <w:noProof/>
        </w:rPr>
      </w:pPr>
      <w:r w:rsidRPr="0059092F">
        <w:rPr>
          <w:rFonts w:ascii="Trebuchet MS" w:hAnsi="Trebuchet MS"/>
          <w:noProof/>
        </w:rPr>
        <w:t xml:space="preserve">Etapa I: </w:t>
      </w:r>
      <w:r w:rsidR="002570E1" w:rsidRPr="0059092F">
        <w:rPr>
          <w:rFonts w:ascii="Trebuchet MS" w:hAnsi="Trebuchet MS"/>
          <w:noProof/>
        </w:rPr>
        <w:t xml:space="preserve">După evaluarea proiectelor, la nivelul GAL se elaborează și se publică </w:t>
      </w:r>
      <w:r w:rsidR="0064613C" w:rsidRPr="0059092F">
        <w:rPr>
          <w:rFonts w:ascii="Trebuchet MS" w:hAnsi="Trebuchet MS"/>
          <w:b/>
          <w:noProof/>
        </w:rPr>
        <w:t>R</w:t>
      </w:r>
      <w:r w:rsidR="002570E1" w:rsidRPr="0059092F">
        <w:rPr>
          <w:rFonts w:ascii="Trebuchet MS" w:hAnsi="Trebuchet MS"/>
          <w:b/>
          <w:noProof/>
        </w:rPr>
        <w:t>aportul de evaluare</w:t>
      </w:r>
      <w:r w:rsidR="002570E1" w:rsidRPr="0059092F">
        <w:rPr>
          <w:rFonts w:ascii="Trebuchet MS" w:hAnsi="Trebuchet MS"/>
          <w:noProof/>
        </w:rPr>
        <w:t xml:space="preserve"> al proiectelor, car</w:t>
      </w:r>
      <w:r w:rsidR="00953AAB" w:rsidRPr="0059092F">
        <w:rPr>
          <w:rFonts w:ascii="Trebuchet MS" w:hAnsi="Trebuchet MS"/>
          <w:noProof/>
        </w:rPr>
        <w:t>e include proiectele eligibile ș</w:t>
      </w:r>
      <w:r w:rsidR="002570E1" w:rsidRPr="0059092F">
        <w:rPr>
          <w:rFonts w:ascii="Trebuchet MS" w:hAnsi="Trebuchet MS"/>
          <w:noProof/>
        </w:rPr>
        <w:t>i s</w:t>
      </w:r>
      <w:r w:rsidR="00953AAB" w:rsidRPr="0059092F">
        <w:rPr>
          <w:rFonts w:ascii="Trebuchet MS" w:hAnsi="Trebuchet MS"/>
          <w:noProof/>
        </w:rPr>
        <w:t>electate, proiectele eligibile ș</w:t>
      </w:r>
      <w:r w:rsidR="002570E1" w:rsidRPr="0059092F">
        <w:rPr>
          <w:rFonts w:ascii="Trebuchet MS" w:hAnsi="Trebuchet MS"/>
          <w:noProof/>
        </w:rPr>
        <w:t>i neselectate</w:t>
      </w:r>
      <w:r w:rsidRPr="0059092F">
        <w:rPr>
          <w:rFonts w:ascii="Trebuchet MS" w:hAnsi="Trebuchet MS"/>
          <w:noProof/>
        </w:rPr>
        <w:t>,</w:t>
      </w:r>
      <w:r w:rsidR="00AE3256" w:rsidRPr="0059092F">
        <w:rPr>
          <w:rFonts w:ascii="Trebuchet MS" w:hAnsi="Trebuchet MS"/>
          <w:noProof/>
        </w:rPr>
        <w:t xml:space="preserve"> </w:t>
      </w:r>
      <w:r w:rsidR="002570E1" w:rsidRPr="0059092F">
        <w:rPr>
          <w:rFonts w:ascii="Trebuchet MS" w:hAnsi="Trebuchet MS"/>
          <w:noProof/>
        </w:rPr>
        <w:t>proiectele neeligibile</w:t>
      </w:r>
      <w:r w:rsidRPr="0059092F">
        <w:rPr>
          <w:rFonts w:ascii="Trebuchet MS" w:hAnsi="Trebuchet MS"/>
          <w:noProof/>
        </w:rPr>
        <w:t xml:space="preserve"> </w:t>
      </w:r>
      <w:r w:rsidR="00953AAB" w:rsidRPr="0059092F">
        <w:rPr>
          <w:rFonts w:ascii="Trebuchet MS" w:hAnsi="Trebuchet MS"/>
          <w:noProof/>
        </w:rPr>
        <w:t>ș</w:t>
      </w:r>
      <w:r w:rsidRPr="0059092F">
        <w:rPr>
          <w:rFonts w:ascii="Trebuchet MS" w:hAnsi="Trebuchet MS"/>
          <w:noProof/>
        </w:rPr>
        <w:t>i proiectele retrase</w:t>
      </w:r>
      <w:r w:rsidR="002570E1" w:rsidRPr="0059092F">
        <w:rPr>
          <w:rFonts w:ascii="Trebuchet MS" w:hAnsi="Trebuchet MS"/>
          <w:noProof/>
        </w:rPr>
        <w:t>.</w:t>
      </w:r>
    </w:p>
    <w:p w:rsidR="002570E1" w:rsidRPr="0059092F" w:rsidRDefault="00320521" w:rsidP="00E76326">
      <w:pPr>
        <w:spacing w:after="120"/>
        <w:jc w:val="both"/>
        <w:rPr>
          <w:rFonts w:ascii="Trebuchet MS" w:hAnsi="Trebuchet MS"/>
          <w:noProof/>
        </w:rPr>
      </w:pPr>
      <w:r w:rsidRPr="0059092F">
        <w:rPr>
          <w:rFonts w:ascii="Trebuchet MS" w:hAnsi="Trebuchet MS"/>
          <w:noProof/>
        </w:rPr>
        <w:t xml:space="preserve">Etapa II: </w:t>
      </w:r>
      <w:r w:rsidR="002570E1" w:rsidRPr="0059092F">
        <w:rPr>
          <w:rFonts w:ascii="Trebuchet MS" w:hAnsi="Trebuchet MS"/>
          <w:noProof/>
        </w:rPr>
        <w:t xml:space="preserve">perioada de depunere </w:t>
      </w:r>
      <w:r w:rsidRPr="0059092F">
        <w:rPr>
          <w:rFonts w:ascii="Trebuchet MS" w:hAnsi="Trebuchet MS"/>
          <w:noProof/>
        </w:rPr>
        <w:t xml:space="preserve">și de soluționare </w:t>
      </w:r>
      <w:r w:rsidR="002570E1" w:rsidRPr="0059092F">
        <w:rPr>
          <w:rFonts w:ascii="Trebuchet MS" w:hAnsi="Trebuchet MS"/>
          <w:noProof/>
        </w:rPr>
        <w:t>a contestațiilor.</w:t>
      </w:r>
    </w:p>
    <w:p w:rsidR="002570E1" w:rsidRPr="0059092F" w:rsidRDefault="00953AAB" w:rsidP="002570E1">
      <w:pPr>
        <w:jc w:val="both"/>
        <w:rPr>
          <w:rFonts w:ascii="Trebuchet MS" w:hAnsi="Trebuchet MS"/>
          <w:noProof/>
        </w:rPr>
      </w:pPr>
      <w:r w:rsidRPr="0059092F">
        <w:rPr>
          <w:rFonts w:ascii="Trebuchet MS" w:hAnsi="Trebuchet MS"/>
          <w:noProof/>
        </w:rPr>
        <w:t>Î</w:t>
      </w:r>
      <w:r w:rsidR="002570E1" w:rsidRPr="0059092F">
        <w:rPr>
          <w:rFonts w:ascii="Trebuchet MS" w:hAnsi="Trebuchet MS"/>
          <w:noProof/>
        </w:rPr>
        <w:t xml:space="preserve">n a doua etapă (dacă se depun contestații), se publică </w:t>
      </w:r>
      <w:r w:rsidR="002570E1" w:rsidRPr="0059092F">
        <w:rPr>
          <w:rFonts w:ascii="Trebuchet MS" w:hAnsi="Trebuchet MS"/>
          <w:b/>
          <w:noProof/>
        </w:rPr>
        <w:t xml:space="preserve">Raportul intermediar de selecție/soluționare a contestațiilor </w:t>
      </w:r>
      <w:r w:rsidR="002570E1" w:rsidRPr="0059092F">
        <w:rPr>
          <w:rFonts w:ascii="Trebuchet MS" w:hAnsi="Trebuchet MS"/>
          <w:noProof/>
        </w:rPr>
        <w:t>(</w:t>
      </w:r>
      <w:r w:rsidR="002F3725" w:rsidRPr="0059092F">
        <w:rPr>
          <w:rFonts w:ascii="Trebuchet MS" w:hAnsi="Trebuchet MS"/>
          <w:noProof/>
        </w:rPr>
        <w:t xml:space="preserve">document denumit </w:t>
      </w:r>
      <w:r w:rsidR="002570E1" w:rsidRPr="0059092F">
        <w:rPr>
          <w:rFonts w:ascii="Trebuchet MS" w:hAnsi="Trebuchet MS"/>
          <w:noProof/>
        </w:rPr>
        <w:t>în conformitate cu prevederile din cap. XI din SDL), care include: Statutul inițial al proiectului, Statutul proiectului în ur</w:t>
      </w:r>
      <w:r w:rsidRPr="0059092F">
        <w:rPr>
          <w:rFonts w:ascii="Trebuchet MS" w:hAnsi="Trebuchet MS"/>
          <w:noProof/>
        </w:rPr>
        <w:t>ma instrumentării contestației ș</w:t>
      </w:r>
      <w:r w:rsidR="002570E1" w:rsidRPr="0059092F">
        <w:rPr>
          <w:rFonts w:ascii="Trebuchet MS" w:hAnsi="Trebuchet MS"/>
          <w:noProof/>
        </w:rPr>
        <w:t>i implicit Rezultatul Contestației, însoțit de decizie (admis sau respins).</w:t>
      </w:r>
    </w:p>
    <w:p w:rsidR="00DF3626" w:rsidRDefault="00DF3626" w:rsidP="00DF3626">
      <w:pPr>
        <w:spacing w:after="0"/>
        <w:jc w:val="both"/>
        <w:rPr>
          <w:rFonts w:ascii="Trebuchet MS" w:hAnsi="Trebuchet MS"/>
          <w:noProof/>
        </w:rPr>
      </w:pPr>
    </w:p>
    <w:p w:rsidR="002570E1" w:rsidRPr="0059092F" w:rsidRDefault="001D0483" w:rsidP="002570E1">
      <w:pPr>
        <w:jc w:val="both"/>
        <w:rPr>
          <w:rFonts w:ascii="Trebuchet MS" w:hAnsi="Trebuchet MS"/>
          <w:noProof/>
        </w:rPr>
      </w:pPr>
      <w:r w:rsidRPr="0059092F">
        <w:rPr>
          <w:rFonts w:ascii="Trebuchet MS" w:hAnsi="Trebuchet MS"/>
          <w:noProof/>
        </w:rPr>
        <w:t>Etapa III:</w:t>
      </w:r>
      <w:r w:rsidR="002570E1" w:rsidRPr="0059092F">
        <w:rPr>
          <w:rFonts w:ascii="Trebuchet MS" w:hAnsi="Trebuchet MS"/>
          <w:noProof/>
        </w:rPr>
        <w:t xml:space="preserve"> se elaborează și se publică </w:t>
      </w:r>
      <w:r w:rsidR="002570E1" w:rsidRPr="0059092F">
        <w:rPr>
          <w:rFonts w:ascii="Trebuchet MS" w:hAnsi="Trebuchet MS"/>
          <w:b/>
          <w:noProof/>
        </w:rPr>
        <w:t>Raportul de selecție</w:t>
      </w:r>
      <w:r w:rsidR="002570E1" w:rsidRPr="0059092F">
        <w:rPr>
          <w:rFonts w:ascii="Trebuchet MS" w:hAnsi="Trebuchet MS"/>
          <w:noProof/>
        </w:rPr>
        <w:t>, care include toate proiectele eligibile și s</w:t>
      </w:r>
      <w:r w:rsidR="00953AAB" w:rsidRPr="0059092F">
        <w:rPr>
          <w:rFonts w:ascii="Trebuchet MS" w:hAnsi="Trebuchet MS"/>
          <w:noProof/>
        </w:rPr>
        <w:t>electate, proiectele eligibile ș</w:t>
      </w:r>
      <w:r w:rsidR="002570E1" w:rsidRPr="0059092F">
        <w:rPr>
          <w:rFonts w:ascii="Trebuchet MS" w:hAnsi="Trebuchet MS"/>
          <w:noProof/>
        </w:rPr>
        <w:t>i neselectate</w:t>
      </w:r>
      <w:r w:rsidR="00AE3256" w:rsidRPr="0059092F">
        <w:rPr>
          <w:rFonts w:ascii="Trebuchet MS" w:hAnsi="Trebuchet MS"/>
          <w:noProof/>
        </w:rPr>
        <w:t>,</w:t>
      </w:r>
      <w:r w:rsidR="002570E1" w:rsidRPr="0059092F">
        <w:rPr>
          <w:rFonts w:ascii="Trebuchet MS" w:hAnsi="Trebuchet MS"/>
          <w:noProof/>
        </w:rPr>
        <w:t xml:space="preserve"> proiectele neeligib</w:t>
      </w:r>
      <w:r w:rsidR="00953AAB" w:rsidRPr="0059092F">
        <w:rPr>
          <w:rFonts w:ascii="Trebuchet MS" w:hAnsi="Trebuchet MS"/>
          <w:noProof/>
        </w:rPr>
        <w:t>ile, inclusiv cele soluționate î</w:t>
      </w:r>
      <w:r w:rsidR="002570E1" w:rsidRPr="0059092F">
        <w:rPr>
          <w:rFonts w:ascii="Trebuchet MS" w:hAnsi="Trebuchet MS"/>
          <w:noProof/>
        </w:rPr>
        <w:t>n urma contestațiilor (dacă e cazul)</w:t>
      </w:r>
      <w:r w:rsidR="00953AAB" w:rsidRPr="0059092F">
        <w:rPr>
          <w:rFonts w:ascii="Trebuchet MS" w:hAnsi="Trebuchet MS"/>
          <w:noProof/>
        </w:rPr>
        <w:t xml:space="preserve"> ș</w:t>
      </w:r>
      <w:r w:rsidRPr="0059092F">
        <w:rPr>
          <w:rFonts w:ascii="Trebuchet MS" w:hAnsi="Trebuchet MS"/>
          <w:noProof/>
        </w:rPr>
        <w:t>i</w:t>
      </w:r>
      <w:r w:rsidRPr="0059092F">
        <w:rPr>
          <w:noProof/>
        </w:rPr>
        <w:t xml:space="preserve"> </w:t>
      </w:r>
      <w:r w:rsidRPr="0059092F">
        <w:rPr>
          <w:rFonts w:ascii="Trebuchet MS" w:hAnsi="Trebuchet MS"/>
          <w:noProof/>
        </w:rPr>
        <w:t>proiectele retrase</w:t>
      </w:r>
      <w:r w:rsidR="002570E1" w:rsidRPr="0059092F">
        <w:rPr>
          <w:rFonts w:ascii="Trebuchet MS" w:hAnsi="Trebuchet MS"/>
          <w:noProof/>
        </w:rPr>
        <w:t xml:space="preserve">. </w:t>
      </w:r>
    </w:p>
    <w:p w:rsidR="000C38BA" w:rsidRPr="0059092F" w:rsidRDefault="002570E1" w:rsidP="002570E1">
      <w:pPr>
        <w:jc w:val="both"/>
        <w:rPr>
          <w:rFonts w:ascii="Trebuchet MS" w:hAnsi="Trebuchet MS"/>
          <w:noProof/>
        </w:rPr>
      </w:pPr>
      <w:r w:rsidRPr="0059092F">
        <w:rPr>
          <w:rFonts w:ascii="Trebuchet MS" w:hAnsi="Trebuchet MS"/>
          <w:noProof/>
        </w:rPr>
        <w:t>Prezen</w:t>
      </w:r>
      <w:r w:rsidR="001D0483" w:rsidRPr="0059092F">
        <w:rPr>
          <w:rFonts w:ascii="Trebuchet MS" w:hAnsi="Trebuchet MS"/>
          <w:noProof/>
        </w:rPr>
        <w:t>ț</w:t>
      </w:r>
      <w:r w:rsidRPr="0059092F">
        <w:rPr>
          <w:rFonts w:ascii="Trebuchet MS" w:hAnsi="Trebuchet MS"/>
          <w:noProof/>
        </w:rPr>
        <w:t xml:space="preserve">a </w:t>
      </w:r>
      <w:r w:rsidR="001D0483" w:rsidRPr="0059092F">
        <w:rPr>
          <w:rFonts w:ascii="Trebuchet MS" w:hAnsi="Trebuchet MS"/>
          <w:noProof/>
        </w:rPr>
        <w:t xml:space="preserve">membrilor </w:t>
      </w:r>
      <w:r w:rsidRPr="0059092F">
        <w:rPr>
          <w:rFonts w:ascii="Trebuchet MS" w:hAnsi="Trebuchet MS"/>
          <w:noProof/>
        </w:rPr>
        <w:t xml:space="preserve">Comitetului de selecție </w:t>
      </w:r>
      <w:r w:rsidR="00331500" w:rsidRPr="0059092F">
        <w:rPr>
          <w:rFonts w:ascii="Trebuchet MS" w:hAnsi="Trebuchet MS"/>
          <w:noProof/>
        </w:rPr>
        <w:t>este obligatorie la momentul aprobării Raportului de Selecție (intermediar, final, suplimentar)</w:t>
      </w:r>
      <w:r w:rsidRPr="0059092F">
        <w:rPr>
          <w:rFonts w:ascii="Trebuchet MS" w:hAnsi="Trebuchet MS"/>
          <w:noProof/>
        </w:rPr>
        <w:t xml:space="preserve">, când </w:t>
      </w:r>
      <w:r w:rsidR="00331500" w:rsidRPr="0059092F">
        <w:rPr>
          <w:rFonts w:ascii="Trebuchet MS" w:hAnsi="Trebuchet MS"/>
          <w:noProof/>
        </w:rPr>
        <w:t xml:space="preserve">de asemenea </w:t>
      </w:r>
      <w:r w:rsidRPr="0059092F">
        <w:rPr>
          <w:rFonts w:ascii="Trebuchet MS" w:hAnsi="Trebuchet MS"/>
          <w:noProof/>
        </w:rPr>
        <w:t>trebuie asigurată și prezența reprezentanților CDRJ.</w:t>
      </w:r>
      <w:r w:rsidR="000C38BA" w:rsidRPr="0059092F">
        <w:rPr>
          <w:rFonts w:ascii="Trebuchet MS" w:hAnsi="Trebuchet MS"/>
          <w:noProof/>
        </w:rPr>
        <w:t xml:space="preserve"> </w:t>
      </w:r>
    </w:p>
    <w:p w:rsidR="00325C10" w:rsidRPr="0059092F" w:rsidRDefault="00325C10" w:rsidP="00214320">
      <w:pPr>
        <w:spacing w:after="120"/>
        <w:jc w:val="both"/>
        <w:rPr>
          <w:rFonts w:ascii="Trebuchet MS" w:hAnsi="Trebuchet MS"/>
          <w:noProof/>
        </w:rPr>
      </w:pPr>
      <w:r w:rsidRPr="0059092F">
        <w:rPr>
          <w:rFonts w:ascii="Trebuchet MS" w:hAnsi="Trebuchet MS"/>
          <w:noProof/>
        </w:rPr>
        <w:t xml:space="preserve">Dacă după parcurgerea perioadei de contestații nu intervin modificări în ceea ce privește Raportul intermediar de selecție, se poate reîntruni </w:t>
      </w:r>
      <w:r w:rsidR="002D3851" w:rsidRPr="0059092F">
        <w:rPr>
          <w:rFonts w:ascii="Trebuchet MS" w:hAnsi="Trebuchet MS"/>
          <w:noProof/>
        </w:rPr>
        <w:t>Comitetul</w:t>
      </w:r>
      <w:r w:rsidRPr="0059092F">
        <w:rPr>
          <w:rFonts w:ascii="Trebuchet MS" w:hAnsi="Trebuchet MS"/>
          <w:noProof/>
        </w:rPr>
        <w:t xml:space="preserve">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2570E1" w:rsidRPr="0059092F" w:rsidRDefault="002570E1" w:rsidP="00214320">
      <w:pPr>
        <w:spacing w:after="120"/>
        <w:jc w:val="both"/>
        <w:rPr>
          <w:rFonts w:ascii="Trebuchet MS" w:hAnsi="Trebuchet MS"/>
          <w:noProof/>
        </w:rPr>
      </w:pPr>
      <w:r w:rsidRPr="0059092F">
        <w:rPr>
          <w:rFonts w:ascii="Trebuchet MS" w:hAnsi="Trebuchet MS"/>
          <w:noProof/>
        </w:rPr>
        <w:t xml:space="preserve">Dacă pe </w:t>
      </w:r>
      <w:r w:rsidR="00F1051D" w:rsidRPr="0059092F">
        <w:rPr>
          <w:rFonts w:ascii="Trebuchet MS" w:hAnsi="Trebuchet MS"/>
          <w:noProof/>
        </w:rPr>
        <w:t xml:space="preserve">o </w:t>
      </w:r>
      <w:r w:rsidRPr="0059092F">
        <w:rPr>
          <w:rFonts w:ascii="Trebuchet MS" w:hAnsi="Trebuchet MS"/>
          <w:noProof/>
        </w:rPr>
        <w:t>anumit</w:t>
      </w:r>
      <w:r w:rsidR="00F1051D" w:rsidRPr="0059092F">
        <w:rPr>
          <w:rFonts w:ascii="Trebuchet MS" w:hAnsi="Trebuchet MS"/>
          <w:noProof/>
        </w:rPr>
        <w:t>ă</w:t>
      </w:r>
      <w:r w:rsidRPr="0059092F">
        <w:rPr>
          <w:rFonts w:ascii="Trebuchet MS" w:hAnsi="Trebuchet MS"/>
          <w:noProof/>
        </w:rPr>
        <w:t xml:space="preserve"> măsur</w:t>
      </w:r>
      <w:r w:rsidR="00F1051D" w:rsidRPr="0059092F">
        <w:rPr>
          <w:rFonts w:ascii="Trebuchet MS" w:hAnsi="Trebuchet MS"/>
          <w:noProof/>
        </w:rPr>
        <w:t>ă/componentă a măsurii</w:t>
      </w:r>
      <w:r w:rsidRPr="0059092F">
        <w:rPr>
          <w:rFonts w:ascii="Trebuchet MS" w:hAnsi="Trebuchet MS"/>
          <w:noProof/>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w:t>
      </w:r>
      <w:r w:rsidR="00214320">
        <w:rPr>
          <w:rFonts w:ascii="Trebuchet MS" w:hAnsi="Trebuchet MS"/>
          <w:noProof/>
        </w:rPr>
        <w:t xml:space="preserve"> (în această situație se justifică în raport cu obiectivele SDL alegerea măsurii către care se face realocarea),</w:t>
      </w:r>
      <w:r w:rsidR="00F1051D" w:rsidRPr="0059092F">
        <w:rPr>
          <w:rFonts w:ascii="Trebuchet MS" w:hAnsi="Trebuchet MS"/>
          <w:noProof/>
        </w:rPr>
        <w:t xml:space="preserve"> și </w:t>
      </w:r>
      <w:r w:rsidR="00DC10F2" w:rsidRPr="0059092F">
        <w:rPr>
          <w:rFonts w:ascii="Trebuchet MS" w:hAnsi="Trebuchet MS"/>
          <w:noProof/>
        </w:rPr>
        <w:t xml:space="preserve">în Raportul de selecție </w:t>
      </w:r>
      <w:r w:rsidR="00F1051D" w:rsidRPr="0059092F">
        <w:rPr>
          <w:rFonts w:ascii="Trebuchet MS" w:hAnsi="Trebuchet MS"/>
          <w:noProof/>
        </w:rPr>
        <w:t xml:space="preserve">există proiecte </w:t>
      </w:r>
      <w:r w:rsidR="00DC10F2" w:rsidRPr="0059092F">
        <w:rPr>
          <w:rFonts w:ascii="Trebuchet MS" w:hAnsi="Trebuchet MS"/>
          <w:noProof/>
        </w:rPr>
        <w:t xml:space="preserve">eligibile fără finanțare </w:t>
      </w:r>
      <w:r w:rsidR="003B1ED5" w:rsidRPr="0059092F">
        <w:rPr>
          <w:rFonts w:ascii="Trebuchet MS" w:hAnsi="Trebuchet MS"/>
          <w:noProof/>
        </w:rPr>
        <w:t>(</w:t>
      </w:r>
      <w:r w:rsidR="00F1051D" w:rsidRPr="0059092F">
        <w:rPr>
          <w:rFonts w:ascii="Trebuchet MS" w:hAnsi="Trebuchet MS"/>
          <w:noProof/>
        </w:rPr>
        <w:t>în așteptare</w:t>
      </w:r>
      <w:r w:rsidR="003B1ED5" w:rsidRPr="0059092F">
        <w:rPr>
          <w:rFonts w:ascii="Trebuchet MS" w:hAnsi="Trebuchet MS"/>
          <w:noProof/>
        </w:rPr>
        <w:t>)</w:t>
      </w:r>
      <w:r w:rsidR="00F1051D" w:rsidRPr="0059092F">
        <w:rPr>
          <w:rFonts w:ascii="Trebuchet MS" w:hAnsi="Trebuchet MS"/>
          <w:noProof/>
        </w:rPr>
        <w:t xml:space="preserve"> ca urmare a ultimei sesiuni lansate, acestea pot fi finanțate în baza unui Raport de Selecție Suplimentar</w:t>
      </w:r>
      <w:r w:rsidR="00EB4F12" w:rsidRPr="0059092F">
        <w:rPr>
          <w:rFonts w:ascii="Trebuchet MS" w:hAnsi="Trebuchet MS"/>
          <w:noProof/>
        </w:rPr>
        <w:t xml:space="preserve">, ce va conține inclusiv </w:t>
      </w:r>
      <w:r w:rsidR="00C52AEA" w:rsidRPr="0059092F">
        <w:rPr>
          <w:rFonts w:ascii="Trebuchet MS" w:hAnsi="Trebuchet MS"/>
          <w:noProof/>
        </w:rPr>
        <w:t>statutul tuturor proiectelor depus</w:t>
      </w:r>
      <w:r w:rsidR="003B1ED5" w:rsidRPr="0059092F">
        <w:rPr>
          <w:rFonts w:ascii="Trebuchet MS" w:hAnsi="Trebuchet MS"/>
          <w:noProof/>
        </w:rPr>
        <w:t>e</w:t>
      </w:r>
      <w:r w:rsidR="0085267E" w:rsidRPr="0059092F">
        <w:rPr>
          <w:rFonts w:ascii="Trebuchet MS" w:hAnsi="Trebuchet MS"/>
          <w:noProof/>
        </w:rPr>
        <w:t xml:space="preserve"> în cadrul ultimului apel de selecție</w:t>
      </w:r>
      <w:r w:rsidR="0063005F" w:rsidRPr="0059092F">
        <w:rPr>
          <w:rFonts w:ascii="Trebuchet MS" w:hAnsi="Trebuchet MS"/>
          <w:noProof/>
        </w:rPr>
        <w:t>, cu evidențierea proiectelor selectate ulterior emiterii Raportului de selecție</w:t>
      </w:r>
      <w:r w:rsidR="0085267E" w:rsidRPr="0059092F">
        <w:rPr>
          <w:rFonts w:ascii="Trebuchet MS" w:hAnsi="Trebuchet MS"/>
          <w:noProof/>
        </w:rPr>
        <w:t>.</w:t>
      </w:r>
      <w:r w:rsidR="00F1051D" w:rsidRPr="0059092F">
        <w:rPr>
          <w:rFonts w:ascii="Trebuchet MS" w:hAnsi="Trebuchet MS"/>
          <w:noProof/>
        </w:rPr>
        <w:t xml:space="preserve"> Emiterea Raportului de selecție suplimentar se realizează cu respectarea condițiilor impuse în cazul Raportului de Selecție (avizarea de către CDRJ și asigurarea transparenței) și va cuprinde mențiuni privind sursa de finanțare și proiectele selectate.</w:t>
      </w:r>
      <w:r w:rsidR="009D6F89" w:rsidRPr="0059092F">
        <w:rPr>
          <w:rFonts w:ascii="Trebuchet MS" w:hAnsi="Trebuchet MS"/>
          <w:noProof/>
        </w:rPr>
        <w:t xml:space="preserve"> Elaborarea și aprobarea Raportului de selecție suplimentar se va realiza în aceleași condiții ca și </w:t>
      </w:r>
      <w:r w:rsidR="007A671A" w:rsidRPr="0059092F">
        <w:rPr>
          <w:rFonts w:ascii="Trebuchet MS" w:hAnsi="Trebuchet MS"/>
          <w:noProof/>
        </w:rPr>
        <w:t xml:space="preserve">pentru </w:t>
      </w:r>
      <w:r w:rsidR="009D6F89" w:rsidRPr="0059092F">
        <w:rPr>
          <w:rFonts w:ascii="Trebuchet MS" w:hAnsi="Trebuchet MS"/>
          <w:noProof/>
        </w:rPr>
        <w:t>Raportul de selecție.</w:t>
      </w:r>
    </w:p>
    <w:p w:rsidR="0085267E" w:rsidRPr="0059092F" w:rsidRDefault="0085267E" w:rsidP="00214320">
      <w:pPr>
        <w:spacing w:after="120"/>
        <w:jc w:val="both"/>
        <w:rPr>
          <w:rFonts w:ascii="Trebuchet MS" w:hAnsi="Trebuchet MS"/>
          <w:noProof/>
        </w:rPr>
      </w:pPr>
      <w:r w:rsidRPr="0059092F">
        <w:rPr>
          <w:rFonts w:ascii="Trebuchet MS" w:hAnsi="Trebuchet MS"/>
          <w:noProof/>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rsidR="0085267E" w:rsidRPr="0059092F" w:rsidRDefault="0085267E" w:rsidP="00214320">
      <w:pPr>
        <w:spacing w:after="120"/>
        <w:jc w:val="both"/>
        <w:rPr>
          <w:rFonts w:ascii="Trebuchet MS" w:hAnsi="Trebuchet MS"/>
          <w:noProof/>
        </w:rPr>
      </w:pPr>
      <w:r w:rsidRPr="0059092F">
        <w:rPr>
          <w:rFonts w:ascii="Trebuchet MS" w:hAnsi="Trebuchet MS"/>
          <w:noProof/>
        </w:rPr>
        <w:t>Pentru a putea finanța aceste tipuri de proiecte, se poate opta pentru una dintre următoarele variante:</w:t>
      </w:r>
    </w:p>
    <w:p w:rsidR="0085267E" w:rsidRPr="00FD2B07" w:rsidRDefault="0085267E" w:rsidP="00FD2B07">
      <w:pPr>
        <w:pStyle w:val="ListParagraph"/>
        <w:numPr>
          <w:ilvl w:val="0"/>
          <w:numId w:val="61"/>
        </w:numPr>
        <w:ind w:left="0" w:firstLine="0"/>
        <w:jc w:val="both"/>
        <w:rPr>
          <w:rFonts w:ascii="Trebuchet MS" w:hAnsi="Trebuchet MS"/>
          <w:noProof/>
        </w:rPr>
      </w:pPr>
      <w:r w:rsidRPr="00FD2B07">
        <w:rPr>
          <w:rFonts w:ascii="Trebuchet MS" w:hAnsi="Trebuchet MS"/>
          <w:noProof/>
        </w:rPr>
        <w:t>După finalizarea etapei de verificare a eligibilității și a criteriilor de selecție aplicate de către GAL, solicitantul va fi notificat asupra rezultatului verificării. În notificare, GAL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p>
    <w:p w:rsidR="00DF3626" w:rsidRDefault="00DF3626" w:rsidP="00DF3626">
      <w:pPr>
        <w:spacing w:after="0"/>
        <w:jc w:val="both"/>
        <w:rPr>
          <w:rFonts w:ascii="Trebuchet MS" w:hAnsi="Trebuchet MS"/>
          <w:noProof/>
        </w:rPr>
      </w:pPr>
    </w:p>
    <w:p w:rsidR="0085267E" w:rsidRPr="0059092F" w:rsidRDefault="0085267E" w:rsidP="0085267E">
      <w:pPr>
        <w:jc w:val="both"/>
        <w:rPr>
          <w:rFonts w:ascii="Trebuchet MS" w:hAnsi="Trebuchet MS"/>
          <w:noProof/>
        </w:rPr>
      </w:pPr>
      <w:r w:rsidRPr="0059092F">
        <w:rPr>
          <w:rFonts w:ascii="Trebuchet MS" w:hAnsi="Trebuchet MS"/>
          <w:noProof/>
        </w:rPr>
        <w:t>În acest caz, GAL trebuie să informeze beneficiarul asupra termenului limită în care poate depune bugetul refăcut și perioada de reevaluare de la nivelul GAL.</w:t>
      </w:r>
    </w:p>
    <w:p w:rsidR="0085267E" w:rsidRPr="0059092F" w:rsidRDefault="0085267E" w:rsidP="0085267E">
      <w:pPr>
        <w:jc w:val="both"/>
        <w:rPr>
          <w:rFonts w:ascii="Trebuchet MS" w:hAnsi="Trebuchet MS"/>
          <w:noProof/>
        </w:rPr>
      </w:pPr>
      <w:r w:rsidRPr="0059092F">
        <w:rPr>
          <w:rFonts w:ascii="Trebuchet MS" w:hAnsi="Trebuchet MS"/>
          <w:b/>
          <w:noProof/>
        </w:rPr>
        <w:t>Atenție!</w:t>
      </w:r>
      <w:r w:rsidRPr="0059092F">
        <w:rPr>
          <w:rFonts w:ascii="Trebuchet MS" w:hAnsi="Trebuchet MS"/>
          <w:noProof/>
        </w:rPr>
        <w:t xml:space="preserve"> Diminuarea bugetului nu trebuie să afecteze criteriile de eligibilitate și selecție ale proiectului.</w:t>
      </w:r>
    </w:p>
    <w:p w:rsidR="0085267E" w:rsidRPr="0059092F" w:rsidRDefault="0085267E" w:rsidP="0085267E">
      <w:pPr>
        <w:jc w:val="both"/>
        <w:rPr>
          <w:rFonts w:ascii="Trebuchet MS" w:hAnsi="Trebuchet MS"/>
          <w:noProof/>
        </w:rPr>
      </w:pPr>
      <w:r w:rsidRPr="0059092F">
        <w:rPr>
          <w:rFonts w:ascii="Trebuchet MS" w:hAnsi="Trebuchet MS"/>
          <w:noProof/>
        </w:rPr>
        <w:t>Dacă solicitantul este de acord cu această posibilitate și implicit depune bugetul actualizat în conformitate cu disponibilul pe acea sesiune, care ulterior este aprobat, GAL poate include acest proiect cu valoarea actualizată în Raportul de selecție final.</w:t>
      </w:r>
    </w:p>
    <w:p w:rsidR="0085267E" w:rsidRPr="0059092F" w:rsidRDefault="0085267E" w:rsidP="0085267E">
      <w:pPr>
        <w:jc w:val="both"/>
        <w:rPr>
          <w:rFonts w:ascii="Trebuchet MS" w:hAnsi="Trebuchet MS"/>
          <w:noProof/>
        </w:rPr>
      </w:pPr>
      <w:r w:rsidRPr="0059092F">
        <w:rPr>
          <w:rFonts w:ascii="Trebuchet MS" w:hAnsi="Trebuchet MS"/>
          <w:noProof/>
        </w:rPr>
        <w:t>2.</w:t>
      </w:r>
      <w:r w:rsidRPr="0059092F">
        <w:rPr>
          <w:rFonts w:ascii="Trebuchet MS" w:hAnsi="Trebuchet MS"/>
          <w:noProof/>
        </w:rPr>
        <w:tab/>
        <w:t>Există posibilitatea realocării unor sume de la alte măsuri către acea măsura și finanțarea proiectului/proiectelor în integralitate în baza unui raport de selecție suplimentar.</w:t>
      </w:r>
    </w:p>
    <w:p w:rsidR="0085267E" w:rsidRPr="0059092F" w:rsidRDefault="0085267E" w:rsidP="0085267E">
      <w:pPr>
        <w:jc w:val="both"/>
        <w:rPr>
          <w:rFonts w:ascii="Trebuchet MS" w:hAnsi="Trebuchet MS"/>
          <w:noProof/>
        </w:rPr>
      </w:pPr>
      <w:r w:rsidRPr="0059092F">
        <w:rPr>
          <w:rFonts w:ascii="Trebuchet MS" w:hAnsi="Trebuchet MS"/>
          <w:noProof/>
        </w:rPr>
        <w:t>3.</w:t>
      </w:r>
      <w:r w:rsidRPr="0059092F">
        <w:rPr>
          <w:rFonts w:ascii="Trebuchet MS" w:hAnsi="Trebuchet MS"/>
          <w:noProof/>
        </w:rPr>
        <w:tab/>
        <w:t>Se poate finaliza sesiunea de depunere fără finanțarea proiectului eligibil și neselectat, iar ulterior se pot aloca sume suplimentare de la alte măsuri și se poate redeschide sesiunea.</w:t>
      </w:r>
    </w:p>
    <w:p w:rsidR="00321755" w:rsidRPr="0059092F" w:rsidRDefault="00321755" w:rsidP="00EF6E15">
      <w:pPr>
        <w:jc w:val="both"/>
        <w:rPr>
          <w:rFonts w:ascii="Trebuchet MS" w:hAnsi="Trebuchet MS"/>
          <w:noProof/>
        </w:rPr>
      </w:pPr>
      <w:r w:rsidRPr="0059092F">
        <w:rPr>
          <w:rFonts w:ascii="Trebuchet MS" w:hAnsi="Trebuchet MS"/>
          <w:b/>
          <w:noProof/>
          <w:color w:val="2F5496" w:themeColor="accent5" w:themeShade="BF"/>
        </w:rPr>
        <w:t>Atenție!</w:t>
      </w:r>
      <w:r w:rsidRPr="0059092F">
        <w:rPr>
          <w:rFonts w:ascii="Trebuchet MS" w:hAnsi="Trebuchet MS" w:cs="Calibri"/>
          <w:b/>
          <w:noProof/>
          <w:color w:val="0070C0"/>
          <w:lang w:eastAsia="fr-FR"/>
        </w:rPr>
        <w:t xml:space="preserve"> </w:t>
      </w:r>
      <w:r w:rsidRPr="0059092F">
        <w:rPr>
          <w:rFonts w:ascii="Trebuchet MS" w:hAnsi="Trebuchet MS"/>
          <w:b/>
          <w:noProof/>
        </w:rPr>
        <w:t>Depunerea proiec</w:t>
      </w:r>
      <w:r w:rsidR="00D50746" w:rsidRPr="0059092F">
        <w:rPr>
          <w:rFonts w:ascii="Trebuchet MS" w:hAnsi="Trebuchet MS"/>
          <w:b/>
          <w:noProof/>
        </w:rPr>
        <w:t>telor selectate de GAL la AFIR este</w:t>
      </w:r>
      <w:r w:rsidRPr="0059092F">
        <w:rPr>
          <w:rFonts w:ascii="Trebuchet MS" w:hAnsi="Trebuchet MS"/>
          <w:b/>
          <w:noProof/>
        </w:rPr>
        <w:t xml:space="preserve"> condiționat</w:t>
      </w:r>
      <w:r w:rsidR="00D50746" w:rsidRPr="0059092F">
        <w:rPr>
          <w:rFonts w:ascii="Trebuchet MS" w:hAnsi="Trebuchet MS"/>
          <w:b/>
          <w:noProof/>
        </w:rPr>
        <w:t>ă</w:t>
      </w:r>
      <w:r w:rsidRPr="0059092F">
        <w:rPr>
          <w:rFonts w:ascii="Trebuchet MS" w:hAnsi="Trebuchet MS"/>
          <w:b/>
          <w:noProof/>
        </w:rPr>
        <w:t xml:space="preserve"> de avizarea</w:t>
      </w:r>
      <w:r w:rsidR="00D50746" w:rsidRPr="0059092F">
        <w:rPr>
          <w:rFonts w:ascii="Trebuchet MS" w:hAnsi="Trebuchet MS"/>
          <w:b/>
          <w:noProof/>
        </w:rPr>
        <w:t xml:space="preserve"> Apelului de Selecție și a</w:t>
      </w:r>
      <w:r w:rsidRPr="0059092F">
        <w:rPr>
          <w:rFonts w:ascii="Trebuchet MS" w:hAnsi="Trebuchet MS"/>
          <w:b/>
          <w:noProof/>
        </w:rPr>
        <w:t xml:space="preserve"> Raportului de Selecție de către reprezentantul</w:t>
      </w:r>
      <w:r w:rsidR="0085267E" w:rsidRPr="0059092F">
        <w:rPr>
          <w:rFonts w:ascii="Trebuchet MS" w:hAnsi="Trebuchet MS"/>
          <w:b/>
          <w:noProof/>
        </w:rPr>
        <w:t>/reprezentanții</w:t>
      </w:r>
      <w:r w:rsidRPr="0059092F">
        <w:rPr>
          <w:rFonts w:ascii="Trebuchet MS" w:hAnsi="Trebuchet MS"/>
          <w:b/>
          <w:noProof/>
        </w:rPr>
        <w:t xml:space="preserve"> CDRJ.</w:t>
      </w:r>
    </w:p>
    <w:p w:rsidR="009D272E" w:rsidRPr="0059092F" w:rsidRDefault="00D621A0" w:rsidP="00EF6E15">
      <w:pPr>
        <w:jc w:val="both"/>
        <w:rPr>
          <w:rFonts w:ascii="Trebuchet MS" w:hAnsi="Trebuchet MS"/>
          <w:noProof/>
        </w:rPr>
      </w:pPr>
      <w:r w:rsidRPr="0059092F">
        <w:rPr>
          <w:rFonts w:ascii="Trebuchet MS" w:hAnsi="Trebuchet MS"/>
          <w:noProof/>
        </w:rPr>
        <w:t>După verificarea procesului de selecție și completarea formularului de verificare aferent,</w:t>
      </w:r>
      <w:r w:rsidR="00F11F19" w:rsidRPr="0059092F">
        <w:rPr>
          <w:rFonts w:ascii="Trebuchet MS" w:hAnsi="Trebuchet MS"/>
          <w:noProof/>
        </w:rPr>
        <w:t xml:space="preserve"> reprezentanții CDRJ </w:t>
      </w:r>
      <w:r w:rsidRPr="0059092F">
        <w:rPr>
          <w:rFonts w:ascii="Trebuchet MS" w:hAnsi="Trebuchet MS"/>
          <w:noProof/>
        </w:rPr>
        <w:t>vor aviza și vor scrie pe Raportul de selecție</w:t>
      </w:r>
      <w:r w:rsidRPr="0059092F" w:rsidDel="009634D3">
        <w:rPr>
          <w:rFonts w:ascii="Trebuchet MS" w:hAnsi="Trebuchet MS"/>
          <w:noProof/>
        </w:rPr>
        <w:t xml:space="preserve"> </w:t>
      </w:r>
      <w:r w:rsidRPr="0059092F">
        <w:rPr>
          <w:rFonts w:ascii="Trebuchet MS" w:hAnsi="Trebuchet MS"/>
          <w:noProof/>
        </w:rPr>
        <w:t>următoarele:</w:t>
      </w:r>
      <w:r w:rsidR="009D272E" w:rsidRPr="0059092F">
        <w:rPr>
          <w:rFonts w:ascii="Trebuchet MS" w:hAnsi="Trebuchet MS"/>
          <w:noProof/>
        </w:rPr>
        <w:t xml:space="preserve"> </w:t>
      </w:r>
      <w:r w:rsidR="00D762BA" w:rsidRPr="00D762BA">
        <w:rPr>
          <w:rFonts w:ascii="Trebuchet MS" w:hAnsi="Trebuchet MS"/>
          <w:noProof/>
        </w:rPr>
        <w:t xml:space="preserve"> </w:t>
      </w:r>
      <w:r w:rsidR="00D762BA">
        <w:rPr>
          <w:rFonts w:ascii="Trebuchet MS" w:hAnsi="Trebuchet MS"/>
          <w:noProof/>
        </w:rPr>
        <w:t>„</w:t>
      </w:r>
      <w:r w:rsidRPr="0059092F">
        <w:rPr>
          <w:rFonts w:ascii="Trebuchet MS" w:hAnsi="Trebuchet MS"/>
          <w:noProof/>
        </w:rPr>
        <w:t>A</w:t>
      </w:r>
      <w:r w:rsidR="009D272E" w:rsidRPr="0059092F">
        <w:rPr>
          <w:rFonts w:ascii="Trebuchet MS" w:hAnsi="Trebuchet MS"/>
          <w:noProof/>
        </w:rPr>
        <w:t>u fost respectate principiile de selecție din fișa măsurii din SDL, precum și măsurile minime obligatorii de publicitate a apelului de selecție</w:t>
      </w:r>
      <w:r w:rsidRPr="0059092F">
        <w:rPr>
          <w:rFonts w:ascii="Trebuchet MS" w:hAnsi="Trebuchet MS"/>
          <w:noProof/>
        </w:rPr>
        <w:t>”</w:t>
      </w:r>
      <w:r w:rsidR="009D272E" w:rsidRPr="0059092F">
        <w:rPr>
          <w:rFonts w:ascii="Trebuchet MS" w:hAnsi="Trebuchet MS"/>
          <w:noProof/>
        </w:rPr>
        <w:t xml:space="preserve">. </w:t>
      </w:r>
      <w:r w:rsidR="0085267E" w:rsidRPr="0059092F">
        <w:rPr>
          <w:rFonts w:ascii="Trebuchet MS" w:hAnsi="Trebuchet MS"/>
          <w:noProof/>
        </w:rPr>
        <w:t xml:space="preserve">Alături de semnătură, se precizează în clar numele şi calitatea persoanelor avizatoare. </w:t>
      </w:r>
      <w:r w:rsidR="009D272E" w:rsidRPr="0059092F">
        <w:rPr>
          <w:rFonts w:ascii="Trebuchet MS" w:hAnsi="Trebuchet MS"/>
          <w:noProof/>
        </w:rPr>
        <w:t xml:space="preserve">În cazul nerespectării acestor măsuri, precum și în cazul nerespectării principiilor de selecție, nu </w:t>
      </w:r>
      <w:r w:rsidR="0085267E" w:rsidRPr="0059092F">
        <w:rPr>
          <w:rFonts w:ascii="Trebuchet MS" w:hAnsi="Trebuchet MS"/>
          <w:noProof/>
        </w:rPr>
        <w:t>se</w:t>
      </w:r>
      <w:r w:rsidR="009D272E" w:rsidRPr="0059092F">
        <w:rPr>
          <w:rFonts w:ascii="Trebuchet MS" w:hAnsi="Trebuchet MS"/>
          <w:noProof/>
        </w:rPr>
        <w:t xml:space="preserve"> aviz</w:t>
      </w:r>
      <w:r w:rsidR="0085267E" w:rsidRPr="0059092F">
        <w:rPr>
          <w:rFonts w:ascii="Trebuchet MS" w:hAnsi="Trebuchet MS"/>
          <w:noProof/>
        </w:rPr>
        <w:t>ează</w:t>
      </w:r>
      <w:r w:rsidR="009D272E" w:rsidRPr="0059092F">
        <w:rPr>
          <w:rFonts w:ascii="Trebuchet MS" w:hAnsi="Trebuchet MS"/>
          <w:noProof/>
        </w:rPr>
        <w:t xml:space="preserve"> </w:t>
      </w:r>
      <w:r w:rsidR="0085267E" w:rsidRPr="0059092F">
        <w:rPr>
          <w:rFonts w:ascii="Trebuchet MS" w:hAnsi="Trebuchet MS"/>
          <w:noProof/>
        </w:rPr>
        <w:t>respectivul Raport</w:t>
      </w:r>
      <w:r w:rsidR="009D272E" w:rsidRPr="0059092F">
        <w:rPr>
          <w:rFonts w:ascii="Trebuchet MS" w:hAnsi="Trebuchet MS"/>
          <w:noProof/>
        </w:rPr>
        <w:t xml:space="preserve"> de selecție.</w:t>
      </w:r>
    </w:p>
    <w:p w:rsidR="00331500" w:rsidRPr="0059092F" w:rsidRDefault="00331500" w:rsidP="00EF6E15">
      <w:pPr>
        <w:jc w:val="both"/>
        <w:rPr>
          <w:rFonts w:ascii="Trebuchet MS" w:hAnsi="Trebuchet MS"/>
          <w:noProof/>
        </w:rPr>
      </w:pPr>
      <w:r w:rsidRPr="0059092F">
        <w:rPr>
          <w:rFonts w:ascii="Trebuchet MS" w:hAnsi="Trebuchet MS"/>
          <w:noProof/>
        </w:rPr>
        <w:t>În cazul în care în urma derulării unei sesiuni nu a fost depus nici un proiect, GAL va înștiința CDRJ asupra acestui fapt. În această situație nu se va emite Raport de selecție.</w:t>
      </w:r>
    </w:p>
    <w:p w:rsidR="00EF6E15" w:rsidRPr="0059092F" w:rsidRDefault="00EF6E15" w:rsidP="00EF6E15">
      <w:pPr>
        <w:jc w:val="both"/>
        <w:rPr>
          <w:rFonts w:ascii="Trebuchet MS" w:hAnsi="Trebuchet MS"/>
          <w:noProof/>
        </w:rPr>
      </w:pPr>
      <w:r w:rsidRPr="0059092F">
        <w:rPr>
          <w:rFonts w:ascii="Trebuchet MS" w:hAnsi="Trebuchet MS"/>
          <w:noProof/>
        </w:rPr>
        <w:t>Fiecare persoană implicată în procesul de evaluare și selecție a proiectelor de la nivelul GAL (evaluatori, membrii Comitetului de Selecție și membrii Comisiei de soluționare a contestațiilor) are obligația de a respecta prevederile O</w:t>
      </w:r>
      <w:r w:rsidR="003A416C">
        <w:rPr>
          <w:rFonts w:ascii="Trebuchet MS" w:hAnsi="Trebuchet MS"/>
          <w:noProof/>
        </w:rPr>
        <w:t>U</w:t>
      </w:r>
      <w:r w:rsidRPr="0059092F">
        <w:rPr>
          <w:rFonts w:ascii="Trebuchet MS" w:hAnsi="Trebuchet MS"/>
          <w:noProof/>
        </w:rPr>
        <w:t>G nr. 66/2011 privind evitarea conflictului de interese și prevederile Cap. XII al SDL –</w:t>
      </w:r>
      <w:r w:rsidR="00D762BA" w:rsidRPr="00D762BA">
        <w:rPr>
          <w:rFonts w:ascii="Trebuchet MS" w:hAnsi="Trebuchet MS"/>
          <w:noProof/>
        </w:rPr>
        <w:t xml:space="preserve"> </w:t>
      </w:r>
      <w:r w:rsidR="00D762BA">
        <w:rPr>
          <w:rFonts w:ascii="Trebuchet MS" w:hAnsi="Trebuchet MS"/>
          <w:noProof/>
        </w:rPr>
        <w:t>„</w:t>
      </w:r>
      <w:r w:rsidRPr="0059092F">
        <w:rPr>
          <w:rFonts w:ascii="Trebuchet MS" w:hAnsi="Trebuchet MS"/>
          <w:noProof/>
        </w:rPr>
        <w:t>Descrierea mecanismelor de evitare a posibilelor conflicte de interese conform le</w:t>
      </w:r>
      <w:r w:rsidR="00055872" w:rsidRPr="0059092F">
        <w:rPr>
          <w:rFonts w:ascii="Trebuchet MS" w:hAnsi="Trebuchet MS"/>
          <w:noProof/>
        </w:rPr>
        <w:t>gislației naționale”.</w:t>
      </w:r>
    </w:p>
    <w:p w:rsidR="00EF6E15" w:rsidRPr="0059092F" w:rsidRDefault="00EF6E15" w:rsidP="00EF6E15">
      <w:pPr>
        <w:jc w:val="both"/>
        <w:rPr>
          <w:rFonts w:ascii="Trebuchet MS" w:hAnsi="Trebuchet MS"/>
          <w:noProof/>
        </w:rPr>
      </w:pPr>
      <w:r w:rsidRPr="0059092F">
        <w:rPr>
          <w:rFonts w:ascii="Trebuchet MS" w:hAnsi="Trebuchet MS"/>
          <w:noProof/>
        </w:rPr>
        <w:t xml:space="preserve">În acest sens, premergător procesului de evaluare și selecție, persoanele implicate </w:t>
      </w:r>
      <w:r w:rsidR="00055872" w:rsidRPr="0059092F">
        <w:rPr>
          <w:rFonts w:ascii="Trebuchet MS" w:hAnsi="Trebuchet MS"/>
          <w:noProof/>
        </w:rPr>
        <w:t>de la nivelul GAL</w:t>
      </w:r>
      <w:r w:rsidR="00B1150A" w:rsidRPr="0059092F">
        <w:rPr>
          <w:rFonts w:ascii="Trebuchet MS" w:hAnsi="Trebuchet MS"/>
          <w:noProof/>
        </w:rPr>
        <w:t>, precum și evaluatorii externi,</w:t>
      </w:r>
      <w:r w:rsidR="00055872" w:rsidRPr="0059092F">
        <w:rPr>
          <w:rFonts w:ascii="Trebuchet MS" w:hAnsi="Trebuchet MS"/>
          <w:noProof/>
        </w:rPr>
        <w:t xml:space="preserve"> vor completa</w:t>
      </w:r>
      <w:r w:rsidRPr="0059092F">
        <w:rPr>
          <w:rFonts w:ascii="Trebuchet MS" w:hAnsi="Trebuchet MS"/>
          <w:noProof/>
        </w:rPr>
        <w:t xml:space="preserve"> declarații pe proprie răspundere privind evitarea conflictului de interese, </w:t>
      </w:r>
      <w:r w:rsidR="00B612A0" w:rsidRPr="0059092F">
        <w:rPr>
          <w:rFonts w:ascii="Trebuchet MS" w:hAnsi="Trebuchet MS"/>
          <w:noProof/>
        </w:rPr>
        <w:t xml:space="preserve">care vor conține </w:t>
      </w:r>
      <w:r w:rsidRPr="0059092F">
        <w:rPr>
          <w:rFonts w:ascii="Trebuchet MS" w:hAnsi="Trebuchet MS"/>
          <w:noProof/>
        </w:rPr>
        <w:t xml:space="preserve">cel puțin următoarele </w:t>
      </w:r>
      <w:r w:rsidR="00B612A0" w:rsidRPr="0059092F">
        <w:rPr>
          <w:rFonts w:ascii="Trebuchet MS" w:hAnsi="Trebuchet MS"/>
          <w:noProof/>
        </w:rPr>
        <w:t>informații</w:t>
      </w:r>
      <w:r w:rsidRPr="0059092F">
        <w:rPr>
          <w:rFonts w:ascii="Trebuchet MS" w:hAnsi="Trebuchet MS"/>
          <w:noProof/>
        </w:rPr>
        <w:t>:</w:t>
      </w:r>
    </w:p>
    <w:p w:rsidR="00EF6E15" w:rsidRPr="008012F2" w:rsidRDefault="00EF6E15" w:rsidP="0034114D">
      <w:pPr>
        <w:pStyle w:val="ListParagraph"/>
        <w:numPr>
          <w:ilvl w:val="0"/>
          <w:numId w:val="18"/>
        </w:numPr>
        <w:spacing w:after="0"/>
        <w:jc w:val="both"/>
        <w:rPr>
          <w:rFonts w:ascii="Trebuchet MS" w:hAnsi="Trebuchet MS"/>
          <w:noProof/>
          <w:lang w:val="ro-RO"/>
        </w:rPr>
      </w:pPr>
      <w:r w:rsidRPr="008012F2">
        <w:rPr>
          <w:rFonts w:ascii="Trebuchet MS" w:hAnsi="Trebuchet MS"/>
          <w:noProof/>
          <w:lang w:val="ro-RO"/>
        </w:rPr>
        <w:t>Numele și prenumele declarantului;</w:t>
      </w:r>
    </w:p>
    <w:p w:rsidR="00EF6E15" w:rsidRPr="008012F2" w:rsidRDefault="00EF6E15" w:rsidP="0034114D">
      <w:pPr>
        <w:pStyle w:val="ListParagraph"/>
        <w:numPr>
          <w:ilvl w:val="0"/>
          <w:numId w:val="18"/>
        </w:numPr>
        <w:spacing w:after="0"/>
        <w:jc w:val="both"/>
        <w:rPr>
          <w:rFonts w:ascii="Trebuchet MS" w:hAnsi="Trebuchet MS"/>
          <w:noProof/>
          <w:lang w:val="ro-RO"/>
        </w:rPr>
      </w:pPr>
      <w:r w:rsidRPr="008012F2">
        <w:rPr>
          <w:rFonts w:ascii="Trebuchet MS" w:hAnsi="Trebuchet MS"/>
          <w:noProof/>
          <w:lang w:val="ro-RO"/>
        </w:rPr>
        <w:t>Funcția deținută la nivel GAL</w:t>
      </w:r>
      <w:r w:rsidR="00B1150A" w:rsidRPr="008012F2">
        <w:rPr>
          <w:rFonts w:ascii="Trebuchet MS" w:hAnsi="Trebuchet MS"/>
          <w:noProof/>
          <w:lang w:val="ro-RO"/>
        </w:rPr>
        <w:t xml:space="preserve"> sau în cadrul societății către care s-a externalizat evaluarea</w:t>
      </w:r>
      <w:r w:rsidRPr="008012F2">
        <w:rPr>
          <w:rFonts w:ascii="Trebuchet MS" w:hAnsi="Trebuchet MS"/>
          <w:noProof/>
          <w:lang w:val="ro-RO"/>
        </w:rPr>
        <w:t>;</w:t>
      </w:r>
    </w:p>
    <w:p w:rsidR="00EF6E15" w:rsidRDefault="00EF6E15" w:rsidP="0034114D">
      <w:pPr>
        <w:pStyle w:val="ListParagraph"/>
        <w:numPr>
          <w:ilvl w:val="0"/>
          <w:numId w:val="18"/>
        </w:numPr>
        <w:spacing w:after="0"/>
        <w:jc w:val="both"/>
        <w:rPr>
          <w:rFonts w:ascii="Trebuchet MS" w:hAnsi="Trebuchet MS"/>
          <w:noProof/>
          <w:lang w:val="ro-RO"/>
        </w:rPr>
      </w:pPr>
      <w:r w:rsidRPr="008012F2">
        <w:rPr>
          <w:rFonts w:ascii="Trebuchet MS" w:hAnsi="Trebuchet MS"/>
          <w:noProof/>
          <w:lang w:val="ro-RO"/>
        </w:rPr>
        <w:t xml:space="preserve">Rolul în cadrul procesului de evaluare; </w:t>
      </w:r>
    </w:p>
    <w:p w:rsidR="00DF3626" w:rsidRDefault="00DF3626" w:rsidP="00DF3626">
      <w:pPr>
        <w:pStyle w:val="ListParagraph"/>
        <w:spacing w:after="0"/>
        <w:jc w:val="both"/>
        <w:rPr>
          <w:rFonts w:ascii="Trebuchet MS" w:hAnsi="Trebuchet MS"/>
          <w:noProof/>
          <w:lang w:val="ro-RO"/>
        </w:rPr>
      </w:pPr>
    </w:p>
    <w:p w:rsidR="00DF3626" w:rsidRDefault="00DF3626" w:rsidP="00DF3626">
      <w:pPr>
        <w:pStyle w:val="ListParagraph"/>
        <w:spacing w:after="0"/>
        <w:jc w:val="both"/>
        <w:rPr>
          <w:rFonts w:ascii="Trebuchet MS" w:hAnsi="Trebuchet MS"/>
          <w:noProof/>
          <w:lang w:val="ro-RO"/>
        </w:rPr>
      </w:pPr>
    </w:p>
    <w:p w:rsidR="00677D5E" w:rsidRPr="008012F2" w:rsidRDefault="00677D5E" w:rsidP="00DF3626">
      <w:pPr>
        <w:pStyle w:val="ListParagraph"/>
        <w:spacing w:after="0"/>
        <w:jc w:val="both"/>
        <w:rPr>
          <w:rFonts w:ascii="Trebuchet MS" w:hAnsi="Trebuchet MS"/>
          <w:noProof/>
          <w:lang w:val="ro-RO"/>
        </w:rPr>
      </w:pPr>
    </w:p>
    <w:p w:rsidR="00B612A0" w:rsidRPr="008012F2" w:rsidRDefault="00EF6E15" w:rsidP="00EF6E15">
      <w:pPr>
        <w:pStyle w:val="ListParagraph"/>
        <w:numPr>
          <w:ilvl w:val="0"/>
          <w:numId w:val="18"/>
        </w:numPr>
        <w:spacing w:after="0"/>
        <w:jc w:val="both"/>
        <w:rPr>
          <w:rFonts w:ascii="Trebuchet MS" w:hAnsi="Trebuchet MS"/>
          <w:noProof/>
          <w:lang w:val="ro-RO"/>
        </w:rPr>
      </w:pPr>
      <w:r w:rsidRPr="008012F2">
        <w:rPr>
          <w:rFonts w:ascii="Trebuchet MS" w:hAnsi="Trebuchet MS"/>
          <w:noProof/>
          <w:lang w:val="ro-RO"/>
        </w:rPr>
        <w:t>Luarea la cunoștință a prevederilor privind conflictul de interese, așa cum este acesta prevăzut la art. 10 și 11 din OG nr. 66/2011, Secțiunea II – Reguli în materia conflictului de interes;</w:t>
      </w:r>
      <w:r w:rsidR="0034114D" w:rsidRPr="008012F2">
        <w:rPr>
          <w:rFonts w:ascii="Trebuchet MS" w:hAnsi="Trebuchet MS"/>
          <w:noProof/>
          <w:lang w:val="ro-RO"/>
        </w:rPr>
        <w:t xml:space="preserve"> </w:t>
      </w:r>
    </w:p>
    <w:p w:rsidR="00EF6E15" w:rsidRPr="008012F2" w:rsidRDefault="00EF6E15" w:rsidP="00EF6E15">
      <w:pPr>
        <w:pStyle w:val="ListParagraph"/>
        <w:numPr>
          <w:ilvl w:val="0"/>
          <w:numId w:val="18"/>
        </w:numPr>
        <w:spacing w:after="0"/>
        <w:jc w:val="both"/>
        <w:rPr>
          <w:rFonts w:ascii="Trebuchet MS" w:hAnsi="Trebuchet MS"/>
          <w:noProof/>
          <w:lang w:val="ro-RO"/>
        </w:rPr>
      </w:pPr>
      <w:r w:rsidRPr="008012F2">
        <w:rPr>
          <w:rFonts w:ascii="Trebuchet MS" w:hAnsi="Trebuchet MS"/>
          <w:noProof/>
          <w:lang w:val="ro-RO"/>
        </w:rPr>
        <w:t>Asumarea faptului că în situația în care se constată că această declaraţie nu este conformă cu realitatea, persoana semnatară este pasibilă de încălcarea prevederilor legislaţiei penale privind falsul în declaraţii.</w:t>
      </w:r>
    </w:p>
    <w:p w:rsidR="0034114D" w:rsidRPr="0059092F" w:rsidRDefault="0034114D" w:rsidP="0034114D">
      <w:pPr>
        <w:pStyle w:val="ListParagraph"/>
        <w:spacing w:after="0"/>
        <w:jc w:val="both"/>
        <w:rPr>
          <w:rFonts w:ascii="Trebuchet MS" w:hAnsi="Trebuchet MS"/>
          <w:noProof/>
          <w:lang w:val="ro-RO"/>
        </w:rPr>
      </w:pPr>
    </w:p>
    <w:p w:rsidR="0054429C" w:rsidRPr="0059092F" w:rsidRDefault="00EF6E15" w:rsidP="00EF6E15">
      <w:pPr>
        <w:jc w:val="both"/>
        <w:rPr>
          <w:rFonts w:ascii="Trebuchet MS" w:hAnsi="Trebuchet MS"/>
          <w:noProof/>
        </w:rPr>
      </w:pPr>
      <w:r w:rsidRPr="0059092F">
        <w:rPr>
          <w:rFonts w:ascii="Trebuchet MS" w:hAnsi="Trebuchet MS"/>
          <w:noProof/>
        </w:rPr>
        <w:t xml:space="preserve">De asemenea, în situația existenței unui conflict de interese, evaluatorul </w:t>
      </w:r>
      <w:r w:rsidR="00541F76" w:rsidRPr="0059092F">
        <w:rPr>
          <w:rFonts w:ascii="Trebuchet MS" w:hAnsi="Trebuchet MS"/>
          <w:noProof/>
        </w:rPr>
        <w:t xml:space="preserve">din cadrul </w:t>
      </w:r>
      <w:r w:rsidRPr="0059092F">
        <w:rPr>
          <w:rFonts w:ascii="Trebuchet MS" w:hAnsi="Trebuchet MS"/>
          <w:noProof/>
        </w:rPr>
        <w:t>GAL</w:t>
      </w:r>
      <w:r w:rsidR="00B1150A" w:rsidRPr="0059092F">
        <w:rPr>
          <w:rFonts w:ascii="Trebuchet MS" w:hAnsi="Trebuchet MS"/>
          <w:noProof/>
        </w:rPr>
        <w:t xml:space="preserve"> sau din cadrul </w:t>
      </w:r>
      <w:r w:rsidR="00B1150A" w:rsidRPr="008012F2">
        <w:rPr>
          <w:rFonts w:ascii="Trebuchet MS" w:hAnsi="Trebuchet MS"/>
          <w:noProof/>
        </w:rPr>
        <w:t>societății către care s-a externalizat evaluarea,</w:t>
      </w:r>
      <w:r w:rsidRPr="0059092F">
        <w:rPr>
          <w:rFonts w:ascii="Trebuchet MS" w:hAnsi="Trebuchet MS"/>
          <w:noProof/>
        </w:rPr>
        <w:t xml:space="preserve"> este obligat să se abțină de la luarea deciziei sau participarea la luarea unei decizii și să solicite managerului GAL înlo</w:t>
      </w:r>
      <w:r w:rsidR="0034114D" w:rsidRPr="0059092F">
        <w:rPr>
          <w:rFonts w:ascii="Trebuchet MS" w:hAnsi="Trebuchet MS"/>
          <w:noProof/>
        </w:rPr>
        <w:t xml:space="preserve">cuirea sa cu un alt evaluator. </w:t>
      </w:r>
    </w:p>
    <w:p w:rsidR="009C7942" w:rsidRPr="0059092F" w:rsidRDefault="00055872" w:rsidP="00415BAB">
      <w:pPr>
        <w:jc w:val="both"/>
        <w:rPr>
          <w:rFonts w:ascii="Trebuchet MS" w:hAnsi="Trebuchet MS"/>
          <w:noProof/>
        </w:rPr>
      </w:pPr>
      <w:r w:rsidRPr="0059092F">
        <w:rPr>
          <w:rFonts w:ascii="Trebuchet MS" w:hAnsi="Trebuchet MS"/>
          <w:noProof/>
        </w:rPr>
        <w:t>Toate aceste aspecte vor fi verificate de consilierul CDRJ responsabil cu monitorizarea activității GAL.</w:t>
      </w:r>
    </w:p>
    <w:p w:rsidR="009350CD" w:rsidRPr="0059092F" w:rsidRDefault="009350CD" w:rsidP="009350CD">
      <w:pPr>
        <w:jc w:val="both"/>
        <w:rPr>
          <w:rFonts w:ascii="Trebuchet MS" w:hAnsi="Trebuchet MS"/>
          <w:noProof/>
        </w:rPr>
      </w:pPr>
      <w:r w:rsidRPr="0059092F">
        <w:rPr>
          <w:rFonts w:ascii="Trebuchet MS" w:hAnsi="Trebuchet MS"/>
          <w:noProof/>
        </w:rPr>
        <w:t xml:space="preserve">În etapa de evaluare derulată la nivelul AFIR, experții structurilor teritoriale ale Agenției vor verifica </w:t>
      </w:r>
      <w:r w:rsidR="0085267E" w:rsidRPr="0059092F">
        <w:rPr>
          <w:rFonts w:ascii="Trebuchet MS" w:hAnsi="Trebuchet MS"/>
          <w:noProof/>
        </w:rPr>
        <w:t xml:space="preserve">atât criteriile de eligibilitate, cât și </w:t>
      </w:r>
      <w:r w:rsidRPr="0059092F">
        <w:rPr>
          <w:rFonts w:ascii="Trebuchet MS" w:hAnsi="Trebuchet MS"/>
          <w:noProof/>
        </w:rPr>
        <w:t xml:space="preserve">criteriile de selecție aplicate de către GAL, preluate din Fișa de evaluare a criteriilor de </w:t>
      </w:r>
      <w:r w:rsidR="0085267E" w:rsidRPr="0059092F">
        <w:rPr>
          <w:rFonts w:ascii="Trebuchet MS" w:hAnsi="Trebuchet MS"/>
          <w:noProof/>
        </w:rPr>
        <w:t>eligibilitate/</w:t>
      </w:r>
      <w:r w:rsidRPr="0059092F">
        <w:rPr>
          <w:rFonts w:ascii="Trebuchet MS" w:hAnsi="Trebuchet MS"/>
          <w:noProof/>
        </w:rPr>
        <w:t xml:space="preserve">selecție întocmită de GAL și depusă odată cu cererea de finanțare, inclusiv metodologia de verificare elaborată de către GAL. </w:t>
      </w:r>
    </w:p>
    <w:p w:rsidR="009350CD" w:rsidRPr="0059092F" w:rsidRDefault="009350CD" w:rsidP="009350CD">
      <w:pPr>
        <w:jc w:val="both"/>
        <w:rPr>
          <w:rFonts w:ascii="Trebuchet MS" w:hAnsi="Trebuchet MS"/>
          <w:noProof/>
        </w:rPr>
      </w:pPr>
      <w:r w:rsidRPr="0059092F">
        <w:rPr>
          <w:rFonts w:ascii="Trebuchet MS" w:hAnsi="Trebuchet MS"/>
          <w:noProof/>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75746F" w:rsidRPr="0059092F" w:rsidRDefault="009350CD" w:rsidP="005B22E7">
      <w:pPr>
        <w:pStyle w:val="ListParagraph"/>
        <w:numPr>
          <w:ilvl w:val="0"/>
          <w:numId w:val="60"/>
        </w:numPr>
        <w:ind w:left="0" w:firstLine="360"/>
        <w:jc w:val="both"/>
        <w:rPr>
          <w:rFonts w:ascii="Trebuchet MS" w:hAnsi="Trebuchet MS"/>
          <w:noProof/>
          <w:lang w:val="ro-RO"/>
        </w:rPr>
      </w:pPr>
      <w:r w:rsidRPr="0059092F">
        <w:rPr>
          <w:rFonts w:ascii="Trebuchet MS" w:hAnsi="Trebuchet MS"/>
          <w:noProof/>
          <w:lang w:val="ro-RO"/>
        </w:rPr>
        <w:t>În cazul acceptării erorilor sesizate, în termen de maxim</w:t>
      </w:r>
      <w:r w:rsidR="00223C87" w:rsidRPr="0059092F">
        <w:rPr>
          <w:rFonts w:ascii="Trebuchet MS" w:hAnsi="Trebuchet MS"/>
          <w:noProof/>
          <w:lang w:val="ro-RO"/>
        </w:rPr>
        <w:t>um</w:t>
      </w:r>
      <w:r w:rsidRPr="0059092F">
        <w:rPr>
          <w:rFonts w:ascii="Trebuchet MS" w:hAnsi="Trebuchet MS"/>
          <w:noProof/>
          <w:lang w:val="ro-RO"/>
        </w:rPr>
        <w:t xml:space="preserve"> 10 zile de la primirea Notei de atenționare, GAL va modifica punctajele acordate și va întocmi o Erată la Raportul de selecție</w:t>
      </w:r>
      <w:r w:rsidR="00691252" w:rsidRPr="0059092F">
        <w:rPr>
          <w:rFonts w:ascii="Trebuchet MS" w:hAnsi="Trebuchet MS"/>
          <w:noProof/>
          <w:lang w:val="ro-RO"/>
        </w:rPr>
        <w:t>,</w:t>
      </w:r>
      <w:r w:rsidR="00691252" w:rsidRPr="0059092F">
        <w:rPr>
          <w:noProof/>
          <w:lang w:val="ro-RO"/>
        </w:rPr>
        <w:t xml:space="preserve"> </w:t>
      </w:r>
      <w:r w:rsidR="00691252" w:rsidRPr="0059092F">
        <w:rPr>
          <w:rFonts w:ascii="Trebuchet MS" w:hAnsi="Trebuchet MS"/>
          <w:noProof/>
          <w:lang w:val="ro-RO"/>
        </w:rPr>
        <w:t>aprobată de organele de decizie ale GAL</w:t>
      </w:r>
      <w:r w:rsidR="0075746F" w:rsidRPr="0059092F">
        <w:rPr>
          <w:rFonts w:ascii="Trebuchet MS" w:hAnsi="Trebuchet MS"/>
          <w:noProof/>
          <w:lang w:val="ro-RO"/>
        </w:rPr>
        <w:t>. Erata însoțită de un Memoriu justificativ (și documente dacă este cazul)</w:t>
      </w:r>
      <w:r w:rsidRPr="0059092F">
        <w:rPr>
          <w:rFonts w:ascii="Trebuchet MS" w:hAnsi="Trebuchet MS"/>
          <w:noProof/>
          <w:lang w:val="ro-RO"/>
        </w:rPr>
        <w:t xml:space="preserve"> va fi </w:t>
      </w:r>
      <w:r w:rsidR="00691252" w:rsidRPr="0059092F">
        <w:rPr>
          <w:rFonts w:ascii="Trebuchet MS" w:hAnsi="Trebuchet MS"/>
          <w:noProof/>
          <w:lang w:val="ro-RO"/>
        </w:rPr>
        <w:t>transmisă către</w:t>
      </w:r>
      <w:r w:rsidRPr="0059092F">
        <w:rPr>
          <w:rFonts w:ascii="Trebuchet MS" w:hAnsi="Trebuchet MS"/>
          <w:noProof/>
          <w:lang w:val="ro-RO"/>
        </w:rPr>
        <w:t xml:space="preserve"> CDRJ</w:t>
      </w:r>
      <w:r w:rsidR="0075746F" w:rsidRPr="0059092F">
        <w:rPr>
          <w:rFonts w:ascii="Trebuchet MS" w:hAnsi="Trebuchet MS"/>
          <w:noProof/>
          <w:lang w:val="ro-RO"/>
        </w:rPr>
        <w:t xml:space="preserve"> în vederea avizării</w:t>
      </w:r>
      <w:r w:rsidRPr="0059092F">
        <w:rPr>
          <w:rFonts w:ascii="Trebuchet MS" w:hAnsi="Trebuchet MS"/>
          <w:noProof/>
          <w:lang w:val="ro-RO"/>
        </w:rPr>
        <w:t xml:space="preserve">. </w:t>
      </w:r>
    </w:p>
    <w:p w:rsidR="0075746F" w:rsidRPr="0059092F" w:rsidRDefault="0075746F" w:rsidP="009350CD">
      <w:pPr>
        <w:jc w:val="both"/>
        <w:rPr>
          <w:rFonts w:ascii="Trebuchet MS" w:hAnsi="Trebuchet MS"/>
          <w:noProof/>
        </w:rPr>
      </w:pPr>
      <w:r w:rsidRPr="0059092F">
        <w:rPr>
          <w:rFonts w:ascii="Trebuchet MS" w:hAnsi="Trebuchet MS"/>
          <w:noProof/>
        </w:rPr>
        <w:t xml:space="preserve">Erata semnată de către reprezentantul CDRJ este depusă de GAL la AFIR. </w:t>
      </w:r>
    </w:p>
    <w:p w:rsidR="00691252" w:rsidRPr="0059092F" w:rsidRDefault="0075746F" w:rsidP="009350CD">
      <w:pPr>
        <w:jc w:val="both"/>
        <w:rPr>
          <w:rFonts w:ascii="Trebuchet MS" w:hAnsi="Trebuchet MS"/>
          <w:noProof/>
        </w:rPr>
      </w:pPr>
      <w:r w:rsidRPr="0059092F">
        <w:rPr>
          <w:rFonts w:ascii="Trebuchet MS" w:hAnsi="Trebuchet MS"/>
          <w:noProof/>
        </w:rPr>
        <w:t xml:space="preserve">În situația în care proiectele în cauză </w:t>
      </w:r>
      <w:r w:rsidR="009350CD" w:rsidRPr="0059092F">
        <w:rPr>
          <w:rFonts w:ascii="Trebuchet MS" w:hAnsi="Trebuchet MS"/>
          <w:noProof/>
        </w:rPr>
        <w:t>își mențin statutul de proiect selectat</w:t>
      </w:r>
      <w:r w:rsidR="00691252" w:rsidRPr="0059092F">
        <w:rPr>
          <w:rFonts w:ascii="Trebuchet MS" w:hAnsi="Trebuchet MS"/>
          <w:noProof/>
        </w:rPr>
        <w:t xml:space="preserve">, nu este necesară întrunirea Comitetului de Selecție. </w:t>
      </w:r>
    </w:p>
    <w:p w:rsidR="009350CD" w:rsidRPr="0059092F" w:rsidRDefault="009350CD" w:rsidP="009350CD">
      <w:pPr>
        <w:jc w:val="both"/>
        <w:rPr>
          <w:rFonts w:ascii="Trebuchet MS" w:hAnsi="Trebuchet MS"/>
          <w:noProof/>
        </w:rPr>
      </w:pPr>
      <w:r w:rsidRPr="0059092F">
        <w:rPr>
          <w:rFonts w:ascii="Trebuchet MS" w:hAnsi="Trebuchet MS"/>
          <w:noProof/>
        </w:rPr>
        <w:t xml:space="preserve">În cazul în care </w:t>
      </w:r>
      <w:r w:rsidR="00C60944" w:rsidRPr="0059092F">
        <w:rPr>
          <w:rFonts w:ascii="Trebuchet MS" w:hAnsi="Trebuchet MS"/>
          <w:noProof/>
        </w:rPr>
        <w:t>în urma eratei</w:t>
      </w:r>
      <w:r w:rsidRPr="0059092F">
        <w:rPr>
          <w:rFonts w:ascii="Trebuchet MS" w:hAnsi="Trebuchet MS"/>
          <w:noProof/>
        </w:rPr>
        <w:t xml:space="preserve"> proiectele</w:t>
      </w:r>
      <w:r w:rsidR="00C60944" w:rsidRPr="0059092F">
        <w:rPr>
          <w:rFonts w:ascii="Trebuchet MS" w:hAnsi="Trebuchet MS"/>
          <w:noProof/>
        </w:rPr>
        <w:t xml:space="preserve"> își schimbă statutul inițial trebuie întrunit Comitetul de Selecție și reavizat Raportul de selecție (reluată procedura inițială).</w:t>
      </w:r>
      <w:r w:rsidRPr="0059092F">
        <w:rPr>
          <w:rFonts w:ascii="Trebuchet MS" w:hAnsi="Trebuchet MS"/>
          <w:noProof/>
        </w:rPr>
        <w:t xml:space="preserve"> </w:t>
      </w:r>
      <w:r w:rsidR="00C60944" w:rsidRPr="0059092F">
        <w:rPr>
          <w:rFonts w:ascii="Trebuchet MS" w:hAnsi="Trebuchet MS"/>
          <w:noProof/>
        </w:rPr>
        <w:t>S</w:t>
      </w:r>
      <w:r w:rsidRPr="0059092F">
        <w:rPr>
          <w:rFonts w:ascii="Trebuchet MS" w:hAnsi="Trebuchet MS"/>
          <w:noProof/>
        </w:rPr>
        <w:t>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r w:rsidR="00691252" w:rsidRPr="0059092F">
        <w:rPr>
          <w:noProof/>
        </w:rPr>
        <w:t xml:space="preserve"> </w:t>
      </w:r>
    </w:p>
    <w:p w:rsidR="009350CD" w:rsidRDefault="009350CD" w:rsidP="005B22E7">
      <w:pPr>
        <w:pStyle w:val="ListParagraph"/>
        <w:numPr>
          <w:ilvl w:val="0"/>
          <w:numId w:val="60"/>
        </w:numPr>
        <w:ind w:left="0" w:firstLine="349"/>
        <w:jc w:val="both"/>
        <w:rPr>
          <w:rFonts w:ascii="Trebuchet MS" w:hAnsi="Trebuchet MS"/>
          <w:noProof/>
          <w:lang w:val="ro-RO"/>
        </w:rPr>
      </w:pPr>
      <w:r w:rsidRPr="0059092F">
        <w:rPr>
          <w:rFonts w:ascii="Trebuchet MS" w:hAnsi="Trebuchet MS"/>
          <w:noProof/>
          <w:lang w:val="ro-RO"/>
        </w:rPr>
        <w:t xml:space="preserve">Dacă GAL nu este de acord cu erorile sesizate, </w:t>
      </w:r>
      <w:r w:rsidR="00EA2E24" w:rsidRPr="0059092F">
        <w:rPr>
          <w:rFonts w:ascii="Trebuchet MS" w:hAnsi="Trebuchet MS"/>
          <w:noProof/>
          <w:lang w:val="ro-RO"/>
        </w:rPr>
        <w:t xml:space="preserve">cel târziu în ziua lucrătoare imediat următoare primirii Notei de atenționare </w:t>
      </w:r>
      <w:r w:rsidRPr="0059092F">
        <w:rPr>
          <w:rFonts w:ascii="Trebuchet MS" w:hAnsi="Trebuchet MS"/>
          <w:noProof/>
          <w:lang w:val="ro-RO"/>
        </w:rPr>
        <w:t>acesta va transmite către DGDR - AM PNDR o prezentare a situației</w:t>
      </w:r>
      <w:r w:rsidR="00575148" w:rsidRPr="0059092F">
        <w:rPr>
          <w:rFonts w:ascii="Trebuchet MS" w:hAnsi="Trebuchet MS"/>
          <w:noProof/>
          <w:lang w:val="ro-RO"/>
        </w:rPr>
        <w:t>, împreună cu documentele aferente</w:t>
      </w:r>
      <w:r w:rsidRPr="0059092F">
        <w:rPr>
          <w:rFonts w:ascii="Trebuchet MS" w:hAnsi="Trebuchet MS"/>
          <w:noProof/>
          <w:lang w:val="ro-RO"/>
        </w:rPr>
        <w:t xml:space="preserve"> și argumentele pentru menținerea punctajelor acordate proiectelor care fac obiectul atenționării. </w:t>
      </w:r>
    </w:p>
    <w:p w:rsidR="00DF3626" w:rsidRDefault="00DF3626" w:rsidP="00DF3626">
      <w:pPr>
        <w:pStyle w:val="ListParagraph"/>
        <w:ind w:left="349"/>
        <w:jc w:val="both"/>
        <w:rPr>
          <w:rFonts w:ascii="Trebuchet MS" w:hAnsi="Trebuchet MS"/>
          <w:noProof/>
          <w:lang w:val="ro-RO"/>
        </w:rPr>
      </w:pPr>
    </w:p>
    <w:p w:rsidR="00DF3626" w:rsidRPr="00AD63D7" w:rsidRDefault="00DF3626" w:rsidP="00AD63D7">
      <w:pPr>
        <w:spacing w:after="0"/>
        <w:jc w:val="both"/>
        <w:rPr>
          <w:rFonts w:ascii="Trebuchet MS" w:hAnsi="Trebuchet MS"/>
          <w:noProof/>
          <w:sz w:val="16"/>
          <w:szCs w:val="16"/>
        </w:rPr>
      </w:pPr>
    </w:p>
    <w:p w:rsidR="009350CD" w:rsidRPr="0059092F" w:rsidRDefault="009350CD" w:rsidP="009350CD">
      <w:pPr>
        <w:numPr>
          <w:ilvl w:val="0"/>
          <w:numId w:val="59"/>
        </w:numPr>
        <w:jc w:val="both"/>
        <w:rPr>
          <w:rFonts w:ascii="Trebuchet MS" w:hAnsi="Trebuchet MS"/>
          <w:noProof/>
        </w:rPr>
      </w:pPr>
      <w:r w:rsidRPr="0059092F">
        <w:rPr>
          <w:rFonts w:ascii="Trebuchet MS" w:hAnsi="Trebuchet MS"/>
          <w:noProof/>
        </w:rPr>
        <w:t>Dacă în urma verificării experții AM PNDR - SLIN s</w:t>
      </w:r>
      <w:r w:rsidR="00761BED" w:rsidRPr="0059092F">
        <w:rPr>
          <w:rFonts w:ascii="Trebuchet MS" w:hAnsi="Trebuchet MS"/>
          <w:noProof/>
        </w:rPr>
        <w:t xml:space="preserve">usțin argumentele GAL, GAL va </w:t>
      </w:r>
      <w:r w:rsidRPr="0059092F">
        <w:rPr>
          <w:rFonts w:ascii="Trebuchet MS" w:hAnsi="Trebuchet MS"/>
          <w:noProof/>
        </w:rPr>
        <w:t>depune la AFIR adresa emisă de DGDR - AM PNDR în termen de maxim</w:t>
      </w:r>
      <w:r w:rsidR="00223C87" w:rsidRPr="0059092F">
        <w:rPr>
          <w:rFonts w:ascii="Trebuchet MS" w:hAnsi="Trebuchet MS"/>
          <w:noProof/>
        </w:rPr>
        <w:t>um</w:t>
      </w:r>
      <w:r w:rsidRPr="0059092F">
        <w:rPr>
          <w:rFonts w:ascii="Trebuchet MS" w:hAnsi="Trebuchet MS"/>
          <w:noProof/>
        </w:rPr>
        <w:t xml:space="preserve"> 10 zile </w:t>
      </w:r>
      <w:r w:rsidR="00761BED" w:rsidRPr="0059092F">
        <w:rPr>
          <w:rFonts w:ascii="Trebuchet MS" w:hAnsi="Trebuchet MS"/>
          <w:noProof/>
        </w:rPr>
        <w:t xml:space="preserve">calendaristice </w:t>
      </w:r>
      <w:r w:rsidRPr="0059092F">
        <w:rPr>
          <w:rFonts w:ascii="Trebuchet MS" w:hAnsi="Trebuchet MS"/>
          <w:noProof/>
        </w:rPr>
        <w:t xml:space="preserve">de la primirea acesteia, iar proiectele vor fi admise </w:t>
      </w:r>
      <w:r w:rsidR="00833F00" w:rsidRPr="0059092F">
        <w:rPr>
          <w:rFonts w:ascii="Trebuchet MS" w:hAnsi="Trebuchet MS"/>
          <w:noProof/>
        </w:rPr>
        <w:t xml:space="preserve">de AFIR </w:t>
      </w:r>
      <w:r w:rsidRPr="0059092F">
        <w:rPr>
          <w:rFonts w:ascii="Trebuchet MS" w:hAnsi="Trebuchet MS"/>
          <w:noProof/>
        </w:rPr>
        <w:t xml:space="preserve">automat în etapa de contractare. </w:t>
      </w:r>
    </w:p>
    <w:p w:rsidR="00FE46C5" w:rsidRPr="0059092F" w:rsidRDefault="009350CD" w:rsidP="005B22E7">
      <w:pPr>
        <w:numPr>
          <w:ilvl w:val="0"/>
          <w:numId w:val="59"/>
        </w:numPr>
        <w:jc w:val="both"/>
        <w:rPr>
          <w:rFonts w:ascii="Trebuchet MS" w:hAnsi="Trebuchet MS"/>
          <w:noProof/>
        </w:rPr>
      </w:pPr>
      <w:r w:rsidRPr="0059092F">
        <w:rPr>
          <w:rFonts w:ascii="Trebuchet MS" w:hAnsi="Trebuchet MS"/>
          <w:noProof/>
        </w:rPr>
        <w:t xml:space="preserve">Dacă experții AM PNDR - SLIN nu confirmă </w:t>
      </w:r>
      <w:r w:rsidR="00223C87" w:rsidRPr="0059092F">
        <w:rPr>
          <w:rFonts w:ascii="Trebuchet MS" w:hAnsi="Trebuchet MS"/>
          <w:noProof/>
        </w:rPr>
        <w:t xml:space="preserve">sau confirmă parțial </w:t>
      </w:r>
      <w:r w:rsidRPr="0059092F">
        <w:rPr>
          <w:rFonts w:ascii="Trebuchet MS" w:hAnsi="Trebuchet MS"/>
          <w:noProof/>
        </w:rPr>
        <w:t>argumentele</w:t>
      </w:r>
      <w:r w:rsidR="00223C87" w:rsidRPr="0059092F">
        <w:rPr>
          <w:rFonts w:ascii="Trebuchet MS" w:hAnsi="Trebuchet MS"/>
          <w:noProof/>
        </w:rPr>
        <w:t xml:space="preserve">  </w:t>
      </w:r>
      <w:r w:rsidRPr="0059092F">
        <w:rPr>
          <w:rFonts w:ascii="Trebuchet MS" w:hAnsi="Trebuchet MS"/>
          <w:noProof/>
        </w:rPr>
        <w:t>GAL, GAL va întocmi</w:t>
      </w:r>
      <w:r w:rsidR="00761BED" w:rsidRPr="0059092F">
        <w:rPr>
          <w:rFonts w:ascii="Trebuchet MS" w:hAnsi="Trebuchet MS"/>
          <w:noProof/>
        </w:rPr>
        <w:t xml:space="preserve"> Erata</w:t>
      </w:r>
      <w:r w:rsidRPr="0059092F">
        <w:rPr>
          <w:rFonts w:ascii="Trebuchet MS" w:hAnsi="Trebuchet MS"/>
          <w:noProof/>
        </w:rPr>
        <w:t xml:space="preserve"> la Raportul de selecție, </w:t>
      </w:r>
      <w:r w:rsidR="00223C87" w:rsidRPr="0059092F">
        <w:rPr>
          <w:rFonts w:ascii="Trebuchet MS" w:hAnsi="Trebuchet MS"/>
          <w:noProof/>
        </w:rPr>
        <w:t xml:space="preserve">în </w:t>
      </w:r>
      <w:r w:rsidRPr="0059092F">
        <w:rPr>
          <w:rFonts w:ascii="Trebuchet MS" w:hAnsi="Trebuchet MS"/>
          <w:noProof/>
        </w:rPr>
        <w:t>conform</w:t>
      </w:r>
      <w:r w:rsidR="00223C87" w:rsidRPr="0059092F">
        <w:rPr>
          <w:rFonts w:ascii="Trebuchet MS" w:hAnsi="Trebuchet MS"/>
          <w:noProof/>
        </w:rPr>
        <w:t>itate cu verificarea realizată de SLIN</w:t>
      </w:r>
      <w:r w:rsidRPr="0059092F">
        <w:rPr>
          <w:rFonts w:ascii="Trebuchet MS" w:hAnsi="Trebuchet MS"/>
          <w:noProof/>
        </w:rPr>
        <w:t xml:space="preserve">. </w:t>
      </w:r>
      <w:r w:rsidR="00FE46C5" w:rsidRPr="0059092F">
        <w:rPr>
          <w:rFonts w:ascii="Trebuchet MS" w:hAnsi="Trebuchet MS"/>
          <w:noProof/>
        </w:rPr>
        <w:t>În situația în care proiectele în cauză își mențin statutul de proiect selectat, nu este necesară întrunirea Comitetului de Selecție.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r w:rsidR="00617827" w:rsidRPr="0059092F">
        <w:rPr>
          <w:rFonts w:ascii="Trebuchet MS" w:hAnsi="Trebuchet MS"/>
          <w:noProof/>
        </w:rPr>
        <w:t>.</w:t>
      </w:r>
      <w:r w:rsidR="00761BED" w:rsidRPr="0059092F">
        <w:rPr>
          <w:rFonts w:ascii="Trebuchet MS" w:hAnsi="Trebuchet MS"/>
          <w:noProof/>
        </w:rPr>
        <w:t xml:space="preserve"> </w:t>
      </w:r>
    </w:p>
    <w:p w:rsidR="0085267E" w:rsidRPr="00FD2B07" w:rsidRDefault="00FE46C5" w:rsidP="00FD2B07">
      <w:pPr>
        <w:pStyle w:val="ListParagraph"/>
        <w:numPr>
          <w:ilvl w:val="0"/>
          <w:numId w:val="59"/>
        </w:numPr>
        <w:jc w:val="both"/>
        <w:rPr>
          <w:rFonts w:ascii="Trebuchet MS" w:hAnsi="Trebuchet MS"/>
          <w:noProof/>
        </w:rPr>
      </w:pPr>
      <w:r w:rsidRPr="00FD2B07">
        <w:rPr>
          <w:rFonts w:ascii="Trebuchet MS" w:hAnsi="Trebuchet MS"/>
          <w:noProof/>
        </w:rPr>
        <w:t>Dacă</w:t>
      </w:r>
      <w:r w:rsidR="009350CD" w:rsidRPr="00FD2B07">
        <w:rPr>
          <w:rFonts w:ascii="Trebuchet MS" w:hAnsi="Trebuchet MS"/>
          <w:noProof/>
        </w:rPr>
        <w:t xml:space="preserve"> în termen de 10 zile</w:t>
      </w:r>
      <w:r w:rsidR="000C3D72" w:rsidRPr="00FD2B07">
        <w:rPr>
          <w:rFonts w:ascii="Trebuchet MS" w:hAnsi="Trebuchet MS"/>
          <w:noProof/>
        </w:rPr>
        <w:t xml:space="preserve"> calendaristice</w:t>
      </w:r>
      <w:r w:rsidR="009350CD" w:rsidRPr="00FD2B07">
        <w:rPr>
          <w:rFonts w:ascii="Trebuchet MS" w:hAnsi="Trebuchet MS"/>
          <w:noProof/>
        </w:rPr>
        <w:t xml:space="preserve"> de la </w:t>
      </w:r>
      <w:r w:rsidR="000C3D72" w:rsidRPr="00FD2B07">
        <w:rPr>
          <w:rFonts w:ascii="Trebuchet MS" w:hAnsi="Trebuchet MS"/>
          <w:noProof/>
        </w:rPr>
        <w:t>finalizarea etapelor procedurale ale GAL (</w:t>
      </w:r>
      <w:r w:rsidR="009350CD" w:rsidRPr="00FD2B07">
        <w:rPr>
          <w:rFonts w:ascii="Trebuchet MS" w:hAnsi="Trebuchet MS"/>
          <w:noProof/>
        </w:rPr>
        <w:t>primirea adresei emise de DGDR – AM PNDR</w:t>
      </w:r>
      <w:r w:rsidRPr="00FD2B07">
        <w:rPr>
          <w:rFonts w:ascii="Trebuchet MS" w:hAnsi="Trebuchet MS"/>
          <w:noProof/>
        </w:rPr>
        <w:t>/avizarea eratei/</w:t>
      </w:r>
      <w:r w:rsidR="000C3D72" w:rsidRPr="00FD2B07">
        <w:rPr>
          <w:rFonts w:ascii="Trebuchet MS" w:hAnsi="Trebuchet MS"/>
          <w:noProof/>
        </w:rPr>
        <w:t xml:space="preserve">finalizarea etapei de contestații) GAL nu </w:t>
      </w:r>
      <w:r w:rsidR="009350CD" w:rsidRPr="00FD2B07">
        <w:rPr>
          <w:rFonts w:ascii="Trebuchet MS" w:hAnsi="Trebuchet MS"/>
          <w:noProof/>
        </w:rPr>
        <w:t xml:space="preserve">depune </w:t>
      </w:r>
      <w:r w:rsidRPr="00FD2B07">
        <w:rPr>
          <w:rFonts w:ascii="Trebuchet MS" w:hAnsi="Trebuchet MS"/>
          <w:noProof/>
        </w:rPr>
        <w:t>documentația la AFIR</w:t>
      </w:r>
      <w:r w:rsidR="009350CD" w:rsidRPr="00FD2B07">
        <w:rPr>
          <w:rFonts w:ascii="Trebuchet MS" w:hAnsi="Trebuchet MS"/>
          <w:noProof/>
        </w:rPr>
        <w:t xml:space="preserve">,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9350CD" w:rsidRPr="0059092F" w:rsidRDefault="0085267E" w:rsidP="0085267E">
      <w:pPr>
        <w:jc w:val="both"/>
        <w:rPr>
          <w:rFonts w:ascii="Trebuchet MS" w:hAnsi="Trebuchet MS"/>
          <w:noProof/>
        </w:rPr>
      </w:pPr>
      <w:r w:rsidRPr="0059092F">
        <w:rPr>
          <w:rFonts w:ascii="Trebuchet MS" w:hAnsi="Trebuchet MS"/>
          <w:noProof/>
        </w:rPr>
        <w:t>În ceea ce privește modalitatea de acordare a punctajelor pentru criteriile de selecție, GAL poate depune o singură dată contestaţie cu privire la aceeaşi speţă.</w:t>
      </w:r>
    </w:p>
    <w:p w:rsidR="002921CA" w:rsidRPr="0059092F" w:rsidRDefault="00F77EAB" w:rsidP="00DF3626">
      <w:pPr>
        <w:spacing w:after="120"/>
        <w:jc w:val="both"/>
        <w:rPr>
          <w:rFonts w:ascii="Trebuchet MS" w:hAnsi="Trebuchet MS"/>
          <w:noProof/>
        </w:rPr>
      </w:pPr>
      <w:r w:rsidRPr="0059092F">
        <w:rPr>
          <w:rFonts w:ascii="Trebuchet MS" w:hAnsi="Trebuchet MS"/>
          <w:noProof/>
        </w:rPr>
        <w:t xml:space="preserve">În cazul sesiunilor aferente măsurilor prin care se finanțează infrastructură socială, broadband </w:t>
      </w:r>
      <w:r w:rsidR="00585351" w:rsidRPr="0059092F">
        <w:rPr>
          <w:rFonts w:ascii="Trebuchet MS" w:hAnsi="Trebuchet MS"/>
          <w:noProof/>
        </w:rPr>
        <w:t>sau</w:t>
      </w:r>
      <w:r w:rsidRPr="0059092F">
        <w:rPr>
          <w:rFonts w:ascii="Trebuchet MS" w:hAnsi="Trebuchet MS"/>
          <w:noProof/>
        </w:rPr>
        <w:t xml:space="preserve"> acțiuni adresate minorităților, GAL are obligația de a lansa </w:t>
      </w:r>
      <w:r w:rsidR="003126B6" w:rsidRPr="0059092F">
        <w:rPr>
          <w:rFonts w:ascii="Trebuchet MS" w:hAnsi="Trebuchet MS"/>
          <w:noProof/>
        </w:rPr>
        <w:t>a</w:t>
      </w:r>
      <w:r w:rsidRPr="0059092F">
        <w:rPr>
          <w:rFonts w:ascii="Trebuchet MS" w:hAnsi="Trebuchet MS"/>
          <w:noProof/>
        </w:rPr>
        <w:t>pel</w:t>
      </w:r>
      <w:r w:rsidR="00FE46C5" w:rsidRPr="0059092F">
        <w:rPr>
          <w:rFonts w:ascii="Trebuchet MS" w:hAnsi="Trebuchet MS"/>
          <w:noProof/>
        </w:rPr>
        <w:t>uri</w:t>
      </w:r>
      <w:r w:rsidRPr="0059092F">
        <w:rPr>
          <w:rFonts w:ascii="Trebuchet MS" w:hAnsi="Trebuchet MS"/>
          <w:noProof/>
        </w:rPr>
        <w:t xml:space="preserve"> de selecție adresat</w:t>
      </w:r>
      <w:r w:rsidR="00FE46C5" w:rsidRPr="0059092F">
        <w:rPr>
          <w:rFonts w:ascii="Trebuchet MS" w:hAnsi="Trebuchet MS"/>
          <w:noProof/>
        </w:rPr>
        <w:t>e</w:t>
      </w:r>
      <w:r w:rsidRPr="0059092F">
        <w:rPr>
          <w:rFonts w:ascii="Trebuchet MS" w:hAnsi="Trebuchet MS"/>
          <w:noProof/>
        </w:rPr>
        <w:t xml:space="preserve"> entităților interesate</w:t>
      </w:r>
      <w:r w:rsidR="007A718A" w:rsidRPr="0059092F">
        <w:rPr>
          <w:rFonts w:ascii="Trebuchet MS" w:hAnsi="Trebuchet MS"/>
          <w:noProof/>
        </w:rPr>
        <w:t xml:space="preserve"> și de a întreprinde toate demersurile pentru a asigura implementarea proiectelor aferente acestor măsuri</w:t>
      </w:r>
      <w:r w:rsidR="002921CA" w:rsidRPr="0059092F">
        <w:rPr>
          <w:rFonts w:ascii="Trebuchet MS" w:hAnsi="Trebuchet MS"/>
          <w:noProof/>
        </w:rPr>
        <w:t>, inclusiv depunerea și implementarea proiectelor de către GAL – în calitate de beneficiar direct al sprijinului sau partener al beneficiarului în cazul măsurilor de infrastructură socială</w:t>
      </w:r>
      <w:r w:rsidR="008A50DC" w:rsidRPr="0059092F">
        <w:rPr>
          <w:rFonts w:ascii="Trebuchet MS" w:hAnsi="Trebuchet MS"/>
          <w:noProof/>
        </w:rPr>
        <w:t>, cu condiția acreditării ca furnizor de servicii sociale</w:t>
      </w:r>
      <w:r w:rsidRPr="0059092F">
        <w:rPr>
          <w:rFonts w:ascii="Trebuchet MS" w:hAnsi="Trebuchet MS"/>
          <w:noProof/>
        </w:rPr>
        <w:t>.</w:t>
      </w:r>
      <w:r w:rsidR="002921CA" w:rsidRPr="0059092F">
        <w:rPr>
          <w:rFonts w:ascii="Trebuchet MS" w:hAnsi="Trebuchet MS"/>
          <w:noProof/>
        </w:rPr>
        <w:t xml:space="preserve"> </w:t>
      </w:r>
    </w:p>
    <w:p w:rsidR="002921CA" w:rsidRPr="0059092F" w:rsidRDefault="002921CA" w:rsidP="00DF3626">
      <w:pPr>
        <w:spacing w:after="120"/>
        <w:jc w:val="both"/>
        <w:rPr>
          <w:rFonts w:ascii="Trebuchet MS" w:hAnsi="Trebuchet MS"/>
          <w:noProof/>
        </w:rPr>
      </w:pPr>
      <w:r w:rsidRPr="0059092F">
        <w:rPr>
          <w:rFonts w:ascii="Trebuchet MS" w:hAnsi="Trebuchet MS"/>
          <w:noProof/>
        </w:rPr>
        <w:t>Dacă nu există proiecte selectate și contractate sau în curs de contractare la AFIR</w:t>
      </w:r>
      <w:r w:rsidR="005A79DC" w:rsidRPr="0059092F">
        <w:rPr>
          <w:rFonts w:ascii="Trebuchet MS" w:hAnsi="Trebuchet MS"/>
          <w:noProof/>
        </w:rPr>
        <w:t>, GAL trebuie să întreprindă toate măsurile, astfel încât până la finalul anului 2019 la nivelul GAL să fie selectat cel puțin un proiect aferent măsurilor de infrastructură socială, broadband sau adresate minorităților – pentru care GAL a primit punctaj la selecția SDL. GAL are obligația de a-și planifica Apelurile de selecție astfel încât</w:t>
      </w:r>
      <w:r w:rsidR="00427B4F" w:rsidRPr="0059092F">
        <w:rPr>
          <w:rFonts w:ascii="Trebuchet MS" w:hAnsi="Trebuchet MS"/>
          <w:noProof/>
        </w:rPr>
        <w:t xml:space="preserve"> să se asigure că până la finalul anului 2019 are timp să se deruleze o sesiune de depunere și procedura de selecție a proiectelor, în cadrul căreia GAL-ul depune proiect ca </w:t>
      </w:r>
      <w:r w:rsidR="008A50DC" w:rsidRPr="0059092F">
        <w:rPr>
          <w:rFonts w:ascii="Trebuchet MS" w:hAnsi="Trebuchet MS"/>
          <w:noProof/>
        </w:rPr>
        <w:t>solicitant</w:t>
      </w:r>
      <w:r w:rsidR="00427B4F" w:rsidRPr="0059092F">
        <w:rPr>
          <w:rFonts w:ascii="Trebuchet MS" w:hAnsi="Trebuchet MS"/>
          <w:noProof/>
        </w:rPr>
        <w:t>.</w:t>
      </w:r>
    </w:p>
    <w:p w:rsidR="005C3A0A" w:rsidRPr="0059092F" w:rsidRDefault="00585351" w:rsidP="00DF3626">
      <w:pPr>
        <w:spacing w:after="120"/>
        <w:jc w:val="both"/>
        <w:rPr>
          <w:rFonts w:ascii="Trebuchet MS" w:hAnsi="Trebuchet MS"/>
          <w:noProof/>
        </w:rPr>
      </w:pPr>
      <w:r w:rsidRPr="0059092F">
        <w:rPr>
          <w:rFonts w:ascii="Trebuchet MS" w:hAnsi="Trebuchet MS"/>
          <w:noProof/>
        </w:rPr>
        <w:t>În vederea evitării conflictului de interese</w:t>
      </w:r>
      <w:r w:rsidR="002D3F2D" w:rsidRPr="0059092F">
        <w:rPr>
          <w:rFonts w:ascii="Trebuchet MS" w:hAnsi="Trebuchet MS"/>
          <w:noProof/>
        </w:rPr>
        <w:t>,</w:t>
      </w:r>
      <w:r w:rsidRPr="0059092F">
        <w:rPr>
          <w:rFonts w:ascii="Trebuchet MS" w:hAnsi="Trebuchet MS"/>
          <w:noProof/>
        </w:rPr>
        <w:t xml:space="preserve"> GAL </w:t>
      </w:r>
      <w:r w:rsidR="002D3F2D" w:rsidRPr="0059092F">
        <w:rPr>
          <w:rFonts w:ascii="Trebuchet MS" w:hAnsi="Trebuchet MS"/>
          <w:noProof/>
        </w:rPr>
        <w:t xml:space="preserve">va externaliza evaluarea </w:t>
      </w:r>
      <w:r w:rsidRPr="0059092F">
        <w:rPr>
          <w:rFonts w:ascii="Trebuchet MS" w:hAnsi="Trebuchet MS"/>
          <w:noProof/>
        </w:rPr>
        <w:t xml:space="preserve">proiectelor depuse în </w:t>
      </w:r>
      <w:r w:rsidR="00441E04" w:rsidRPr="0059092F">
        <w:rPr>
          <w:rFonts w:ascii="Trebuchet MS" w:hAnsi="Trebuchet MS"/>
          <w:noProof/>
        </w:rPr>
        <w:t>cadrul apelului în care GAL aplică ca solicitant</w:t>
      </w:r>
      <w:r w:rsidR="00DA2A1E" w:rsidRPr="0059092F">
        <w:rPr>
          <w:rFonts w:ascii="Trebuchet MS" w:hAnsi="Trebuchet MS"/>
          <w:noProof/>
        </w:rPr>
        <w:t xml:space="preserve"> sau partener</w:t>
      </w:r>
      <w:r w:rsidR="00441E04" w:rsidRPr="0059092F">
        <w:rPr>
          <w:rFonts w:ascii="Trebuchet MS" w:hAnsi="Trebuchet MS"/>
          <w:noProof/>
        </w:rPr>
        <w:t>.</w:t>
      </w:r>
      <w:r w:rsidR="00CA4595" w:rsidRPr="0059092F">
        <w:rPr>
          <w:rFonts w:ascii="Trebuchet MS" w:hAnsi="Trebuchet MS"/>
          <w:noProof/>
        </w:rPr>
        <w:t xml:space="preserve"> Atragem atenția asupra faptului că evitarea conflictului de interese trebuie să se asigure și la nivelul entității către care se externalizează evaluarea.</w:t>
      </w:r>
    </w:p>
    <w:p w:rsidR="00FD2B07" w:rsidRDefault="00FD2B07" w:rsidP="00FD2B07">
      <w:pPr>
        <w:spacing w:after="0"/>
        <w:jc w:val="both"/>
        <w:rPr>
          <w:rFonts w:ascii="Trebuchet MS" w:hAnsi="Trebuchet MS"/>
          <w:b/>
          <w:noProof/>
        </w:rPr>
      </w:pPr>
    </w:p>
    <w:p w:rsidR="00E148F1" w:rsidRPr="0059092F" w:rsidRDefault="00E148F1" w:rsidP="005C3A0A">
      <w:pPr>
        <w:jc w:val="both"/>
        <w:rPr>
          <w:rFonts w:ascii="Trebuchet MS" w:hAnsi="Trebuchet MS"/>
          <w:noProof/>
        </w:rPr>
      </w:pPr>
      <w:r w:rsidRPr="0059092F">
        <w:rPr>
          <w:rFonts w:ascii="Trebuchet MS" w:hAnsi="Trebuchet MS"/>
          <w:b/>
          <w:noProof/>
        </w:rPr>
        <w:t>Atenție!</w:t>
      </w:r>
      <w:r w:rsidRPr="0059092F">
        <w:rPr>
          <w:rFonts w:ascii="Trebuchet MS" w:hAnsi="Trebuchet MS"/>
          <w:noProof/>
        </w:rPr>
        <w:t xml:space="preserve"> Aceste mențiuni se aplică inclusiv pentru sesiunile aflate în derulare aferente măsurilor ce vizează infra</w:t>
      </w:r>
      <w:r w:rsidR="002A0629" w:rsidRPr="0059092F">
        <w:rPr>
          <w:rFonts w:ascii="Trebuchet MS" w:hAnsi="Trebuchet MS"/>
          <w:noProof/>
        </w:rPr>
        <w:t>structura socială, minorități sau</w:t>
      </w:r>
      <w:r w:rsidRPr="0059092F">
        <w:rPr>
          <w:rFonts w:ascii="Trebuchet MS" w:hAnsi="Trebuchet MS"/>
          <w:noProof/>
        </w:rPr>
        <w:t xml:space="preserve"> broadband.</w:t>
      </w:r>
    </w:p>
    <w:p w:rsidR="0092637C" w:rsidRPr="0059092F" w:rsidRDefault="0092637C" w:rsidP="0092637C">
      <w:pPr>
        <w:jc w:val="both"/>
        <w:rPr>
          <w:rFonts w:ascii="Trebuchet MS" w:hAnsi="Trebuchet MS"/>
          <w:noProof/>
        </w:rPr>
      </w:pPr>
      <w:r w:rsidRPr="0059092F">
        <w:rPr>
          <w:rFonts w:ascii="Trebuchet MS" w:hAnsi="Trebuchet MS"/>
          <w:noProof/>
        </w:rPr>
        <w:t>Având în vedere interesul comun pentru înregistrarea unui grad ridicat de absorbție a fondurilor europene, se vor avea în vedere următoarele:</w:t>
      </w:r>
    </w:p>
    <w:p w:rsidR="00DA2A1E" w:rsidRPr="0059092F" w:rsidRDefault="00FD2B07" w:rsidP="00DA2A1E">
      <w:pPr>
        <w:jc w:val="both"/>
        <w:rPr>
          <w:rFonts w:ascii="Trebuchet MS" w:hAnsi="Trebuchet MS"/>
          <w:noProof/>
        </w:rPr>
      </w:pPr>
      <w:r>
        <w:rPr>
          <w:rFonts w:ascii="Trebuchet MS" w:hAnsi="Trebuchet MS"/>
          <w:noProof/>
        </w:rPr>
        <w:t xml:space="preserve">- </w:t>
      </w:r>
      <w:r w:rsidR="0092637C" w:rsidRPr="0059092F">
        <w:rPr>
          <w:rFonts w:ascii="Trebuchet MS" w:hAnsi="Trebuchet MS"/>
          <w:noProof/>
        </w:rPr>
        <w:t xml:space="preserve">pentru </w:t>
      </w:r>
      <w:r w:rsidR="0092637C" w:rsidRPr="0059092F">
        <w:rPr>
          <w:rFonts w:ascii="Trebuchet MS" w:hAnsi="Trebuchet MS"/>
          <w:b/>
          <w:noProof/>
        </w:rPr>
        <w:t>măsurile de infrastructură aferentă dezvoltării comunicațiilor în bandă largă (broadband)</w:t>
      </w:r>
      <w:r w:rsidR="0092637C" w:rsidRPr="0059092F">
        <w:rPr>
          <w:rFonts w:ascii="Trebuchet MS" w:hAnsi="Trebuchet MS"/>
          <w:noProof/>
        </w:rPr>
        <w:t xml:space="preserve"> să se stabilească un termen rezonabil din momentul în care sunt îndeplinite toate condițiile pentru implementarea proiectelor.</w:t>
      </w:r>
    </w:p>
    <w:p w:rsidR="00DA2A1E" w:rsidRPr="0059092F" w:rsidRDefault="00DA2A1E" w:rsidP="00DA2A1E">
      <w:pPr>
        <w:jc w:val="both"/>
        <w:rPr>
          <w:rFonts w:ascii="Trebuchet MS" w:hAnsi="Trebuchet MS"/>
          <w:noProof/>
        </w:rPr>
      </w:pPr>
      <w:r w:rsidRPr="0059092F">
        <w:rPr>
          <w:rFonts w:ascii="Trebuchet MS" w:hAnsi="Trebuchet MS"/>
          <w:noProof/>
        </w:rPr>
        <w:t>În situația în care, la nivelul teritoriilor vizate de Strategiile de Dezvoltare Locală au fost realizate investiții în infrastructura de bandă largă din alte surse de finanțare sau se constată dificultăți majore pentru implementarea acestui tip de investiție, GAL-urile pot finanța operațiuni conexe infrastructurii de bandă largă care să creeze premisele unei dezvoltări locale eficiente prin interconectarea nevoilor cu oportunitățile care impactează comunitatea locală, cum ar fi: platforme colaborative, alfabetizare digitală etc. Capacitatea de dezvoltare a comunității la nivel local în ceea ce privește colaborarea între autoritățile publice, mediul privat și cetățeni nu răspunde în totalitate nevoilor existente, astfel GAL-ul poate interveni ca un facilitator cheie de întărire a guvernanței locale.</w:t>
      </w:r>
    </w:p>
    <w:p w:rsidR="00DA2A1E" w:rsidRPr="0059092F" w:rsidRDefault="00DA2A1E" w:rsidP="00DA2A1E">
      <w:pPr>
        <w:jc w:val="both"/>
        <w:rPr>
          <w:rFonts w:ascii="Trebuchet MS" w:hAnsi="Trebuchet MS"/>
          <w:noProof/>
        </w:rPr>
      </w:pPr>
      <w:r w:rsidRPr="0059092F">
        <w:rPr>
          <w:rFonts w:ascii="Trebuchet MS" w:hAnsi="Trebuchet MS"/>
          <w:noProof/>
        </w:rPr>
        <w:t>În acest context, SDL poate fi modificat pentru a permite posibilitatea finanțării altor tipuri de operațiuni, dacă există o justificare în acest sens.</w:t>
      </w:r>
    </w:p>
    <w:p w:rsidR="001605BB" w:rsidRPr="0059092F" w:rsidRDefault="00FD2B07" w:rsidP="00FD2B07">
      <w:pPr>
        <w:pStyle w:val="ListParagraph"/>
        <w:numPr>
          <w:ilvl w:val="0"/>
          <w:numId w:val="39"/>
        </w:numPr>
        <w:ind w:left="0" w:firstLine="0"/>
        <w:jc w:val="both"/>
        <w:rPr>
          <w:rFonts w:ascii="Trebuchet MS" w:hAnsi="Trebuchet MS"/>
          <w:noProof/>
        </w:rPr>
      </w:pPr>
      <w:r>
        <w:rPr>
          <w:rFonts w:ascii="Trebuchet MS" w:hAnsi="Trebuchet MS"/>
          <w:noProof/>
          <w:lang w:val="ro-RO"/>
        </w:rPr>
        <w:t>î</w:t>
      </w:r>
      <w:r w:rsidR="001605BB" w:rsidRPr="0059092F">
        <w:rPr>
          <w:rFonts w:ascii="Trebuchet MS" w:hAnsi="Trebuchet MS"/>
          <w:noProof/>
          <w:lang w:val="ro-RO"/>
        </w:rPr>
        <w:t xml:space="preserve">n situația în care nu au fost identificați beneficiari pentru </w:t>
      </w:r>
      <w:r w:rsidR="001605BB" w:rsidRPr="0059092F">
        <w:rPr>
          <w:rFonts w:ascii="Trebuchet MS" w:hAnsi="Trebuchet MS"/>
          <w:b/>
          <w:noProof/>
          <w:lang w:val="ro-RO"/>
        </w:rPr>
        <w:t>m</w:t>
      </w:r>
      <w:r w:rsidR="0085643B" w:rsidRPr="0059092F">
        <w:rPr>
          <w:rFonts w:ascii="Trebuchet MS" w:hAnsi="Trebuchet MS"/>
          <w:b/>
          <w:noProof/>
          <w:lang w:val="ro-RO"/>
        </w:rPr>
        <w:t xml:space="preserve">ăsurile </w:t>
      </w:r>
      <w:r w:rsidR="001605BB" w:rsidRPr="0059092F">
        <w:rPr>
          <w:rFonts w:ascii="Trebuchet MS" w:hAnsi="Trebuchet MS"/>
          <w:b/>
          <w:noProof/>
          <w:lang w:val="ro-RO"/>
        </w:rPr>
        <w:t xml:space="preserve">din SDL </w:t>
      </w:r>
      <w:r w:rsidR="0085643B" w:rsidRPr="0059092F">
        <w:rPr>
          <w:rFonts w:ascii="Trebuchet MS" w:hAnsi="Trebuchet MS"/>
          <w:b/>
          <w:noProof/>
          <w:lang w:val="ro-RO"/>
        </w:rPr>
        <w:t>destinate schemelor de calitate</w:t>
      </w:r>
      <w:r w:rsidR="001605BB" w:rsidRPr="0059092F">
        <w:rPr>
          <w:rFonts w:ascii="Trebuchet MS" w:hAnsi="Trebuchet MS"/>
          <w:noProof/>
          <w:lang w:val="ro-RO"/>
        </w:rPr>
        <w:t>, GAL-urile pot finanța investiții premergătoare aderării la o schemă de calitate europeană sau națională cum ar fi: întocmirea și/sau depunerea dosarelor de aplicație sau acțiuni conexe acestei activități, animare, organizare întâlniri, culegere informații/</w:t>
      </w:r>
      <w:r w:rsidR="008A50DC" w:rsidRPr="0059092F">
        <w:rPr>
          <w:rFonts w:ascii="Trebuchet MS" w:hAnsi="Trebuchet MS"/>
          <w:noProof/>
          <w:lang w:val="ro-RO"/>
        </w:rPr>
        <w:t xml:space="preserve"> </w:t>
      </w:r>
      <w:r w:rsidR="001605BB" w:rsidRPr="0059092F">
        <w:rPr>
          <w:rFonts w:ascii="Trebuchet MS" w:hAnsi="Trebuchet MS"/>
          <w:noProof/>
          <w:lang w:val="ro-RO"/>
        </w:rPr>
        <w:t>date, elaborarea documentelor etc. Astfel, măsura respectivă va fi considerată măsură atipică,</w:t>
      </w:r>
      <w:r w:rsidR="001605BB" w:rsidRPr="0059092F">
        <w:rPr>
          <w:noProof/>
          <w:lang w:val="ro-RO"/>
        </w:rPr>
        <w:t xml:space="preserve"> </w:t>
      </w:r>
      <w:r w:rsidR="001605BB" w:rsidRPr="0059092F">
        <w:rPr>
          <w:rFonts w:ascii="Trebuchet MS" w:hAnsi="Trebuchet MS"/>
          <w:noProof/>
          <w:lang w:val="ro-RO"/>
        </w:rPr>
        <w:t>încadrată în prevederile articolului 5 din Regulamentul (UE) nr. 1305/2013. De asemenea, GAL-urile care nu au prevăzută în SDL o măsură aferentă articolului 16, pot introduce măsura atipică descrisă mai sus, dacă aceste operațiuni răspund nevoilor identificate la nivel local.</w:t>
      </w:r>
    </w:p>
    <w:p w:rsidR="00FD2B07" w:rsidRDefault="001605BB" w:rsidP="0092637C">
      <w:pPr>
        <w:jc w:val="both"/>
        <w:rPr>
          <w:rFonts w:ascii="Trebuchet MS" w:hAnsi="Trebuchet MS"/>
          <w:noProof/>
        </w:rPr>
      </w:pPr>
      <w:r w:rsidRPr="0059092F">
        <w:rPr>
          <w:rFonts w:ascii="Trebuchet MS" w:hAnsi="Trebuchet MS"/>
          <w:noProof/>
        </w:rPr>
        <w:t>În acest context, SDL poate fi modificat pentru a permite posibilitatea finanțării altor tipuri de operațiuni, dacă există o justificare în acest sens.</w:t>
      </w:r>
    </w:p>
    <w:p w:rsidR="00415BAB" w:rsidRPr="0059092F" w:rsidRDefault="0092637C" w:rsidP="0092637C">
      <w:pPr>
        <w:jc w:val="both"/>
        <w:rPr>
          <w:rFonts w:ascii="Trebuchet MS" w:hAnsi="Trebuchet MS"/>
          <w:noProof/>
        </w:rPr>
      </w:pPr>
      <w:r w:rsidRPr="0059092F">
        <w:rPr>
          <w:rFonts w:ascii="Trebuchet MS" w:hAnsi="Trebuchet MS"/>
          <w:b/>
          <w:noProof/>
        </w:rPr>
        <w:t>Atenție!</w:t>
      </w:r>
      <w:r w:rsidRPr="0059092F">
        <w:rPr>
          <w:rFonts w:ascii="Trebuchet MS" w:hAnsi="Trebuchet MS"/>
          <w:noProof/>
        </w:rPr>
        <w:t xml:space="preserve"> Lansarea altor măsuri din SDL, pentru care sunt pregătite documentele de accesare, nu este condiționată de lansarea măsurilor ce vizează infrastructură socială și dezvoltarea comunicațiilor în bandă largă (broadband).</w:t>
      </w:r>
    </w:p>
    <w:p w:rsidR="00415BAB" w:rsidRPr="0059092F" w:rsidRDefault="000B5A8D" w:rsidP="00881769">
      <w:pPr>
        <w:pStyle w:val="Heading1"/>
        <w:spacing w:after="240"/>
        <w:jc w:val="both"/>
        <w:rPr>
          <w:noProof/>
        </w:rPr>
      </w:pPr>
      <w:bookmarkStart w:id="16" w:name="_Toc534726488"/>
      <w:r w:rsidRPr="0059092F">
        <w:rPr>
          <w:noProof/>
        </w:rPr>
        <w:t>Descrierea activității de monitorizare a SDL</w:t>
      </w:r>
      <w:bookmarkEnd w:id="16"/>
    </w:p>
    <w:p w:rsidR="000B5A8D" w:rsidRPr="0059092F" w:rsidRDefault="000B5A8D" w:rsidP="000B5A8D">
      <w:pPr>
        <w:jc w:val="both"/>
        <w:rPr>
          <w:rFonts w:ascii="Trebuchet MS" w:hAnsi="Trebuchet MS"/>
          <w:noProof/>
        </w:rPr>
      </w:pPr>
      <w:r w:rsidRPr="0059092F">
        <w:rPr>
          <w:rFonts w:ascii="Trebuchet MS" w:hAnsi="Trebuchet MS"/>
          <w:noProof/>
        </w:rPr>
        <w:t xml:space="preserve">GAL are obligația monitorizării </w:t>
      </w:r>
      <w:r w:rsidR="004A2652" w:rsidRPr="0059092F">
        <w:rPr>
          <w:rFonts w:ascii="Trebuchet MS" w:hAnsi="Trebuchet MS"/>
          <w:noProof/>
        </w:rPr>
        <w:t xml:space="preserve">implementării </w:t>
      </w:r>
      <w:r w:rsidRPr="0059092F">
        <w:rPr>
          <w:rFonts w:ascii="Trebuchet MS" w:hAnsi="Trebuchet MS"/>
          <w:noProof/>
        </w:rPr>
        <w:t>Strategiei de Dezvoltare Locală, în conformitate cu prevederile din ”</w:t>
      </w:r>
      <w:r w:rsidRPr="0059092F">
        <w:rPr>
          <w:rFonts w:ascii="Trebuchet MS" w:hAnsi="Trebuchet MS"/>
          <w:i/>
          <w:noProof/>
        </w:rPr>
        <w:t>CAPITOLUL IX: Organizarea viitorului GAL - Descrierea mecanismelor de gestionare, monitorizare, evaluare și control a strategiei</w:t>
      </w:r>
      <w:r w:rsidRPr="0059092F">
        <w:rPr>
          <w:rFonts w:ascii="Trebuchet MS" w:hAnsi="Trebuchet MS"/>
          <w:noProof/>
        </w:rPr>
        <w:t xml:space="preserve">”. </w:t>
      </w:r>
    </w:p>
    <w:p w:rsidR="00DF3626" w:rsidRDefault="00DF3626" w:rsidP="00DF3626">
      <w:pPr>
        <w:spacing w:after="0"/>
        <w:jc w:val="both"/>
        <w:rPr>
          <w:rFonts w:ascii="Trebuchet MS" w:hAnsi="Trebuchet MS"/>
          <w:noProof/>
        </w:rPr>
      </w:pPr>
    </w:p>
    <w:p w:rsidR="00FD2B07" w:rsidRDefault="00FD2B07" w:rsidP="000B5A8D">
      <w:pPr>
        <w:jc w:val="both"/>
        <w:rPr>
          <w:rFonts w:ascii="Trebuchet MS" w:hAnsi="Trebuchet MS"/>
          <w:noProof/>
        </w:rPr>
      </w:pPr>
    </w:p>
    <w:p w:rsidR="00685612" w:rsidRPr="0059092F" w:rsidRDefault="00685612" w:rsidP="000B5A8D">
      <w:pPr>
        <w:jc w:val="both"/>
        <w:rPr>
          <w:rFonts w:ascii="Trebuchet MS" w:hAnsi="Trebuchet MS"/>
          <w:noProof/>
        </w:rPr>
      </w:pPr>
      <w:r w:rsidRPr="0059092F">
        <w:rPr>
          <w:rFonts w:ascii="Trebuchet MS" w:hAnsi="Trebuchet MS"/>
          <w:noProof/>
        </w:rPr>
        <w:t xml:space="preserve">GAL trebuie să prevadă proceduri și instrucțiuni cu privire la evaluarea/ monitorizarea proprie a SDL; acestea reprezintă un instrument care contribuie la managementul GAL și la colectarea de date utile la nivelul programului. </w:t>
      </w:r>
    </w:p>
    <w:p w:rsidR="000B5A8D" w:rsidRPr="008012F2" w:rsidRDefault="000B5A8D" w:rsidP="001255AB">
      <w:pPr>
        <w:jc w:val="both"/>
        <w:rPr>
          <w:rFonts w:ascii="Trebuchet MS" w:hAnsi="Trebuchet MS"/>
          <w:noProof/>
        </w:rPr>
      </w:pPr>
      <w:r w:rsidRPr="0059092F">
        <w:rPr>
          <w:rFonts w:ascii="Trebuchet MS" w:hAnsi="Trebuchet MS"/>
          <w:b/>
          <w:noProof/>
          <w:color w:val="2F5496" w:themeColor="accent5" w:themeShade="BF"/>
        </w:rPr>
        <w:t>Atenție!</w:t>
      </w:r>
      <w:r w:rsidRPr="008012F2">
        <w:rPr>
          <w:rFonts w:ascii="Trebuchet MS" w:hAnsi="Trebuchet MS"/>
          <w:noProof/>
          <w:color w:val="C45911" w:themeColor="accent2" w:themeShade="BF"/>
        </w:rPr>
        <w:t xml:space="preserve"> </w:t>
      </w:r>
      <w:r w:rsidRPr="008012F2">
        <w:rPr>
          <w:rFonts w:ascii="Trebuchet MS" w:hAnsi="Trebuchet MS"/>
          <w:noProof/>
        </w:rPr>
        <w:t>Acestea vor fi centralizate în funcție de măsurile incluse în SDL</w:t>
      </w:r>
      <w:r w:rsidR="00744559" w:rsidRPr="008012F2">
        <w:rPr>
          <w:rFonts w:ascii="Trebuchet MS" w:hAnsi="Trebuchet MS"/>
          <w:noProof/>
        </w:rPr>
        <w:t>.</w:t>
      </w:r>
    </w:p>
    <w:p w:rsidR="00415BAB" w:rsidRPr="0059092F" w:rsidRDefault="000B5A8D" w:rsidP="003B3C04">
      <w:pPr>
        <w:jc w:val="both"/>
        <w:rPr>
          <w:rFonts w:ascii="Trebuchet MS" w:hAnsi="Trebuchet MS"/>
          <w:noProof/>
        </w:rPr>
      </w:pPr>
      <w:r w:rsidRPr="0059092F">
        <w:rPr>
          <w:rFonts w:ascii="Trebuchet MS" w:hAnsi="Trebuchet MS"/>
          <w:noProof/>
        </w:rPr>
        <w:t>GAL va realiza monitorizarea</w:t>
      </w:r>
      <w:r w:rsidR="00BA08A6" w:rsidRPr="0059092F">
        <w:rPr>
          <w:rFonts w:ascii="Trebuchet MS" w:hAnsi="Trebuchet MS"/>
          <w:noProof/>
        </w:rPr>
        <w:t xml:space="preserve"> </w:t>
      </w:r>
      <w:r w:rsidR="003928F0" w:rsidRPr="0059092F">
        <w:rPr>
          <w:rFonts w:ascii="Trebuchet MS" w:hAnsi="Trebuchet MS"/>
          <w:noProof/>
        </w:rPr>
        <w:t>trimestrial</w:t>
      </w:r>
      <w:r w:rsidRPr="0059092F">
        <w:rPr>
          <w:rFonts w:ascii="Trebuchet MS" w:hAnsi="Trebuchet MS"/>
          <w:noProof/>
        </w:rPr>
        <w:t xml:space="preserve">, conform modelului din </w:t>
      </w:r>
      <w:r w:rsidRPr="0059092F">
        <w:rPr>
          <w:rFonts w:ascii="Trebuchet MS" w:hAnsi="Trebuchet MS"/>
          <w:b/>
          <w:i/>
          <w:noProof/>
        </w:rPr>
        <w:t xml:space="preserve">Anexa </w:t>
      </w:r>
      <w:r w:rsidR="00BA08A6" w:rsidRPr="0059092F">
        <w:rPr>
          <w:rFonts w:ascii="Trebuchet MS" w:hAnsi="Trebuchet MS"/>
          <w:b/>
          <w:i/>
          <w:noProof/>
        </w:rPr>
        <w:t>2</w:t>
      </w:r>
      <w:r w:rsidR="00421CF5" w:rsidRPr="0059092F">
        <w:rPr>
          <w:rFonts w:ascii="Trebuchet MS" w:hAnsi="Trebuchet MS"/>
          <w:b/>
          <w:i/>
          <w:noProof/>
        </w:rPr>
        <w:t xml:space="preserve"> - Monitorizare GAL</w:t>
      </w:r>
      <w:r w:rsidR="003B3C04" w:rsidRPr="0059092F">
        <w:rPr>
          <w:rFonts w:ascii="Trebuchet MS" w:hAnsi="Trebuchet MS"/>
          <w:b/>
          <w:i/>
          <w:noProof/>
        </w:rPr>
        <w:t xml:space="preserve">, </w:t>
      </w:r>
      <w:r w:rsidR="003B3C04" w:rsidRPr="0059092F">
        <w:rPr>
          <w:rFonts w:ascii="Trebuchet MS" w:hAnsi="Trebuchet MS"/>
          <w:noProof/>
        </w:rPr>
        <w:t xml:space="preserve">ținând cont de documentul suport </w:t>
      </w:r>
      <w:r w:rsidR="003B3C04" w:rsidRPr="0059092F">
        <w:rPr>
          <w:rFonts w:ascii="Trebuchet MS" w:hAnsi="Trebuchet MS"/>
          <w:b/>
          <w:noProof/>
        </w:rPr>
        <w:t>Instrucțiuni privind completarea Anexei 2</w:t>
      </w:r>
      <w:r w:rsidRPr="0059092F">
        <w:rPr>
          <w:rFonts w:ascii="Trebuchet MS" w:hAnsi="Trebuchet MS"/>
          <w:noProof/>
        </w:rPr>
        <w:t xml:space="preserve"> și raportarea acesteia </w:t>
      </w:r>
      <w:r w:rsidR="0064613C" w:rsidRPr="0059092F">
        <w:rPr>
          <w:rFonts w:ascii="Trebuchet MS" w:hAnsi="Trebuchet MS"/>
          <w:noProof/>
        </w:rPr>
        <w:t xml:space="preserve">doar </w:t>
      </w:r>
      <w:r w:rsidRPr="0059092F">
        <w:rPr>
          <w:rFonts w:ascii="Trebuchet MS" w:hAnsi="Trebuchet MS"/>
          <w:noProof/>
        </w:rPr>
        <w:t xml:space="preserve">către CDRJ în primele 5 zile </w:t>
      </w:r>
      <w:r w:rsidR="00FB5EDB" w:rsidRPr="0059092F">
        <w:rPr>
          <w:rFonts w:ascii="Trebuchet MS" w:hAnsi="Trebuchet MS"/>
          <w:noProof/>
        </w:rPr>
        <w:t xml:space="preserve">lucrătoare </w:t>
      </w:r>
      <w:r w:rsidRPr="0059092F">
        <w:rPr>
          <w:rFonts w:ascii="Trebuchet MS" w:hAnsi="Trebuchet MS"/>
          <w:noProof/>
        </w:rPr>
        <w:t xml:space="preserve">ale </w:t>
      </w:r>
      <w:r w:rsidR="003928F0" w:rsidRPr="0059092F">
        <w:rPr>
          <w:rFonts w:ascii="Trebuchet MS" w:hAnsi="Trebuchet MS"/>
          <w:noProof/>
        </w:rPr>
        <w:t xml:space="preserve">trimestrului </w:t>
      </w:r>
      <w:r w:rsidR="00CF5171" w:rsidRPr="0059092F">
        <w:rPr>
          <w:rFonts w:ascii="Trebuchet MS" w:hAnsi="Trebuchet MS"/>
          <w:noProof/>
        </w:rPr>
        <w:t>următor</w:t>
      </w:r>
      <w:r w:rsidRPr="0059092F">
        <w:rPr>
          <w:rFonts w:ascii="Trebuchet MS" w:hAnsi="Trebuchet MS"/>
          <w:noProof/>
        </w:rPr>
        <w:t xml:space="preserve">. </w:t>
      </w:r>
    </w:p>
    <w:p w:rsidR="00554B27" w:rsidRPr="008012F2" w:rsidRDefault="00554B27" w:rsidP="00554B27">
      <w:pPr>
        <w:spacing w:after="160" w:line="256" w:lineRule="auto"/>
        <w:contextualSpacing/>
        <w:jc w:val="both"/>
        <w:rPr>
          <w:rFonts w:ascii="Trebuchet MS" w:eastAsia="SimSun" w:hAnsi="Trebuchet MS" w:cs="Calibri"/>
          <w:noProof/>
        </w:rPr>
      </w:pPr>
      <w:r w:rsidRPr="008012F2">
        <w:rPr>
          <w:rFonts w:ascii="Trebuchet MS" w:eastAsia="SimSun" w:hAnsi="Trebuchet MS" w:cs="Calibri"/>
          <w:noProof/>
        </w:rPr>
        <w:t>Stadiul implement</w:t>
      </w:r>
      <w:r w:rsidR="00456DB0" w:rsidRPr="008012F2">
        <w:rPr>
          <w:rFonts w:ascii="Trebuchet MS" w:eastAsia="SimSun" w:hAnsi="Trebuchet MS" w:cs="Calibri"/>
          <w:noProof/>
        </w:rPr>
        <w:t xml:space="preserve">ării tuturor măsurilor din SDL va cuprinde </w:t>
      </w:r>
      <w:r w:rsidRPr="008012F2">
        <w:rPr>
          <w:rFonts w:ascii="Trebuchet MS" w:eastAsia="SimSun" w:hAnsi="Trebuchet MS" w:cs="Calibri"/>
          <w:noProof/>
        </w:rPr>
        <w:t>numărul și valoarea proiectelor selectate, contractate, plătite și reziliate, finalizate</w:t>
      </w:r>
      <w:r w:rsidR="00456DB0" w:rsidRPr="008012F2">
        <w:rPr>
          <w:rFonts w:ascii="Trebuchet MS" w:eastAsia="SimSun" w:hAnsi="Trebuchet MS" w:cs="Calibri"/>
          <w:noProof/>
        </w:rPr>
        <w:t>.</w:t>
      </w:r>
      <w:r w:rsidRPr="008012F2">
        <w:rPr>
          <w:rFonts w:ascii="Trebuchet MS" w:eastAsia="SimSun" w:hAnsi="Trebuchet MS" w:cs="Calibri"/>
          <w:noProof/>
        </w:rPr>
        <w:t xml:space="preserve"> </w:t>
      </w:r>
    </w:p>
    <w:p w:rsidR="00DA44B1" w:rsidRPr="0059092F" w:rsidRDefault="00DA44B1" w:rsidP="00415BAB">
      <w:pPr>
        <w:rPr>
          <w:rFonts w:ascii="Trebuchet MS" w:hAnsi="Trebuchet MS"/>
          <w:noProof/>
          <w:sz w:val="10"/>
        </w:rPr>
      </w:pPr>
    </w:p>
    <w:p w:rsidR="00FB21CA" w:rsidRPr="0059092F" w:rsidRDefault="000B5A8D" w:rsidP="00881769">
      <w:pPr>
        <w:pStyle w:val="Heading1"/>
        <w:spacing w:after="240"/>
        <w:rPr>
          <w:noProof/>
        </w:rPr>
      </w:pPr>
      <w:bookmarkStart w:id="17" w:name="_Toc534726489"/>
      <w:r w:rsidRPr="0059092F">
        <w:rPr>
          <w:noProof/>
        </w:rPr>
        <w:t xml:space="preserve">Descrierea activității de evaluare a </w:t>
      </w:r>
      <w:r w:rsidR="0064613C" w:rsidRPr="0059092F">
        <w:rPr>
          <w:noProof/>
        </w:rPr>
        <w:t xml:space="preserve">implementării </w:t>
      </w:r>
      <w:r w:rsidRPr="0059092F">
        <w:rPr>
          <w:noProof/>
        </w:rPr>
        <w:t>SDL</w:t>
      </w:r>
      <w:bookmarkEnd w:id="17"/>
    </w:p>
    <w:p w:rsidR="00541F76" w:rsidRPr="0059092F" w:rsidRDefault="00541F76" w:rsidP="00307484">
      <w:pPr>
        <w:jc w:val="both"/>
        <w:rPr>
          <w:rFonts w:ascii="Trebuchet MS" w:hAnsi="Trebuchet MS"/>
          <w:noProof/>
        </w:rPr>
      </w:pPr>
      <w:r w:rsidRPr="0059092F">
        <w:rPr>
          <w:rFonts w:ascii="Trebuchet MS" w:hAnsi="Trebuchet MS"/>
          <w:noProof/>
        </w:rPr>
        <w:t xml:space="preserve">Conform prevederilor din PNDR, GAL-urile trebuie să </w:t>
      </w:r>
      <w:r w:rsidR="007E20AC" w:rsidRPr="0059092F">
        <w:rPr>
          <w:rFonts w:ascii="Trebuchet MS" w:hAnsi="Trebuchet MS"/>
          <w:noProof/>
        </w:rPr>
        <w:t xml:space="preserve">asigure la nivel local evaluarea SDL și să </w:t>
      </w:r>
      <w:r w:rsidRPr="0059092F">
        <w:rPr>
          <w:rFonts w:ascii="Trebuchet MS" w:hAnsi="Trebuchet MS"/>
          <w:noProof/>
        </w:rPr>
        <w:t>furnizeze informații relevante</w:t>
      </w:r>
      <w:r w:rsidR="00D558FB" w:rsidRPr="0059092F">
        <w:rPr>
          <w:rFonts w:ascii="Trebuchet MS" w:hAnsi="Trebuchet MS"/>
          <w:noProof/>
        </w:rPr>
        <w:t xml:space="preserve"> privind monitorizarea și evaluarea SDL, potrivit art. 71 din Reg. (UE) nr. 1305/2013, </w:t>
      </w:r>
      <w:r w:rsidR="008A0E45" w:rsidRPr="0059092F">
        <w:rPr>
          <w:rFonts w:ascii="Trebuchet MS" w:hAnsi="Trebuchet MS"/>
          <w:noProof/>
        </w:rPr>
        <w:t xml:space="preserve">evaluatorului care va fi selectat </w:t>
      </w:r>
      <w:r w:rsidRPr="0059092F">
        <w:rPr>
          <w:rFonts w:ascii="Trebuchet MS" w:hAnsi="Trebuchet MS"/>
          <w:noProof/>
        </w:rPr>
        <w:t xml:space="preserve">pentru  evaluarea </w:t>
      </w:r>
      <w:r w:rsidR="008A0E45" w:rsidRPr="0059092F">
        <w:rPr>
          <w:rFonts w:ascii="Trebuchet MS" w:hAnsi="Trebuchet MS"/>
          <w:noProof/>
        </w:rPr>
        <w:t xml:space="preserve">on-going a </w:t>
      </w:r>
      <w:r w:rsidRPr="0059092F">
        <w:rPr>
          <w:rFonts w:ascii="Trebuchet MS" w:hAnsi="Trebuchet MS"/>
          <w:noProof/>
        </w:rPr>
        <w:t xml:space="preserve">PNDR 2014-2020. </w:t>
      </w:r>
    </w:p>
    <w:p w:rsidR="00307484" w:rsidRPr="0059092F" w:rsidRDefault="00B60C7E" w:rsidP="00307484">
      <w:pPr>
        <w:jc w:val="both"/>
        <w:rPr>
          <w:rFonts w:ascii="Trebuchet MS" w:hAnsi="Trebuchet MS"/>
          <w:noProof/>
        </w:rPr>
      </w:pPr>
      <w:r w:rsidRPr="0059092F">
        <w:rPr>
          <w:rFonts w:ascii="Trebuchet MS" w:hAnsi="Trebuchet MS"/>
          <w:noProof/>
        </w:rPr>
        <w:t>Pentru a exista concordanță între termenul stabilit pentru evaluarea la nivel de GAL și la nivel de program, p</w:t>
      </w:r>
      <w:r w:rsidR="00BD2C77" w:rsidRPr="0059092F">
        <w:rPr>
          <w:rFonts w:ascii="Trebuchet MS" w:hAnsi="Trebuchet MS"/>
          <w:noProof/>
        </w:rPr>
        <w:t>rima</w:t>
      </w:r>
      <w:r w:rsidR="00307484" w:rsidRPr="0059092F">
        <w:rPr>
          <w:rFonts w:ascii="Trebuchet MS" w:hAnsi="Trebuchet MS"/>
          <w:noProof/>
        </w:rPr>
        <w:t xml:space="preserve"> evaluare </w:t>
      </w:r>
      <w:r w:rsidR="008A0E45" w:rsidRPr="0059092F">
        <w:rPr>
          <w:rFonts w:ascii="Trebuchet MS" w:hAnsi="Trebuchet MS"/>
          <w:noProof/>
        </w:rPr>
        <w:t xml:space="preserve">realizată de GAL </w:t>
      </w:r>
      <w:r w:rsidR="00307484" w:rsidRPr="0059092F">
        <w:rPr>
          <w:rFonts w:ascii="Trebuchet MS" w:hAnsi="Trebuchet MS"/>
          <w:noProof/>
        </w:rPr>
        <w:t xml:space="preserve">va avea ca referință perioada cuprinsă între semnarea contractului de finanțare aferent sub-măsurii 19.4 și </w:t>
      </w:r>
      <w:r w:rsidR="00DD20FF" w:rsidRPr="0059092F">
        <w:rPr>
          <w:rFonts w:ascii="Trebuchet MS" w:hAnsi="Trebuchet MS"/>
          <w:noProof/>
        </w:rPr>
        <w:t xml:space="preserve">finalul </w:t>
      </w:r>
      <w:r w:rsidR="00307484" w:rsidRPr="0059092F">
        <w:rPr>
          <w:rFonts w:ascii="Trebuchet MS" w:hAnsi="Trebuchet MS"/>
          <w:noProof/>
        </w:rPr>
        <w:t>anului 2018</w:t>
      </w:r>
      <w:r w:rsidR="00BC6E29" w:rsidRPr="0059092F">
        <w:rPr>
          <w:rFonts w:ascii="Trebuchet MS" w:hAnsi="Trebuchet MS"/>
          <w:noProof/>
        </w:rPr>
        <w:t xml:space="preserve">, cu termen limită de finalizare </w:t>
      </w:r>
      <w:r w:rsidR="00541F76" w:rsidRPr="0059092F">
        <w:rPr>
          <w:rFonts w:ascii="Trebuchet MS" w:hAnsi="Trebuchet MS"/>
          <w:noProof/>
        </w:rPr>
        <w:t>–</w:t>
      </w:r>
      <w:r w:rsidR="00BC6E29" w:rsidRPr="0059092F">
        <w:rPr>
          <w:rFonts w:ascii="Trebuchet MS" w:hAnsi="Trebuchet MS"/>
          <w:noProof/>
        </w:rPr>
        <w:t xml:space="preserve"> </w:t>
      </w:r>
      <w:r w:rsidR="00DD20FF" w:rsidRPr="0059092F">
        <w:rPr>
          <w:rFonts w:ascii="Trebuchet MS" w:hAnsi="Trebuchet MS"/>
          <w:b/>
          <w:noProof/>
        </w:rPr>
        <w:t>31</w:t>
      </w:r>
      <w:r w:rsidR="008A0E45" w:rsidRPr="0059092F">
        <w:rPr>
          <w:rFonts w:ascii="Trebuchet MS" w:hAnsi="Trebuchet MS"/>
          <w:b/>
          <w:noProof/>
        </w:rPr>
        <w:t xml:space="preserve"> ianuarie </w:t>
      </w:r>
      <w:r w:rsidR="00BC6E29" w:rsidRPr="0059092F">
        <w:rPr>
          <w:rFonts w:ascii="Trebuchet MS" w:hAnsi="Trebuchet MS"/>
          <w:b/>
          <w:noProof/>
        </w:rPr>
        <w:t>2019</w:t>
      </w:r>
      <w:r w:rsidR="00307484" w:rsidRPr="0059092F">
        <w:rPr>
          <w:rFonts w:ascii="Trebuchet MS" w:hAnsi="Trebuchet MS"/>
          <w:noProof/>
        </w:rPr>
        <w:t>.</w:t>
      </w:r>
      <w:r w:rsidR="00BD2C77" w:rsidRPr="0059092F">
        <w:rPr>
          <w:rFonts w:ascii="Trebuchet MS" w:hAnsi="Trebuchet MS"/>
          <w:noProof/>
        </w:rPr>
        <w:t xml:space="preserve"> Cea de-a doua evaluare va viza întreaga perioadă de implementare a SDL.</w:t>
      </w:r>
      <w:r w:rsidR="00824947" w:rsidRPr="0059092F">
        <w:rPr>
          <w:rFonts w:ascii="Trebuchet MS" w:hAnsi="Trebuchet MS"/>
          <w:noProof/>
        </w:rPr>
        <w:t xml:space="preserve"> Dacă se consideră necesar, pe parcursul implementării PNDR 2014-2020, la nivelul DGDR AM PNDR se pot realiza și alte evaluări ad-hoc</w:t>
      </w:r>
      <w:r w:rsidRPr="0059092F">
        <w:rPr>
          <w:rFonts w:ascii="Trebuchet MS" w:hAnsi="Trebuchet MS"/>
          <w:noProof/>
        </w:rPr>
        <w:t>, care vor fi comunicate GAL-urilor, în vederea furnizării informațiilor necesare evaluatorului selectat.</w:t>
      </w:r>
    </w:p>
    <w:p w:rsidR="000B5A8D" w:rsidRPr="0059092F" w:rsidRDefault="000B5A8D" w:rsidP="000B5A8D">
      <w:pPr>
        <w:jc w:val="both"/>
        <w:rPr>
          <w:rFonts w:ascii="Trebuchet MS" w:hAnsi="Trebuchet MS"/>
          <w:noProof/>
        </w:rPr>
      </w:pPr>
      <w:r w:rsidRPr="0059092F">
        <w:rPr>
          <w:rFonts w:ascii="Trebuchet MS" w:hAnsi="Trebuchet MS"/>
          <w:noProof/>
        </w:rPr>
        <w:t xml:space="preserve">Evaluarea </w:t>
      </w:r>
      <w:r w:rsidR="00DA2A1E" w:rsidRPr="0059092F">
        <w:rPr>
          <w:rFonts w:ascii="Trebuchet MS" w:hAnsi="Trebuchet MS"/>
          <w:noProof/>
        </w:rPr>
        <w:t xml:space="preserve">va avea la bază </w:t>
      </w:r>
      <w:r w:rsidRPr="0059092F">
        <w:rPr>
          <w:rFonts w:ascii="Trebuchet MS" w:hAnsi="Trebuchet MS"/>
          <w:noProof/>
        </w:rPr>
        <w:t xml:space="preserve">un </w:t>
      </w:r>
      <w:r w:rsidRPr="0059092F">
        <w:rPr>
          <w:rFonts w:ascii="Trebuchet MS" w:hAnsi="Trebuchet MS"/>
          <w:b/>
          <w:noProof/>
        </w:rPr>
        <w:t>Plan de Evaluare</w:t>
      </w:r>
      <w:r w:rsidR="00DA2A1E" w:rsidRPr="0059092F">
        <w:rPr>
          <w:rFonts w:ascii="Trebuchet MS" w:hAnsi="Trebuchet MS"/>
          <w:b/>
          <w:noProof/>
        </w:rPr>
        <w:t xml:space="preserve"> </w:t>
      </w:r>
      <w:r w:rsidR="00DA2A1E" w:rsidRPr="0059092F">
        <w:rPr>
          <w:rFonts w:ascii="Trebuchet MS" w:hAnsi="Trebuchet MS"/>
          <w:noProof/>
        </w:rPr>
        <w:t>elaborat de GAL</w:t>
      </w:r>
      <w:r w:rsidR="00824947" w:rsidRPr="0059092F">
        <w:rPr>
          <w:rFonts w:ascii="Trebuchet MS" w:hAnsi="Trebuchet MS"/>
          <w:b/>
          <w:noProof/>
        </w:rPr>
        <w:t>,</w:t>
      </w:r>
      <w:r w:rsidRPr="0059092F">
        <w:rPr>
          <w:rFonts w:ascii="Trebuchet MS" w:hAnsi="Trebuchet MS"/>
          <w:noProof/>
        </w:rPr>
        <w:t xml:space="preserve"> </w:t>
      </w:r>
      <w:r w:rsidR="0095086E" w:rsidRPr="0059092F">
        <w:rPr>
          <w:rFonts w:ascii="Trebuchet MS" w:hAnsi="Trebuchet MS"/>
          <w:noProof/>
        </w:rPr>
        <w:t xml:space="preserve">ce va cuprinde secțiunile obligatorii menționate în </w:t>
      </w:r>
      <w:r w:rsidR="00DA2A1E" w:rsidRPr="0059092F">
        <w:rPr>
          <w:rFonts w:ascii="Trebuchet MS" w:hAnsi="Trebuchet MS"/>
          <w:noProof/>
        </w:rPr>
        <w:t>Ghidul Operațional privind evaluarea implementării Strategiilor de Dezvoltare Locală</w:t>
      </w:r>
      <w:r w:rsidR="0095086E" w:rsidRPr="0059092F">
        <w:rPr>
          <w:rFonts w:ascii="Trebuchet MS" w:hAnsi="Trebuchet MS"/>
          <w:noProof/>
        </w:rPr>
        <w:t xml:space="preserve">, </w:t>
      </w:r>
      <w:r w:rsidRPr="0059092F">
        <w:rPr>
          <w:rFonts w:ascii="Trebuchet MS" w:hAnsi="Trebuchet MS"/>
          <w:noProof/>
        </w:rPr>
        <w:t>cu următoarele componente:</w:t>
      </w:r>
    </w:p>
    <w:p w:rsidR="000B5A8D" w:rsidRPr="0059092F" w:rsidRDefault="000B5A8D" w:rsidP="000B5A8D">
      <w:pPr>
        <w:widowControl w:val="0"/>
        <w:numPr>
          <w:ilvl w:val="0"/>
          <w:numId w:val="19"/>
        </w:numPr>
        <w:autoSpaceDE w:val="0"/>
        <w:autoSpaceDN w:val="0"/>
        <w:adjustRightInd w:val="0"/>
        <w:spacing w:after="0" w:line="240" w:lineRule="auto"/>
        <w:contextualSpacing/>
        <w:jc w:val="both"/>
        <w:rPr>
          <w:rFonts w:ascii="Trebuchet MS" w:hAnsi="Trebuchet MS"/>
          <w:b/>
          <w:noProof/>
          <w:u w:val="single"/>
        </w:rPr>
      </w:pPr>
      <w:r w:rsidRPr="0059092F">
        <w:rPr>
          <w:rFonts w:ascii="Trebuchet MS" w:hAnsi="Trebuchet MS"/>
          <w:b/>
          <w:noProof/>
        </w:rPr>
        <w:t>Componenta generală LEADER,</w:t>
      </w:r>
      <w:r w:rsidR="00A7633F" w:rsidRPr="0059092F">
        <w:rPr>
          <w:rFonts w:ascii="Trebuchet MS" w:hAnsi="Trebuchet MS"/>
          <w:b/>
          <w:noProof/>
        </w:rPr>
        <w:t xml:space="preserve"> </w:t>
      </w:r>
      <w:r w:rsidR="00226EFF" w:rsidRPr="0059092F">
        <w:rPr>
          <w:rFonts w:ascii="Trebuchet MS" w:hAnsi="Trebuchet MS"/>
          <w:noProof/>
        </w:rPr>
        <w:t>ce va cuprinde elemente de evaluare care să</w:t>
      </w:r>
      <w:r w:rsidRPr="0059092F">
        <w:rPr>
          <w:rFonts w:ascii="Trebuchet MS" w:hAnsi="Trebuchet MS"/>
          <w:noProof/>
        </w:rPr>
        <w:t xml:space="preserve">  contribuie la evaluarea PNDR 2014-2020;</w:t>
      </w:r>
    </w:p>
    <w:p w:rsidR="000B5A8D" w:rsidRPr="0059092F" w:rsidRDefault="000B5A8D" w:rsidP="000B5A8D">
      <w:pPr>
        <w:widowControl w:val="0"/>
        <w:autoSpaceDE w:val="0"/>
        <w:autoSpaceDN w:val="0"/>
        <w:adjustRightInd w:val="0"/>
        <w:spacing w:after="0" w:line="240" w:lineRule="auto"/>
        <w:ind w:left="720"/>
        <w:contextualSpacing/>
        <w:jc w:val="both"/>
        <w:rPr>
          <w:rFonts w:ascii="Trebuchet MS" w:hAnsi="Trebuchet MS"/>
          <w:noProof/>
        </w:rPr>
      </w:pPr>
    </w:p>
    <w:p w:rsidR="0095086E" w:rsidRPr="0059092F" w:rsidRDefault="007D6815" w:rsidP="004E3506">
      <w:pPr>
        <w:widowControl w:val="0"/>
        <w:numPr>
          <w:ilvl w:val="0"/>
          <w:numId w:val="19"/>
        </w:numPr>
        <w:autoSpaceDE w:val="0"/>
        <w:autoSpaceDN w:val="0"/>
        <w:adjustRightInd w:val="0"/>
        <w:spacing w:after="0" w:line="240" w:lineRule="auto"/>
        <w:contextualSpacing/>
        <w:jc w:val="both"/>
        <w:rPr>
          <w:rFonts w:ascii="Trebuchet MS" w:hAnsi="Trebuchet MS"/>
          <w:b/>
          <w:noProof/>
        </w:rPr>
      </w:pPr>
      <w:r w:rsidRPr="0059092F">
        <w:rPr>
          <w:rFonts w:ascii="Trebuchet MS" w:hAnsi="Trebuchet MS"/>
          <w:b/>
          <w:noProof/>
        </w:rPr>
        <w:t xml:space="preserve">Componenta specifică SDL, </w:t>
      </w:r>
      <w:r w:rsidRPr="0059092F">
        <w:rPr>
          <w:rFonts w:ascii="Trebuchet MS" w:hAnsi="Trebuchet MS"/>
          <w:noProof/>
        </w:rPr>
        <w:t xml:space="preserve">ce va cuprinde analiza privind </w:t>
      </w:r>
      <w:r w:rsidR="0095086E" w:rsidRPr="0059092F">
        <w:rPr>
          <w:rFonts w:ascii="Trebuchet MS" w:hAnsi="Trebuchet MS"/>
          <w:noProof/>
        </w:rPr>
        <w:t>implementarea SDL (</w:t>
      </w:r>
      <w:r w:rsidRPr="0059092F">
        <w:rPr>
          <w:rFonts w:ascii="Trebuchet MS" w:hAnsi="Trebuchet MS"/>
          <w:noProof/>
        </w:rPr>
        <w:t>îndeplinirea obiectivelor și indicatorilor specifici SDL</w:t>
      </w:r>
      <w:r w:rsidR="0095086E" w:rsidRPr="0059092F">
        <w:rPr>
          <w:rFonts w:ascii="Trebuchet MS" w:hAnsi="Trebuchet MS"/>
          <w:noProof/>
        </w:rPr>
        <w:t>, evaluarea valorii adăugate la nivel local, impactul SDL</w:t>
      </w:r>
      <w:r w:rsidR="00226EFF" w:rsidRPr="0059092F">
        <w:rPr>
          <w:rFonts w:ascii="Trebuchet MS" w:hAnsi="Trebuchet MS"/>
          <w:noProof/>
        </w:rPr>
        <w:t xml:space="preserve"> în teritoriul GAL la nivel de management, animare</w:t>
      </w:r>
      <w:r w:rsidR="00E35228" w:rsidRPr="0059092F">
        <w:rPr>
          <w:rFonts w:ascii="Trebuchet MS" w:hAnsi="Trebuchet MS"/>
          <w:noProof/>
        </w:rPr>
        <w:t xml:space="preserve"> a teritoriului</w:t>
      </w:r>
      <w:r w:rsidR="00226EFF" w:rsidRPr="0059092F">
        <w:rPr>
          <w:rFonts w:ascii="Trebuchet MS" w:hAnsi="Trebuchet MS"/>
          <w:noProof/>
        </w:rPr>
        <w:t>, cooperare, implicare a partenerilor etc.).</w:t>
      </w:r>
    </w:p>
    <w:p w:rsidR="00DA2A1E" w:rsidRPr="0059092F" w:rsidRDefault="00DA2A1E" w:rsidP="00881769">
      <w:pPr>
        <w:spacing w:before="240"/>
        <w:rPr>
          <w:rFonts w:ascii="Trebuchet MS" w:hAnsi="Trebuchet MS"/>
          <w:noProof/>
        </w:rPr>
      </w:pPr>
      <w:r w:rsidRPr="0059092F">
        <w:rPr>
          <w:rFonts w:ascii="Trebuchet MS" w:hAnsi="Trebuchet MS"/>
          <w:noProof/>
        </w:rPr>
        <w:t xml:space="preserve">Rezultatele </w:t>
      </w:r>
      <w:r w:rsidR="00F543C5" w:rsidRPr="0059092F">
        <w:rPr>
          <w:rFonts w:ascii="Trebuchet MS" w:hAnsi="Trebuchet MS"/>
          <w:noProof/>
        </w:rPr>
        <w:t xml:space="preserve">primei </w:t>
      </w:r>
      <w:r w:rsidRPr="0059092F">
        <w:rPr>
          <w:rFonts w:ascii="Trebuchet MS" w:hAnsi="Trebuchet MS"/>
          <w:noProof/>
        </w:rPr>
        <w:t xml:space="preserve">evaluări vor fi consemnate în Raportul de evaluare care va fi transmis până la sfârșitul lunii ianuarie 2019, pe adresa de e-mail pndr@madr.ro.  </w:t>
      </w:r>
    </w:p>
    <w:p w:rsidR="005B22E7" w:rsidRPr="0059092F" w:rsidRDefault="0095086E" w:rsidP="005F7015">
      <w:pPr>
        <w:spacing w:after="0"/>
        <w:rPr>
          <w:rFonts w:ascii="Trebuchet MS" w:hAnsi="Trebuchet MS"/>
          <w:noProof/>
        </w:rPr>
      </w:pPr>
      <w:r w:rsidRPr="0059092F">
        <w:rPr>
          <w:rFonts w:ascii="Trebuchet MS" w:hAnsi="Trebuchet MS"/>
          <w:noProof/>
        </w:rPr>
        <w:t xml:space="preserve">În funcție de opțiunea GAL-ului, activitatea de evaluare la nivel local poate lua forma unei auto-evaluări sau a unei </w:t>
      </w:r>
      <w:r w:rsidR="00DA44B1" w:rsidRPr="0059092F">
        <w:rPr>
          <w:rFonts w:ascii="Trebuchet MS" w:hAnsi="Trebuchet MS"/>
          <w:noProof/>
        </w:rPr>
        <w:t>evaluări independente</w:t>
      </w:r>
      <w:r w:rsidR="0064613C" w:rsidRPr="0059092F">
        <w:rPr>
          <w:rFonts w:ascii="Trebuchet MS" w:hAnsi="Trebuchet MS"/>
          <w:noProof/>
        </w:rPr>
        <w:t xml:space="preserve"> totale/parțiale</w:t>
      </w:r>
      <w:r w:rsidR="00DA44B1" w:rsidRPr="0059092F">
        <w:rPr>
          <w:rFonts w:ascii="Trebuchet MS" w:hAnsi="Trebuchet MS"/>
          <w:noProof/>
        </w:rPr>
        <w:t>.</w:t>
      </w:r>
    </w:p>
    <w:p w:rsidR="00FB21CA" w:rsidRPr="0059092F" w:rsidRDefault="000D4D4C" w:rsidP="00DF3626">
      <w:pPr>
        <w:pStyle w:val="Heading1"/>
        <w:spacing w:line="240" w:lineRule="auto"/>
        <w:rPr>
          <w:noProof/>
        </w:rPr>
      </w:pPr>
      <w:bookmarkStart w:id="18" w:name="_Toc534726490"/>
      <w:r w:rsidRPr="0059092F">
        <w:rPr>
          <w:noProof/>
        </w:rPr>
        <w:lastRenderedPageBreak/>
        <w:t xml:space="preserve">Evaluarea performanțelor </w:t>
      </w:r>
      <w:r w:rsidR="0064613C" w:rsidRPr="0059092F">
        <w:rPr>
          <w:noProof/>
        </w:rPr>
        <w:t>privind implementarea SDL</w:t>
      </w:r>
      <w:r w:rsidRPr="0059092F">
        <w:rPr>
          <w:noProof/>
        </w:rPr>
        <w:t xml:space="preserve">- </w:t>
      </w:r>
      <w:r w:rsidR="00816F73" w:rsidRPr="0059092F">
        <w:rPr>
          <w:noProof/>
        </w:rPr>
        <w:t xml:space="preserve">Redistribuirea </w:t>
      </w:r>
      <w:r w:rsidR="00FB21CA" w:rsidRPr="0059092F">
        <w:rPr>
          <w:noProof/>
        </w:rPr>
        <w:t>fondurilor aferente Strategiilor de Dezvoltare Locală</w:t>
      </w:r>
      <w:bookmarkEnd w:id="18"/>
    </w:p>
    <w:p w:rsidR="000D4D4C" w:rsidRPr="0059092F" w:rsidRDefault="000D4D4C" w:rsidP="00DF3626">
      <w:pPr>
        <w:spacing w:after="120"/>
        <w:rPr>
          <w:noProof/>
          <w:sz w:val="6"/>
        </w:rPr>
      </w:pPr>
    </w:p>
    <w:p w:rsidR="00DA44B1" w:rsidRPr="0059092F" w:rsidRDefault="00744559" w:rsidP="00FB21CA">
      <w:pPr>
        <w:spacing w:after="0" w:line="259" w:lineRule="auto"/>
        <w:jc w:val="both"/>
        <w:rPr>
          <w:rFonts w:ascii="Trebuchet MS" w:hAnsi="Trebuchet MS"/>
          <w:noProof/>
        </w:rPr>
      </w:pPr>
      <w:r w:rsidRPr="0059092F">
        <w:rPr>
          <w:rFonts w:ascii="Trebuchet MS" w:hAnsi="Trebuchet MS"/>
          <w:noProof/>
        </w:rPr>
        <w:t xml:space="preserve">Evaluarea Performanțelor </w:t>
      </w:r>
      <w:r w:rsidR="00FB21CA" w:rsidRPr="0059092F">
        <w:rPr>
          <w:rFonts w:ascii="Trebuchet MS" w:hAnsi="Trebuchet MS"/>
          <w:noProof/>
        </w:rPr>
        <w:t>reprezintă o etapă distinctă a evaluării, care cuprinde analiza implementării SDL privind capacitatea administrativă, nivelul de contractare și de plată, rata de eroare a evaluării proiectelor și animarea teritoriului. Această evaluare va avea ca referință perioada cuprinsă între semnarea primului contract subsecvent de finanțare aferent sub-măsurii 19.4 și sfârșitul lunii septembrie 2019</w:t>
      </w:r>
      <w:r w:rsidR="00591ABF" w:rsidRPr="0059092F">
        <w:rPr>
          <w:rFonts w:ascii="Trebuchet MS" w:hAnsi="Trebuchet MS"/>
          <w:noProof/>
        </w:rPr>
        <w:t xml:space="preserve">, ce </w:t>
      </w:r>
      <w:r w:rsidR="00A572C8" w:rsidRPr="0059092F">
        <w:rPr>
          <w:rFonts w:ascii="Trebuchet MS" w:hAnsi="Trebuchet MS"/>
          <w:noProof/>
        </w:rPr>
        <w:t>va cuprinde următoarele</w:t>
      </w:r>
      <w:r w:rsidR="00FB21CA" w:rsidRPr="0059092F">
        <w:rPr>
          <w:rFonts w:ascii="Trebuchet MS" w:hAnsi="Trebuchet MS"/>
          <w:noProof/>
        </w:rPr>
        <w:t xml:space="preserve"> etape:</w:t>
      </w:r>
    </w:p>
    <w:p w:rsidR="00FB21CA" w:rsidRPr="0059092F" w:rsidRDefault="00FB21CA" w:rsidP="00FB21CA">
      <w:pPr>
        <w:numPr>
          <w:ilvl w:val="0"/>
          <w:numId w:val="42"/>
        </w:numPr>
        <w:spacing w:after="0" w:line="259" w:lineRule="auto"/>
        <w:contextualSpacing/>
        <w:jc w:val="both"/>
        <w:rPr>
          <w:rFonts w:ascii="Trebuchet MS" w:hAnsi="Trebuchet MS"/>
          <w:noProof/>
        </w:rPr>
      </w:pPr>
      <w:r w:rsidRPr="0059092F">
        <w:rPr>
          <w:rFonts w:ascii="Trebuchet MS" w:hAnsi="Trebuchet MS"/>
          <w:noProof/>
        </w:rPr>
        <w:t xml:space="preserve">Depunerea de către GAL a Raportului privind evaluarea performanțelor </w:t>
      </w:r>
      <w:r w:rsidR="0098695E" w:rsidRPr="0059092F">
        <w:rPr>
          <w:rFonts w:ascii="Trebuchet MS" w:hAnsi="Trebuchet MS"/>
          <w:noProof/>
        </w:rPr>
        <w:t xml:space="preserve">conform </w:t>
      </w:r>
      <w:r w:rsidR="0098695E" w:rsidRPr="0059092F">
        <w:rPr>
          <w:rFonts w:ascii="Trebuchet MS" w:hAnsi="Trebuchet MS"/>
          <w:b/>
          <w:i/>
          <w:noProof/>
        </w:rPr>
        <w:t>Anexei</w:t>
      </w:r>
      <w:r w:rsidR="00421CF5" w:rsidRPr="0059092F">
        <w:rPr>
          <w:rFonts w:ascii="Trebuchet MS" w:hAnsi="Trebuchet MS"/>
          <w:b/>
          <w:i/>
          <w:noProof/>
        </w:rPr>
        <w:t xml:space="preserve"> 3 - Raport privind evaluarea performanțelor</w:t>
      </w:r>
      <w:r w:rsidR="00421CF5" w:rsidRPr="0059092F">
        <w:rPr>
          <w:rFonts w:ascii="Trebuchet MS" w:hAnsi="Trebuchet MS"/>
          <w:noProof/>
        </w:rPr>
        <w:t xml:space="preserve"> </w:t>
      </w:r>
      <w:r w:rsidRPr="0059092F">
        <w:rPr>
          <w:rFonts w:ascii="Trebuchet MS" w:hAnsi="Trebuchet MS"/>
          <w:noProof/>
        </w:rPr>
        <w:t xml:space="preserve">– până la </w:t>
      </w:r>
      <w:ins w:id="19" w:author="Alecsandra Rusu" w:date="2019-10-08T14:45:00Z">
        <w:r w:rsidR="007B2691">
          <w:rPr>
            <w:rFonts w:ascii="Trebuchet MS" w:hAnsi="Trebuchet MS"/>
            <w:noProof/>
          </w:rPr>
          <w:t>15</w:t>
        </w:r>
      </w:ins>
      <w:del w:id="20" w:author="Alecsandra Rusu" w:date="2019-10-08T14:45:00Z">
        <w:r w:rsidR="007B2691" w:rsidDel="007B2691">
          <w:rPr>
            <w:rFonts w:ascii="Trebuchet MS" w:hAnsi="Trebuchet MS"/>
            <w:noProof/>
          </w:rPr>
          <w:delText>10</w:delText>
        </w:r>
      </w:del>
      <w:r w:rsidRPr="0059092F">
        <w:rPr>
          <w:rFonts w:ascii="Trebuchet MS" w:hAnsi="Trebuchet MS"/>
          <w:noProof/>
        </w:rPr>
        <w:t xml:space="preserve"> octombrie 2019</w:t>
      </w:r>
      <w:ins w:id="21" w:author="Alecsandra Rusu" w:date="2019-09-26T14:53:00Z">
        <w:r w:rsidR="00AB6097">
          <w:rPr>
            <w:rFonts w:ascii="Trebuchet MS" w:hAnsi="Trebuchet MS"/>
            <w:noProof/>
          </w:rPr>
          <w:t xml:space="preserve">. Anexa 3, însoțită de o adresă de înaintare se transmite </w:t>
        </w:r>
      </w:ins>
      <w:ins w:id="22" w:author="Alecsandra Rusu" w:date="2019-09-26T14:54:00Z">
        <w:r w:rsidR="00AB6097">
          <w:rPr>
            <w:rFonts w:ascii="Trebuchet MS" w:hAnsi="Trebuchet MS"/>
            <w:noProof/>
          </w:rPr>
          <w:t xml:space="preserve">pe e-mail </w:t>
        </w:r>
      </w:ins>
      <w:ins w:id="23" w:author="Alecsandra Rusu" w:date="2019-09-26T14:53:00Z">
        <w:r w:rsidR="00AB6097">
          <w:rPr>
            <w:rFonts w:ascii="Trebuchet MS" w:hAnsi="Trebuchet MS"/>
            <w:noProof/>
          </w:rPr>
          <w:t>către AM PNDR</w:t>
        </w:r>
      </w:ins>
      <w:ins w:id="24" w:author="Alecsandra Rusu" w:date="2019-09-26T14:54:00Z">
        <w:r w:rsidR="00AB6097">
          <w:rPr>
            <w:rFonts w:ascii="Trebuchet MS" w:hAnsi="Trebuchet MS"/>
            <w:noProof/>
          </w:rPr>
          <w:t>, la adresa leader@madr.ro</w:t>
        </w:r>
      </w:ins>
      <w:r w:rsidRPr="0059092F">
        <w:rPr>
          <w:rFonts w:ascii="Trebuchet MS" w:hAnsi="Trebuchet MS"/>
          <w:noProof/>
        </w:rPr>
        <w:t>;</w:t>
      </w:r>
    </w:p>
    <w:p w:rsidR="00FB21CA" w:rsidRPr="0059092F" w:rsidRDefault="00FB21CA" w:rsidP="00FB21CA">
      <w:pPr>
        <w:numPr>
          <w:ilvl w:val="0"/>
          <w:numId w:val="42"/>
        </w:numPr>
        <w:spacing w:after="160" w:line="259" w:lineRule="auto"/>
        <w:contextualSpacing/>
        <w:jc w:val="both"/>
        <w:rPr>
          <w:rFonts w:ascii="Trebuchet MS" w:hAnsi="Trebuchet MS"/>
          <w:noProof/>
        </w:rPr>
      </w:pPr>
      <w:r w:rsidRPr="0059092F">
        <w:rPr>
          <w:rFonts w:ascii="Trebuchet MS" w:hAnsi="Trebuchet MS"/>
          <w:noProof/>
        </w:rPr>
        <w:t>Analiză DGDR AM PNDR privind veridicitatea datelor înscrise și notificare</w:t>
      </w:r>
      <w:r w:rsidR="00744559" w:rsidRPr="0059092F">
        <w:rPr>
          <w:rFonts w:ascii="Trebuchet MS" w:hAnsi="Trebuchet MS"/>
          <w:noProof/>
        </w:rPr>
        <w:t>a</w:t>
      </w:r>
      <w:r w:rsidRPr="0059092F">
        <w:rPr>
          <w:rFonts w:ascii="Trebuchet MS" w:hAnsi="Trebuchet MS"/>
          <w:noProof/>
        </w:rPr>
        <w:t xml:space="preserve"> GAL </w:t>
      </w:r>
      <w:r w:rsidR="00A572C8" w:rsidRPr="0059092F">
        <w:rPr>
          <w:rFonts w:ascii="Trebuchet MS" w:hAnsi="Trebuchet MS"/>
          <w:noProof/>
        </w:rPr>
        <w:t xml:space="preserve">privind rezultatul evaluării </w:t>
      </w:r>
      <w:r w:rsidRPr="0059092F">
        <w:rPr>
          <w:rFonts w:ascii="Trebuchet MS" w:hAnsi="Trebuchet MS"/>
          <w:noProof/>
        </w:rPr>
        <w:t>– până la 31 octombrie 2019;</w:t>
      </w:r>
    </w:p>
    <w:p w:rsidR="00FB21CA" w:rsidRPr="0059092F" w:rsidRDefault="00FB21CA" w:rsidP="00FB21CA">
      <w:pPr>
        <w:numPr>
          <w:ilvl w:val="0"/>
          <w:numId w:val="42"/>
        </w:numPr>
        <w:spacing w:after="160" w:line="259" w:lineRule="auto"/>
        <w:contextualSpacing/>
        <w:jc w:val="both"/>
        <w:rPr>
          <w:rFonts w:ascii="Trebuchet MS" w:hAnsi="Trebuchet MS"/>
          <w:noProof/>
        </w:rPr>
      </w:pPr>
      <w:r w:rsidRPr="0059092F">
        <w:rPr>
          <w:rFonts w:ascii="Trebuchet MS" w:hAnsi="Trebuchet MS"/>
          <w:noProof/>
        </w:rPr>
        <w:t>Proces de conciliere (dacă este cazul) – până la 15 noiembrie 2019;</w:t>
      </w:r>
    </w:p>
    <w:p w:rsidR="00FB21CA" w:rsidRPr="0059092F" w:rsidRDefault="00FB21CA" w:rsidP="00FB21CA">
      <w:pPr>
        <w:numPr>
          <w:ilvl w:val="0"/>
          <w:numId w:val="42"/>
        </w:numPr>
        <w:spacing w:after="160" w:line="259" w:lineRule="auto"/>
        <w:contextualSpacing/>
        <w:jc w:val="both"/>
        <w:rPr>
          <w:rFonts w:ascii="Trebuchet MS" w:hAnsi="Trebuchet MS"/>
          <w:noProof/>
        </w:rPr>
      </w:pPr>
      <w:r w:rsidRPr="0059092F">
        <w:rPr>
          <w:rFonts w:ascii="Trebuchet MS" w:hAnsi="Trebuchet MS"/>
          <w:noProof/>
        </w:rPr>
        <w:t xml:space="preserve">Reactualizare </w:t>
      </w:r>
      <w:r w:rsidRPr="0059092F">
        <w:rPr>
          <w:rFonts w:ascii="Trebuchet MS" w:hAnsi="Trebuchet MS"/>
          <w:b/>
          <w:i/>
          <w:noProof/>
        </w:rPr>
        <w:t>Planuri de finanțare</w:t>
      </w:r>
      <w:r w:rsidRPr="0059092F">
        <w:rPr>
          <w:rFonts w:ascii="Trebuchet MS" w:hAnsi="Trebuchet MS"/>
          <w:noProof/>
        </w:rPr>
        <w:t xml:space="preserve"> și avizare de către AM</w:t>
      </w:r>
      <w:r w:rsidR="00744559" w:rsidRPr="0059092F">
        <w:rPr>
          <w:rFonts w:ascii="Trebuchet MS" w:hAnsi="Trebuchet MS"/>
          <w:noProof/>
        </w:rPr>
        <w:t xml:space="preserve"> PNDR</w:t>
      </w:r>
      <w:r w:rsidR="00A572C8" w:rsidRPr="0059092F">
        <w:rPr>
          <w:rFonts w:ascii="Trebuchet MS" w:hAnsi="Trebuchet MS"/>
          <w:noProof/>
        </w:rPr>
        <w:t xml:space="preserve"> (</w:t>
      </w:r>
      <w:r w:rsidR="009F3E9A" w:rsidRPr="0059092F">
        <w:rPr>
          <w:rFonts w:ascii="Trebuchet MS" w:hAnsi="Trebuchet MS"/>
          <w:noProof/>
        </w:rPr>
        <w:t>în cazul suplimentării/diminuării alocării financiare</w:t>
      </w:r>
      <w:r w:rsidR="00744559" w:rsidRPr="0059092F">
        <w:rPr>
          <w:rFonts w:ascii="Trebuchet MS" w:hAnsi="Trebuchet MS"/>
          <w:noProof/>
        </w:rPr>
        <w:t xml:space="preserve"> aferentă </w:t>
      </w:r>
      <w:r w:rsidR="009F3E9A" w:rsidRPr="0059092F">
        <w:rPr>
          <w:rFonts w:ascii="Trebuchet MS" w:hAnsi="Trebuchet MS"/>
          <w:noProof/>
        </w:rPr>
        <w:t>SDL, ca urmare a rezultatului evaluării</w:t>
      </w:r>
      <w:r w:rsidR="00A572C8" w:rsidRPr="0059092F">
        <w:rPr>
          <w:rFonts w:ascii="Trebuchet MS" w:hAnsi="Trebuchet MS"/>
          <w:noProof/>
        </w:rPr>
        <w:t xml:space="preserve">) </w:t>
      </w:r>
      <w:r w:rsidRPr="0059092F">
        <w:rPr>
          <w:rFonts w:ascii="Trebuchet MS" w:hAnsi="Trebuchet MS"/>
          <w:noProof/>
        </w:rPr>
        <w:t xml:space="preserve">– până la </w:t>
      </w:r>
      <w:r w:rsidR="00CE6034" w:rsidRPr="0059092F">
        <w:rPr>
          <w:rFonts w:ascii="Trebuchet MS" w:hAnsi="Trebuchet MS"/>
          <w:noProof/>
        </w:rPr>
        <w:t xml:space="preserve">29 </w:t>
      </w:r>
      <w:r w:rsidRPr="0059092F">
        <w:rPr>
          <w:rFonts w:ascii="Trebuchet MS" w:hAnsi="Trebuchet MS"/>
          <w:noProof/>
        </w:rPr>
        <w:t>noiembrie 2019;</w:t>
      </w:r>
    </w:p>
    <w:p w:rsidR="009F3E9A" w:rsidRPr="0059092F" w:rsidRDefault="00FB21CA" w:rsidP="00FB21CA">
      <w:pPr>
        <w:numPr>
          <w:ilvl w:val="0"/>
          <w:numId w:val="42"/>
        </w:numPr>
        <w:spacing w:after="160" w:line="259" w:lineRule="auto"/>
        <w:contextualSpacing/>
        <w:jc w:val="both"/>
        <w:rPr>
          <w:rFonts w:ascii="Trebuchet MS" w:hAnsi="Trebuchet MS"/>
          <w:noProof/>
        </w:rPr>
      </w:pPr>
      <w:r w:rsidRPr="0059092F">
        <w:rPr>
          <w:rFonts w:ascii="Trebuchet MS" w:hAnsi="Trebuchet MS"/>
          <w:noProof/>
        </w:rPr>
        <w:t xml:space="preserve">Întocmire </w:t>
      </w:r>
      <w:r w:rsidRPr="0059092F">
        <w:rPr>
          <w:rFonts w:ascii="Trebuchet MS" w:hAnsi="Trebuchet MS"/>
          <w:b/>
          <w:i/>
          <w:noProof/>
        </w:rPr>
        <w:t xml:space="preserve">Raport </w:t>
      </w:r>
      <w:r w:rsidR="009F3E9A" w:rsidRPr="0059092F">
        <w:rPr>
          <w:rFonts w:ascii="Trebuchet MS" w:hAnsi="Trebuchet MS"/>
          <w:b/>
          <w:i/>
          <w:noProof/>
        </w:rPr>
        <w:t xml:space="preserve">privind rezultatul evaluării </w:t>
      </w:r>
      <w:r w:rsidR="00A7633F" w:rsidRPr="0059092F">
        <w:rPr>
          <w:rFonts w:ascii="Trebuchet MS" w:hAnsi="Trebuchet MS"/>
          <w:b/>
          <w:i/>
          <w:noProof/>
        </w:rPr>
        <w:t>SDL-urilor</w:t>
      </w:r>
      <w:r w:rsidR="009F3E9A" w:rsidRPr="0059092F">
        <w:rPr>
          <w:rFonts w:ascii="Trebuchet MS" w:hAnsi="Trebuchet MS"/>
          <w:b/>
          <w:i/>
          <w:noProof/>
        </w:rPr>
        <w:t xml:space="preserve"> </w:t>
      </w:r>
      <w:r w:rsidRPr="0059092F">
        <w:rPr>
          <w:rFonts w:ascii="Trebuchet MS" w:hAnsi="Trebuchet MS"/>
          <w:noProof/>
        </w:rPr>
        <w:t xml:space="preserve">aprobat de directorul general al DGDR AM PNDR privind actualizarea sumelor alocate SDL-urilor autorizate pentru funcționare </w:t>
      </w:r>
      <w:r w:rsidR="00CE6034" w:rsidRPr="0059092F">
        <w:rPr>
          <w:rFonts w:ascii="Trebuchet MS" w:hAnsi="Trebuchet MS"/>
          <w:noProof/>
        </w:rPr>
        <w:t>și postare pe pagina de internet a MADR</w:t>
      </w:r>
      <w:r w:rsidR="009F3E9A" w:rsidRPr="0059092F">
        <w:rPr>
          <w:rFonts w:ascii="Trebuchet MS" w:hAnsi="Trebuchet MS"/>
          <w:noProof/>
        </w:rPr>
        <w:t xml:space="preserve"> – </w:t>
      </w:r>
      <w:r w:rsidR="00CE6034" w:rsidRPr="0059092F">
        <w:rPr>
          <w:rFonts w:ascii="Trebuchet MS" w:hAnsi="Trebuchet MS"/>
          <w:noProof/>
        </w:rPr>
        <w:t>6</w:t>
      </w:r>
      <w:r w:rsidR="009F3E9A" w:rsidRPr="0059092F">
        <w:rPr>
          <w:rFonts w:ascii="Trebuchet MS" w:hAnsi="Trebuchet MS"/>
          <w:noProof/>
        </w:rPr>
        <w:t xml:space="preserve"> decembrie</w:t>
      </w:r>
      <w:r w:rsidR="00744559" w:rsidRPr="0059092F">
        <w:rPr>
          <w:rFonts w:ascii="Trebuchet MS" w:hAnsi="Trebuchet MS"/>
          <w:noProof/>
        </w:rPr>
        <w:t xml:space="preserve"> 2019</w:t>
      </w:r>
      <w:r w:rsidR="009F3E9A" w:rsidRPr="0059092F">
        <w:rPr>
          <w:rFonts w:ascii="Trebuchet MS" w:hAnsi="Trebuchet MS"/>
          <w:noProof/>
        </w:rPr>
        <w:t>;</w:t>
      </w:r>
    </w:p>
    <w:p w:rsidR="00FB21CA" w:rsidRPr="0059092F" w:rsidRDefault="00CE6034" w:rsidP="00FB21CA">
      <w:pPr>
        <w:numPr>
          <w:ilvl w:val="0"/>
          <w:numId w:val="42"/>
        </w:numPr>
        <w:spacing w:after="160" w:line="259" w:lineRule="auto"/>
        <w:contextualSpacing/>
        <w:jc w:val="both"/>
        <w:rPr>
          <w:rFonts w:ascii="Trebuchet MS" w:hAnsi="Trebuchet MS"/>
          <w:noProof/>
        </w:rPr>
      </w:pPr>
      <w:r w:rsidRPr="0059092F">
        <w:rPr>
          <w:rFonts w:ascii="Trebuchet MS" w:hAnsi="Trebuchet MS"/>
          <w:noProof/>
        </w:rPr>
        <w:t>I</w:t>
      </w:r>
      <w:r w:rsidR="00FB21CA" w:rsidRPr="0059092F">
        <w:rPr>
          <w:rFonts w:ascii="Trebuchet MS" w:hAnsi="Trebuchet MS"/>
          <w:noProof/>
        </w:rPr>
        <w:t>nformare AFIR privind rezul</w:t>
      </w:r>
      <w:r w:rsidR="0098695E" w:rsidRPr="0059092F">
        <w:rPr>
          <w:rFonts w:ascii="Trebuchet MS" w:hAnsi="Trebuchet MS"/>
          <w:noProof/>
        </w:rPr>
        <w:t xml:space="preserve">tatul evaluării performanțelor </w:t>
      </w:r>
      <w:r w:rsidR="00FB21CA" w:rsidRPr="0059092F">
        <w:rPr>
          <w:rFonts w:ascii="Trebuchet MS" w:hAnsi="Trebuchet MS"/>
          <w:noProof/>
        </w:rPr>
        <w:t xml:space="preserve">– </w:t>
      </w:r>
      <w:r w:rsidRPr="0059092F">
        <w:rPr>
          <w:rFonts w:ascii="Trebuchet MS" w:hAnsi="Trebuchet MS"/>
          <w:noProof/>
        </w:rPr>
        <w:t xml:space="preserve">13 </w:t>
      </w:r>
      <w:r w:rsidR="00FB21CA" w:rsidRPr="0059092F">
        <w:rPr>
          <w:rFonts w:ascii="Trebuchet MS" w:hAnsi="Trebuchet MS"/>
          <w:noProof/>
        </w:rPr>
        <w:t>decembrie</w:t>
      </w:r>
      <w:r w:rsidR="00744559" w:rsidRPr="0059092F">
        <w:rPr>
          <w:rFonts w:ascii="Trebuchet MS" w:hAnsi="Trebuchet MS"/>
          <w:noProof/>
        </w:rPr>
        <w:t xml:space="preserve"> 2019.</w:t>
      </w:r>
      <w:r w:rsidR="009F3E9A" w:rsidRPr="0059092F">
        <w:rPr>
          <w:rFonts w:ascii="Trebuchet MS" w:hAnsi="Trebuchet MS"/>
          <w:noProof/>
        </w:rPr>
        <w:t xml:space="preserve"> </w:t>
      </w:r>
    </w:p>
    <w:p w:rsidR="00FB21CA" w:rsidRPr="00DF3626" w:rsidRDefault="00FB21CA" w:rsidP="00FB21CA">
      <w:pPr>
        <w:spacing w:after="0" w:line="259" w:lineRule="auto"/>
        <w:jc w:val="both"/>
        <w:rPr>
          <w:rFonts w:ascii="Trebuchet MS" w:hAnsi="Trebuchet MS"/>
          <w:noProof/>
          <w:sz w:val="12"/>
          <w:szCs w:val="12"/>
        </w:rPr>
      </w:pPr>
    </w:p>
    <w:p w:rsidR="00CD40FE" w:rsidRDefault="00FB21CA" w:rsidP="00DF3626">
      <w:pPr>
        <w:spacing w:after="0" w:line="259" w:lineRule="auto"/>
        <w:jc w:val="both"/>
        <w:rPr>
          <w:ins w:id="25" w:author="Alecsandra Rusu" w:date="2019-09-26T12:13:00Z"/>
          <w:rFonts w:ascii="Trebuchet MS" w:hAnsi="Trebuchet MS"/>
          <w:noProof/>
        </w:rPr>
      </w:pPr>
      <w:r w:rsidRPr="0059092F">
        <w:rPr>
          <w:rFonts w:ascii="Trebuchet MS" w:hAnsi="Trebuchet MS"/>
          <w:noProof/>
        </w:rPr>
        <w:t xml:space="preserve">Nivelul de performanță al implementării SDL va fi evaluat </w:t>
      </w:r>
      <w:del w:id="26" w:author="Alecsandra Rusu" w:date="2019-09-26T12:13:00Z">
        <w:r w:rsidRPr="0059092F" w:rsidDel="00CD40FE">
          <w:rPr>
            <w:rFonts w:ascii="Trebuchet MS" w:hAnsi="Trebuchet MS"/>
            <w:noProof/>
          </w:rPr>
          <w:delText>pe baza</w:delText>
        </w:r>
      </w:del>
      <w:ins w:id="27" w:author="Alecsandra Rusu" w:date="2019-09-26T12:13:00Z">
        <w:r w:rsidR="00CD40FE">
          <w:rPr>
            <w:rFonts w:ascii="Trebuchet MS" w:hAnsi="Trebuchet MS"/>
            <w:noProof/>
          </w:rPr>
          <w:t>în funcție de</w:t>
        </w:r>
      </w:ins>
      <w:r w:rsidRPr="0059092F">
        <w:rPr>
          <w:rFonts w:ascii="Trebuchet MS" w:hAnsi="Trebuchet MS"/>
          <w:noProof/>
        </w:rPr>
        <w:t xml:space="preserve"> informațiil</w:t>
      </w:r>
      <w:ins w:id="28" w:author="Alecsandra Rusu" w:date="2019-09-26T12:13:00Z">
        <w:r w:rsidR="00CD40FE">
          <w:rPr>
            <w:rFonts w:ascii="Trebuchet MS" w:hAnsi="Trebuchet MS"/>
            <w:noProof/>
          </w:rPr>
          <w:t>e</w:t>
        </w:r>
      </w:ins>
      <w:del w:id="29" w:author="Alecsandra Rusu" w:date="2019-09-26T12:13:00Z">
        <w:r w:rsidRPr="0059092F" w:rsidDel="00CD40FE">
          <w:rPr>
            <w:rFonts w:ascii="Trebuchet MS" w:hAnsi="Trebuchet MS"/>
            <w:noProof/>
          </w:rPr>
          <w:delText>or</w:delText>
        </w:r>
      </w:del>
      <w:r w:rsidRPr="0059092F">
        <w:rPr>
          <w:rFonts w:ascii="Trebuchet MS" w:hAnsi="Trebuchet MS"/>
          <w:noProof/>
        </w:rPr>
        <w:t xml:space="preserve"> prezentate de GAL </w:t>
      </w:r>
      <w:del w:id="30" w:author="Alecsandra Rusu" w:date="2019-09-26T12:12:00Z">
        <w:r w:rsidR="00591ABF" w:rsidRPr="0059092F" w:rsidDel="00CD40FE">
          <w:rPr>
            <w:rFonts w:ascii="Trebuchet MS" w:hAnsi="Trebuchet MS"/>
            <w:noProof/>
          </w:rPr>
          <w:delText xml:space="preserve">ce </w:delText>
        </w:r>
      </w:del>
      <w:ins w:id="31" w:author="Alecsandra Rusu" w:date="2019-09-26T12:12:00Z">
        <w:r w:rsidR="00CD40FE">
          <w:rPr>
            <w:rFonts w:ascii="Trebuchet MS" w:hAnsi="Trebuchet MS"/>
            <w:noProof/>
          </w:rPr>
          <w:t>și</w:t>
        </w:r>
        <w:r w:rsidR="00CD40FE" w:rsidRPr="0059092F">
          <w:rPr>
            <w:rFonts w:ascii="Trebuchet MS" w:hAnsi="Trebuchet MS"/>
            <w:noProof/>
          </w:rPr>
          <w:t xml:space="preserve"> </w:t>
        </w:r>
      </w:ins>
      <w:del w:id="32" w:author="Alecsandra Rusu" w:date="2019-09-26T12:13:00Z">
        <w:r w:rsidR="00591ABF" w:rsidRPr="0059092F" w:rsidDel="00CD40FE">
          <w:rPr>
            <w:rFonts w:ascii="Trebuchet MS" w:hAnsi="Trebuchet MS"/>
            <w:noProof/>
          </w:rPr>
          <w:delText xml:space="preserve">vor fi </w:delText>
        </w:r>
      </w:del>
      <w:ins w:id="33" w:author="Alecsandra Rusu" w:date="2019-09-26T12:13:00Z">
        <w:r w:rsidR="00CD40FE">
          <w:rPr>
            <w:rFonts w:ascii="Trebuchet MS" w:hAnsi="Trebuchet MS"/>
            <w:noProof/>
          </w:rPr>
          <w:t xml:space="preserve"> </w:t>
        </w:r>
      </w:ins>
      <w:r w:rsidRPr="0059092F">
        <w:rPr>
          <w:rFonts w:ascii="Trebuchet MS" w:hAnsi="Trebuchet MS"/>
          <w:noProof/>
        </w:rPr>
        <w:t>validate de AM</w:t>
      </w:r>
      <w:r w:rsidR="00744559" w:rsidRPr="0059092F">
        <w:rPr>
          <w:rFonts w:ascii="Trebuchet MS" w:hAnsi="Trebuchet MS"/>
          <w:noProof/>
        </w:rPr>
        <w:t xml:space="preserve"> PNDR</w:t>
      </w:r>
      <w:ins w:id="34" w:author="Alecsandra Rusu" w:date="2019-09-26T12:13:00Z">
        <w:r w:rsidR="00CD40FE">
          <w:rPr>
            <w:rFonts w:ascii="Trebuchet MS" w:hAnsi="Trebuchet MS"/>
            <w:noProof/>
          </w:rPr>
          <w:t xml:space="preserve"> pe baza datelor centralizate privind implementarea SDL, precum și a datelor primite de la AFIR.</w:t>
        </w:r>
      </w:ins>
    </w:p>
    <w:p w:rsidR="00BF3556" w:rsidRPr="00917A1B" w:rsidDel="00342C00" w:rsidRDefault="00931126" w:rsidP="00342C00">
      <w:pPr>
        <w:spacing w:after="0" w:line="259" w:lineRule="auto"/>
        <w:jc w:val="both"/>
        <w:rPr>
          <w:ins w:id="35" w:author="Alecsandra Rusu" w:date="2019-09-26T12:38:00Z"/>
          <w:del w:id="36" w:author="Adrian Moiceanu" w:date="2019-10-07T10:19:00Z"/>
          <w:rFonts w:ascii="Trebuchet MS" w:hAnsi="Trebuchet MS"/>
          <w:noProof/>
        </w:rPr>
      </w:pPr>
      <w:ins w:id="37" w:author="Alecsandra Rusu" w:date="2019-09-26T12:44:00Z">
        <w:r>
          <w:rPr>
            <w:rFonts w:ascii="Trebuchet MS" w:hAnsi="Trebuchet MS"/>
            <w:b/>
            <w:noProof/>
          </w:rPr>
          <w:t>N</w:t>
        </w:r>
      </w:ins>
      <w:ins w:id="38" w:author="Alecsandra Rusu" w:date="2019-09-26T12:16:00Z">
        <w:r w:rsidR="00CD40FE" w:rsidRPr="00CD40FE">
          <w:rPr>
            <w:rFonts w:ascii="Trebuchet MS" w:hAnsi="Trebuchet MS"/>
            <w:b/>
            <w:noProof/>
          </w:rPr>
          <w:t xml:space="preserve">u se </w:t>
        </w:r>
        <w:r>
          <w:rPr>
            <w:rFonts w:ascii="Trebuchet MS" w:hAnsi="Trebuchet MS"/>
            <w:b/>
            <w:noProof/>
          </w:rPr>
          <w:t>aplică</w:t>
        </w:r>
        <w:r w:rsidR="00CD40FE" w:rsidRPr="00CD40FE">
          <w:rPr>
            <w:rFonts w:ascii="Trebuchet MS" w:hAnsi="Trebuchet MS"/>
            <w:b/>
            <w:noProof/>
          </w:rPr>
          <w:t xml:space="preserve"> nicio penalizare</w:t>
        </w:r>
        <w:r w:rsidR="00CD40FE">
          <w:rPr>
            <w:rFonts w:ascii="Trebuchet MS" w:hAnsi="Trebuchet MS"/>
            <w:noProof/>
          </w:rPr>
          <w:t>:</w:t>
        </w:r>
      </w:ins>
      <w:del w:id="39" w:author="Alecsandra Rusu" w:date="2019-09-26T12:17:00Z">
        <w:r w:rsidR="009F3E9A" w:rsidRPr="00CD40FE" w:rsidDel="00CD40FE">
          <w:rPr>
            <w:rFonts w:ascii="Trebuchet MS" w:eastAsia="SimSun" w:hAnsi="Trebuchet MS" w:cs="Calibri"/>
            <w:noProof/>
            <w:lang w:val="en-US"/>
            <w:rPrChange w:id="40" w:author="Alecsandra Rusu" w:date="2019-09-26T12:17:00Z">
              <w:rPr>
                <w:noProof/>
              </w:rPr>
            </w:rPrChange>
          </w:rPr>
          <w:delText xml:space="preserve"> și</w:delText>
        </w:r>
        <w:r w:rsidR="00FB21CA" w:rsidRPr="00CD40FE" w:rsidDel="00CD40FE">
          <w:rPr>
            <w:rFonts w:ascii="Trebuchet MS" w:eastAsia="SimSun" w:hAnsi="Trebuchet MS" w:cs="Calibri"/>
            <w:noProof/>
            <w:lang w:val="en-US"/>
            <w:rPrChange w:id="41" w:author="Alecsandra Rusu" w:date="2019-09-26T12:17:00Z">
              <w:rPr>
                <w:noProof/>
              </w:rPr>
            </w:rPrChange>
          </w:rPr>
          <w:delText xml:space="preserve"> poate fi </w:delText>
        </w:r>
        <w:r w:rsidR="00D1738F" w:rsidRPr="00CD40FE" w:rsidDel="00CD40FE">
          <w:rPr>
            <w:rFonts w:ascii="Trebuchet MS" w:eastAsia="SimSun" w:hAnsi="Trebuchet MS" w:cs="Calibri"/>
            <w:noProof/>
            <w:lang w:val="en-US"/>
            <w:rPrChange w:id="42" w:author="Alecsandra Rusu" w:date="2019-09-26T12:17:00Z">
              <w:rPr>
                <w:noProof/>
              </w:rPr>
            </w:rPrChange>
          </w:rPr>
          <w:delText xml:space="preserve">îndeplinit prin </w:delText>
        </w:r>
      </w:del>
      <w:ins w:id="43" w:author="Alecsandra Rusu" w:date="2019-10-04T14:09:00Z">
        <w:r w:rsidR="00BF664A" w:rsidRPr="00917A1B">
          <w:rPr>
            <w:rFonts w:ascii="Trebuchet MS" w:eastAsia="SimSun" w:hAnsi="Trebuchet MS" w:cs="Calibri"/>
            <w:noProof/>
            <w:lang w:val="en-US"/>
          </w:rPr>
          <w:t>p</w:t>
        </w:r>
      </w:ins>
      <w:ins w:id="44" w:author="Alecsandra Rusu" w:date="2019-09-26T12:44:00Z">
        <w:r w:rsidRPr="00917A1B">
          <w:rPr>
            <w:rFonts w:ascii="Trebuchet MS" w:hAnsi="Trebuchet MS"/>
            <w:noProof/>
          </w:rPr>
          <w:t xml:space="preserve">entru GAL-urile care realizează </w:t>
        </w:r>
      </w:ins>
      <w:del w:id="45" w:author="Alecsandra Rusu" w:date="2019-09-26T12:44:00Z">
        <w:r w:rsidR="00D1738F" w:rsidRPr="00917A1B" w:rsidDel="00931126">
          <w:rPr>
            <w:rFonts w:ascii="Trebuchet MS" w:eastAsia="SimSun" w:hAnsi="Trebuchet MS" w:cs="Calibri"/>
            <w:noProof/>
            <w:lang w:val="en-US"/>
          </w:rPr>
          <w:delText>atingerea</w:delText>
        </w:r>
        <w:r w:rsidR="00FB21CA" w:rsidRPr="00917A1B" w:rsidDel="00931126">
          <w:rPr>
            <w:rFonts w:ascii="Trebuchet MS" w:eastAsia="SimSun" w:hAnsi="Trebuchet MS" w:cs="Calibri"/>
            <w:noProof/>
            <w:lang w:val="en-US"/>
          </w:rPr>
          <w:delText xml:space="preserve"> </w:delText>
        </w:r>
      </w:del>
      <w:r w:rsidR="00D1738F" w:rsidRPr="00917A1B">
        <w:rPr>
          <w:rFonts w:ascii="Trebuchet MS" w:eastAsia="SimSun" w:hAnsi="Trebuchet MS" w:cs="Calibri"/>
          <w:noProof/>
          <w:lang w:val="en-US"/>
        </w:rPr>
        <w:t>un</w:t>
      </w:r>
      <w:del w:id="46" w:author="Alecsandra Rusu" w:date="2019-09-26T12:44:00Z">
        <w:r w:rsidR="00D1738F" w:rsidRPr="00917A1B" w:rsidDel="00931126">
          <w:rPr>
            <w:rFonts w:ascii="Trebuchet MS" w:eastAsia="SimSun" w:hAnsi="Trebuchet MS" w:cs="Calibri"/>
            <w:noProof/>
            <w:lang w:val="en-US"/>
          </w:rPr>
          <w:delText>ui</w:delText>
        </w:r>
      </w:del>
      <w:r w:rsidR="00D1738F" w:rsidRPr="00917A1B">
        <w:rPr>
          <w:rFonts w:ascii="Trebuchet MS" w:eastAsia="SimSun" w:hAnsi="Trebuchet MS" w:cs="Calibri"/>
          <w:noProof/>
          <w:lang w:val="en-US"/>
        </w:rPr>
        <w:t xml:space="preserve"> nivel de cel puțin 60% valoare</w:t>
      </w:r>
      <w:r w:rsidR="00D1738F" w:rsidRPr="00917A1B">
        <w:rPr>
          <w:rFonts w:ascii="Trebuchet MS" w:eastAsia="SimSun" w:hAnsi="Trebuchet MS" w:cs="Calibri"/>
          <w:b/>
          <w:noProof/>
          <w:lang w:val="en-US"/>
        </w:rPr>
        <w:t xml:space="preserve"> </w:t>
      </w:r>
      <w:r w:rsidR="00D1738F" w:rsidRPr="00917A1B">
        <w:rPr>
          <w:rFonts w:ascii="Trebuchet MS" w:eastAsia="SimSun" w:hAnsi="Trebuchet MS" w:cs="Calibri"/>
          <w:noProof/>
          <w:lang w:val="en-US"/>
        </w:rPr>
        <w:t>contractată</w:t>
      </w:r>
      <w:ins w:id="47" w:author="Alecsandra Rusu" w:date="2019-09-26T12:19:00Z">
        <w:r w:rsidR="00CD40FE" w:rsidRPr="00917A1B">
          <w:rPr>
            <w:rFonts w:ascii="Trebuchet MS" w:hAnsi="Trebuchet MS"/>
            <w:noProof/>
          </w:rPr>
          <w:t xml:space="preserve">. La </w:t>
        </w:r>
      </w:ins>
      <w:ins w:id="48" w:author="Alecsandra Rusu" w:date="2019-09-26T12:20:00Z">
        <w:r w:rsidR="00FF6768" w:rsidRPr="00917A1B">
          <w:rPr>
            <w:rFonts w:ascii="Trebuchet MS" w:hAnsi="Trebuchet MS"/>
            <w:noProof/>
          </w:rPr>
          <w:t>calcularea acestui</w:t>
        </w:r>
        <w:r w:rsidR="00CD40FE" w:rsidRPr="00917A1B">
          <w:rPr>
            <w:rFonts w:ascii="Trebuchet MS" w:hAnsi="Trebuchet MS"/>
            <w:noProof/>
          </w:rPr>
          <w:t xml:space="preserve"> procent se va lua în considerare </w:t>
        </w:r>
      </w:ins>
      <w:ins w:id="49" w:author="Alecsandra Rusu" w:date="2019-09-26T12:23:00Z">
        <w:r w:rsidR="00FF6768" w:rsidRPr="00917A1B">
          <w:rPr>
            <w:rFonts w:ascii="Trebuchet MS" w:hAnsi="Trebuchet MS"/>
            <w:noProof/>
          </w:rPr>
          <w:t>valoarea contractelor de finanțare semnate în cadrul sM 19.2</w:t>
        </w:r>
      </w:ins>
      <w:ins w:id="50" w:author="Alecsandra Rusu" w:date="2019-09-26T12:25:00Z">
        <w:r w:rsidR="00FF6768" w:rsidRPr="00917A1B">
          <w:rPr>
            <w:rFonts w:ascii="Trebuchet MS" w:hAnsi="Trebuchet MS"/>
            <w:noProof/>
          </w:rPr>
          <w:t xml:space="preserve">, valoarea </w:t>
        </w:r>
      </w:ins>
      <w:ins w:id="51" w:author="Alecsandra Rusu" w:date="2019-09-26T12:23:00Z">
        <w:r w:rsidR="00FF6768" w:rsidRPr="00917A1B">
          <w:rPr>
            <w:rFonts w:ascii="Trebuchet MS" w:hAnsi="Trebuchet MS"/>
            <w:noProof/>
          </w:rPr>
          <w:t xml:space="preserve"> </w:t>
        </w:r>
      </w:ins>
      <w:del w:id="52" w:author="Alecsandra Rusu" w:date="2019-09-26T12:24:00Z">
        <w:r w:rsidR="00D1738F" w:rsidRPr="00917A1B" w:rsidDel="00FF6768">
          <w:rPr>
            <w:rFonts w:ascii="Trebuchet MS" w:eastAsia="SimSun" w:hAnsi="Trebuchet MS" w:cs="Calibri"/>
            <w:noProof/>
            <w:lang w:val="en-US"/>
          </w:rPr>
          <w:delText xml:space="preserve"> </w:delText>
        </w:r>
      </w:del>
      <w:del w:id="53" w:author="Alecsandra Rusu" w:date="2019-09-26T12:25:00Z">
        <w:r w:rsidR="004C4F2F" w:rsidRPr="00917A1B" w:rsidDel="00FF6768">
          <w:rPr>
            <w:rFonts w:ascii="Trebuchet MS" w:eastAsia="SimSun" w:hAnsi="Trebuchet MS" w:cs="Calibri"/>
            <w:noProof/>
            <w:lang w:val="en-US"/>
          </w:rPr>
          <w:delText xml:space="preserve">(inclusiv cheltuielile de funcționare aferente </w:delText>
        </w:r>
      </w:del>
      <w:r w:rsidR="004C4F2F" w:rsidRPr="00917A1B">
        <w:rPr>
          <w:rFonts w:ascii="Trebuchet MS" w:eastAsia="SimSun" w:hAnsi="Trebuchet MS" w:cs="Calibri"/>
          <w:noProof/>
          <w:lang w:val="en-US"/>
        </w:rPr>
        <w:t>primului contract subsecvent sM 19.4</w:t>
      </w:r>
      <w:ins w:id="54" w:author="Alecsandra Rusu" w:date="2019-09-26T12:24:00Z">
        <w:r w:rsidR="00FF6768" w:rsidRPr="00917A1B">
          <w:rPr>
            <w:rFonts w:ascii="Trebuchet MS" w:hAnsi="Trebuchet MS"/>
            <w:noProof/>
          </w:rPr>
          <w:t xml:space="preserve"> și valoarea proiectelor selectate de GAL și depuse la AFIR- aflate în evaluare.</w:t>
        </w:r>
      </w:ins>
      <w:del w:id="55" w:author="Alecsandra Rusu" w:date="2019-09-26T12:26:00Z">
        <w:r w:rsidR="004C4F2F" w:rsidRPr="00917A1B" w:rsidDel="00FF6768">
          <w:rPr>
            <w:rFonts w:ascii="Trebuchet MS" w:eastAsia="SimSun" w:hAnsi="Trebuchet MS" w:cs="Calibri"/>
            <w:noProof/>
            <w:lang w:val="en-US"/>
          </w:rPr>
          <w:delText xml:space="preserve">) </w:delText>
        </w:r>
      </w:del>
      <w:ins w:id="56" w:author="Alecsandra Rusu" w:date="2019-09-26T12:26:00Z">
        <w:r w:rsidR="00FF6768" w:rsidRPr="00917A1B">
          <w:rPr>
            <w:rFonts w:ascii="Trebuchet MS" w:hAnsi="Trebuchet MS"/>
            <w:noProof/>
          </w:rPr>
          <w:t xml:space="preserve">Această valoare va fi </w:t>
        </w:r>
      </w:ins>
      <w:r w:rsidR="00D1738F" w:rsidRPr="00917A1B">
        <w:rPr>
          <w:rFonts w:ascii="Trebuchet MS" w:eastAsia="SimSun" w:hAnsi="Trebuchet MS" w:cs="Calibri"/>
          <w:noProof/>
          <w:lang w:val="en-US"/>
        </w:rPr>
        <w:t>raportată la valoarea totală a SDL (inclusiv cheltuielile de funcționare</w:t>
      </w:r>
      <w:r w:rsidR="004C4F2F" w:rsidRPr="00917A1B">
        <w:rPr>
          <w:rFonts w:ascii="Trebuchet MS" w:eastAsia="SimSun" w:hAnsi="Trebuchet MS" w:cs="Calibri"/>
          <w:noProof/>
          <w:lang w:val="en-US"/>
        </w:rPr>
        <w:t xml:space="preserve"> prevăzute în SDL pentru toată perioada de implementare</w:t>
      </w:r>
      <w:r w:rsidR="00D1738F" w:rsidRPr="00917A1B">
        <w:rPr>
          <w:rFonts w:ascii="Trebuchet MS" w:eastAsia="SimSun" w:hAnsi="Trebuchet MS" w:cs="Calibri"/>
          <w:noProof/>
          <w:lang w:val="en-US"/>
        </w:rPr>
        <w:t>)</w:t>
      </w:r>
      <w:ins w:id="57" w:author="Alecsandra Rusu" w:date="2019-09-26T15:09:00Z">
        <w:r w:rsidR="00EA44D3" w:rsidRPr="00917A1B">
          <w:rPr>
            <w:rFonts w:ascii="Trebuchet MS" w:hAnsi="Trebuchet MS"/>
            <w:noProof/>
          </w:rPr>
          <w:t>. Proiectele depuse la AFIR și retrase de către solicitanți nu se vor lua în calcul</w:t>
        </w:r>
      </w:ins>
      <w:del w:id="58" w:author="Alecsandra Rusu" w:date="2019-09-26T12:26:00Z">
        <w:r w:rsidR="00AA27A5" w:rsidRPr="00917A1B" w:rsidDel="00FF6768">
          <w:rPr>
            <w:rFonts w:ascii="Trebuchet MS" w:eastAsia="SimSun" w:hAnsi="Trebuchet MS" w:cs="Calibri"/>
            <w:noProof/>
            <w:lang w:val="en-US"/>
          </w:rPr>
          <w:delText xml:space="preserve">, caz în care nu se va aplica nicio penalizare. </w:delText>
        </w:r>
      </w:del>
      <w:ins w:id="59" w:author="Alecsandra Rusu" w:date="2019-09-26T12:26:00Z">
        <w:r w:rsidRPr="00917A1B">
          <w:rPr>
            <w:rFonts w:ascii="Trebuchet MS" w:hAnsi="Trebuchet MS"/>
            <w:noProof/>
          </w:rPr>
          <w:t>;</w:t>
        </w:r>
      </w:ins>
    </w:p>
    <w:p w:rsidR="006A3BB2" w:rsidRPr="00CD40FE" w:rsidDel="00BF664A" w:rsidRDefault="006A3BB2">
      <w:pPr>
        <w:pStyle w:val="ListParagraph"/>
        <w:numPr>
          <w:ilvl w:val="0"/>
          <w:numId w:val="42"/>
        </w:numPr>
        <w:spacing w:after="0" w:line="259" w:lineRule="auto"/>
        <w:jc w:val="both"/>
        <w:rPr>
          <w:del w:id="60" w:author="Alecsandra Rusu" w:date="2019-10-04T14:09:00Z"/>
          <w:rFonts w:ascii="Trebuchet MS" w:hAnsi="Trebuchet MS"/>
          <w:noProof/>
          <w:rPrChange w:id="61" w:author="Alecsandra Rusu" w:date="2019-09-26T12:17:00Z">
            <w:rPr>
              <w:del w:id="62" w:author="Alecsandra Rusu" w:date="2019-10-04T14:09:00Z"/>
              <w:noProof/>
            </w:rPr>
          </w:rPrChange>
        </w:rPr>
        <w:pPrChange w:id="63" w:author="Alecsandra Rusu" w:date="2019-09-26T12:17:00Z">
          <w:pPr>
            <w:spacing w:after="0" w:line="259" w:lineRule="auto"/>
            <w:jc w:val="both"/>
          </w:pPr>
        </w:pPrChange>
      </w:pPr>
    </w:p>
    <w:p w:rsidR="00553F52" w:rsidRPr="00DF3626" w:rsidRDefault="00553F52" w:rsidP="00DF3626">
      <w:pPr>
        <w:spacing w:after="0" w:line="259" w:lineRule="auto"/>
        <w:contextualSpacing/>
        <w:jc w:val="both"/>
        <w:rPr>
          <w:rFonts w:ascii="Trebuchet MS" w:hAnsi="Trebuchet MS"/>
          <w:noProof/>
          <w:sz w:val="12"/>
          <w:szCs w:val="12"/>
        </w:rPr>
      </w:pPr>
    </w:p>
    <w:p w:rsidR="00DA44B1" w:rsidRPr="0059092F" w:rsidRDefault="00AA27A5" w:rsidP="00DA44B1">
      <w:pPr>
        <w:spacing w:after="0" w:line="259" w:lineRule="auto"/>
        <w:contextualSpacing/>
        <w:jc w:val="both"/>
        <w:rPr>
          <w:rFonts w:ascii="Trebuchet MS" w:hAnsi="Trebuchet MS"/>
          <w:noProof/>
        </w:rPr>
      </w:pPr>
      <w:r w:rsidRPr="0059092F">
        <w:rPr>
          <w:rFonts w:ascii="Trebuchet MS" w:hAnsi="Trebuchet MS"/>
          <w:noProof/>
        </w:rPr>
        <w:t xml:space="preserve">Pentru GAL-urile care nu vor atinge </w:t>
      </w:r>
      <w:r w:rsidR="00D1738F" w:rsidRPr="0059092F">
        <w:rPr>
          <w:rFonts w:ascii="Trebuchet MS" w:hAnsi="Trebuchet MS"/>
          <w:noProof/>
        </w:rPr>
        <w:t xml:space="preserve">nivelul </w:t>
      </w:r>
      <w:del w:id="64" w:author="Alecsandra Rusu" w:date="2019-09-26T12:46:00Z">
        <w:r w:rsidR="00D1738F" w:rsidRPr="0059092F" w:rsidDel="00931126">
          <w:rPr>
            <w:rFonts w:ascii="Trebuchet MS" w:hAnsi="Trebuchet MS"/>
            <w:noProof/>
          </w:rPr>
          <w:delText xml:space="preserve">de contractare </w:delText>
        </w:r>
      </w:del>
      <w:r w:rsidRPr="0059092F">
        <w:rPr>
          <w:rFonts w:ascii="Trebuchet MS" w:hAnsi="Trebuchet MS"/>
          <w:noProof/>
        </w:rPr>
        <w:t>menționat mai sus în perioada de referință (până la sfârșitul lunii septembrie 2019)</w:t>
      </w:r>
      <w:r w:rsidR="00D1738F" w:rsidRPr="0059092F">
        <w:rPr>
          <w:rFonts w:ascii="Trebuchet MS" w:hAnsi="Trebuchet MS"/>
          <w:noProof/>
        </w:rPr>
        <w:t xml:space="preserve">, </w:t>
      </w:r>
      <w:r w:rsidRPr="0059092F">
        <w:rPr>
          <w:rFonts w:ascii="Trebuchet MS" w:hAnsi="Trebuchet MS"/>
          <w:noProof/>
        </w:rPr>
        <w:t>se va aplica o penalizare</w:t>
      </w:r>
      <w:r w:rsidR="00D1738F" w:rsidRPr="0059092F">
        <w:rPr>
          <w:rFonts w:ascii="Trebuchet MS" w:hAnsi="Trebuchet MS"/>
          <w:noProof/>
        </w:rPr>
        <w:t xml:space="preserve"> </w:t>
      </w:r>
      <w:r w:rsidRPr="0059092F">
        <w:rPr>
          <w:rFonts w:ascii="Trebuchet MS" w:hAnsi="Trebuchet MS"/>
          <w:noProof/>
        </w:rPr>
        <w:t xml:space="preserve">proporțională cu nerealizarea gradului de performanță stabilit, ponderea criteriilor de penalizare fiind cele menționate în dreptul fiecărui criteriu, </w:t>
      </w:r>
      <w:r w:rsidR="00D1738F" w:rsidRPr="0059092F">
        <w:rPr>
          <w:rFonts w:ascii="Trebuchet MS" w:hAnsi="Trebuchet MS"/>
          <w:noProof/>
        </w:rPr>
        <w:t>după cum urmeaz</w:t>
      </w:r>
      <w:r w:rsidR="00553F52" w:rsidRPr="0059092F">
        <w:rPr>
          <w:rFonts w:ascii="Trebuchet MS" w:hAnsi="Trebuchet MS"/>
          <w:noProof/>
        </w:rPr>
        <w:t>ă</w:t>
      </w:r>
      <w:r w:rsidR="00D1738F" w:rsidRPr="0059092F">
        <w:rPr>
          <w:rFonts w:ascii="Trebuchet MS" w:hAnsi="Trebuchet MS"/>
          <w:noProof/>
        </w:rPr>
        <w:t>:</w:t>
      </w:r>
    </w:p>
    <w:p w:rsidR="00DA44B1" w:rsidRPr="0059092F" w:rsidRDefault="00DA44B1" w:rsidP="006B6787">
      <w:pPr>
        <w:pStyle w:val="CommentText"/>
        <w:numPr>
          <w:ilvl w:val="0"/>
          <w:numId w:val="57"/>
        </w:numPr>
        <w:tabs>
          <w:tab w:val="left" w:pos="709"/>
        </w:tabs>
        <w:ind w:left="630"/>
        <w:jc w:val="both"/>
        <w:rPr>
          <w:rFonts w:ascii="Trebuchet MS" w:hAnsi="Trebuchet MS"/>
          <w:noProof/>
          <w:lang w:val="ro-RO"/>
        </w:rPr>
      </w:pPr>
      <w:r w:rsidRPr="0059092F">
        <w:rPr>
          <w:rFonts w:ascii="Trebuchet MS" w:hAnsi="Trebuchet MS"/>
          <w:noProof/>
          <w:sz w:val="22"/>
          <w:szCs w:val="22"/>
          <w:lang w:val="ro-RO"/>
        </w:rPr>
        <w:t xml:space="preserve">pentru nerealizarea nivelului </w:t>
      </w:r>
      <w:del w:id="65" w:author="Alecsandra Rusu" w:date="2019-09-26T12:48:00Z">
        <w:r w:rsidRPr="0059092F" w:rsidDel="00931126">
          <w:rPr>
            <w:rFonts w:ascii="Trebuchet MS" w:hAnsi="Trebuchet MS"/>
            <w:noProof/>
            <w:sz w:val="22"/>
            <w:szCs w:val="22"/>
            <w:lang w:val="ro-RO"/>
          </w:rPr>
          <w:delText>de cel puțin 60%</w:delText>
        </w:r>
      </w:del>
      <w:ins w:id="66" w:author="Alecsandra Rusu" w:date="2019-09-26T12:48:00Z">
        <w:r w:rsidR="00931126">
          <w:rPr>
            <w:rFonts w:ascii="Trebuchet MS" w:hAnsi="Trebuchet MS"/>
            <w:noProof/>
            <w:sz w:val="22"/>
            <w:szCs w:val="22"/>
            <w:lang w:val="ro-RO"/>
          </w:rPr>
          <w:t>minim</w:t>
        </w:r>
      </w:ins>
      <w:r w:rsidRPr="0059092F">
        <w:rPr>
          <w:rFonts w:ascii="Trebuchet MS" w:hAnsi="Trebuchet MS"/>
          <w:noProof/>
          <w:sz w:val="22"/>
          <w:szCs w:val="22"/>
          <w:lang w:val="ro-RO"/>
        </w:rPr>
        <w:t xml:space="preserve"> </w:t>
      </w:r>
      <w:del w:id="67" w:author="Alecsandra Rusu" w:date="2019-09-26T12:49:00Z">
        <w:r w:rsidRPr="0059092F" w:rsidDel="00931126">
          <w:rPr>
            <w:rFonts w:ascii="Trebuchet MS" w:hAnsi="Trebuchet MS"/>
            <w:noProof/>
            <w:sz w:val="22"/>
            <w:szCs w:val="22"/>
            <w:lang w:val="ro-RO"/>
          </w:rPr>
          <w:delText>valoare</w:delText>
        </w:r>
        <w:r w:rsidRPr="0059092F" w:rsidDel="00931126">
          <w:rPr>
            <w:rFonts w:ascii="Trebuchet MS" w:hAnsi="Trebuchet MS"/>
            <w:b/>
            <w:noProof/>
            <w:sz w:val="22"/>
            <w:szCs w:val="22"/>
            <w:lang w:val="ro-RO"/>
          </w:rPr>
          <w:delText xml:space="preserve"> </w:delText>
        </w:r>
        <w:r w:rsidRPr="0059092F" w:rsidDel="00931126">
          <w:rPr>
            <w:rFonts w:ascii="Trebuchet MS" w:hAnsi="Trebuchet MS"/>
            <w:noProof/>
            <w:sz w:val="22"/>
            <w:szCs w:val="22"/>
            <w:lang w:val="ro-RO"/>
          </w:rPr>
          <w:delText xml:space="preserve">contractată raportată la valoarea totală a SDL (inclusiv cheltuielile de funcționare) </w:delText>
        </w:r>
      </w:del>
      <w:r w:rsidRPr="0059092F">
        <w:rPr>
          <w:rFonts w:ascii="Trebuchet MS" w:hAnsi="Trebuchet MS"/>
          <w:noProof/>
          <w:sz w:val="22"/>
          <w:szCs w:val="22"/>
          <w:lang w:val="ro-RO"/>
        </w:rPr>
        <w:t>se va aplica o penalizare de 60%</w:t>
      </w:r>
      <w:r w:rsidR="0064613C" w:rsidRPr="0059092F">
        <w:rPr>
          <w:rFonts w:ascii="Trebuchet MS" w:hAnsi="Trebuchet MS"/>
          <w:noProof/>
          <w:sz w:val="22"/>
          <w:szCs w:val="22"/>
          <w:lang w:val="ro-RO"/>
        </w:rPr>
        <w:t xml:space="preserve"> </w:t>
      </w:r>
      <w:r w:rsidR="006E425B" w:rsidRPr="0059092F">
        <w:rPr>
          <w:rFonts w:ascii="Trebuchet MS" w:hAnsi="Trebuchet MS"/>
          <w:noProof/>
          <w:sz w:val="22"/>
          <w:szCs w:val="22"/>
          <w:lang w:val="ro-RO"/>
        </w:rPr>
        <w:t xml:space="preserve">(se aplică la diferența rezultată dintre suma care trebuia contractată </w:t>
      </w:r>
      <w:r w:rsidR="00DA2A1E" w:rsidRPr="0059092F">
        <w:rPr>
          <w:rFonts w:ascii="Trebuchet MS" w:hAnsi="Trebuchet MS"/>
          <w:noProof/>
          <w:sz w:val="22"/>
          <w:szCs w:val="22"/>
          <w:lang w:val="ro-RO"/>
        </w:rPr>
        <w:t>ș</w:t>
      </w:r>
      <w:r w:rsidR="006E425B" w:rsidRPr="0059092F">
        <w:rPr>
          <w:rFonts w:ascii="Trebuchet MS" w:hAnsi="Trebuchet MS"/>
          <w:noProof/>
          <w:sz w:val="22"/>
          <w:szCs w:val="22"/>
          <w:lang w:val="ro-RO"/>
        </w:rPr>
        <w:t>i suma efectiv contractată)</w:t>
      </w:r>
      <w:r w:rsidRPr="0059092F">
        <w:rPr>
          <w:rFonts w:ascii="Trebuchet MS" w:hAnsi="Trebuchet MS"/>
          <w:noProof/>
          <w:sz w:val="22"/>
          <w:szCs w:val="22"/>
          <w:lang w:val="ro-RO"/>
        </w:rPr>
        <w:t>;</w:t>
      </w:r>
    </w:p>
    <w:p w:rsidR="00DA44B1" w:rsidRPr="0059092F" w:rsidRDefault="00DA44B1" w:rsidP="00DA44B1">
      <w:pPr>
        <w:numPr>
          <w:ilvl w:val="0"/>
          <w:numId w:val="43"/>
        </w:numPr>
        <w:spacing w:after="160" w:line="259" w:lineRule="auto"/>
        <w:contextualSpacing/>
        <w:jc w:val="both"/>
        <w:rPr>
          <w:rFonts w:ascii="Trebuchet MS" w:hAnsi="Trebuchet MS"/>
          <w:noProof/>
        </w:rPr>
      </w:pPr>
      <w:r w:rsidRPr="0059092F">
        <w:rPr>
          <w:rFonts w:ascii="Trebuchet MS" w:hAnsi="Trebuchet MS"/>
          <w:noProof/>
        </w:rPr>
        <w:t>p</w:t>
      </w:r>
      <w:r w:rsidR="00D1738F" w:rsidRPr="0059092F">
        <w:rPr>
          <w:rFonts w:ascii="Trebuchet MS" w:hAnsi="Trebuchet MS"/>
          <w:noProof/>
        </w:rPr>
        <w:t xml:space="preserve">entru nerealizarea </w:t>
      </w:r>
      <w:r w:rsidR="00FB21CA" w:rsidRPr="0059092F">
        <w:rPr>
          <w:rFonts w:ascii="Trebuchet MS" w:hAnsi="Trebuchet MS"/>
          <w:noProof/>
        </w:rPr>
        <w:t>unui nivel de cel puțin 20% valoare plătită</w:t>
      </w:r>
      <w:r w:rsidR="003F57A7" w:rsidRPr="0059092F">
        <w:rPr>
          <w:rFonts w:ascii="Trebuchet MS" w:hAnsi="Trebuchet MS"/>
          <w:noProof/>
        </w:rPr>
        <w:t>, mai puțin sumele reprezentând avans nejustificat afere</w:t>
      </w:r>
      <w:r w:rsidR="003F57A7" w:rsidRPr="00931126">
        <w:rPr>
          <w:rFonts w:ascii="Trebuchet MS" w:hAnsi="Trebuchet MS"/>
          <w:noProof/>
        </w:rPr>
        <w:t>nte</w:t>
      </w:r>
      <w:r w:rsidR="003F57A7" w:rsidRPr="0059092F">
        <w:rPr>
          <w:rFonts w:ascii="Trebuchet MS" w:hAnsi="Trebuchet MS"/>
          <w:noProof/>
        </w:rPr>
        <w:t xml:space="preserve"> 19.4,</w:t>
      </w:r>
      <w:r w:rsidR="006C4D40" w:rsidRPr="0059092F">
        <w:rPr>
          <w:rFonts w:ascii="Trebuchet MS" w:hAnsi="Trebuchet MS"/>
          <w:noProof/>
        </w:rPr>
        <w:t xml:space="preserve"> raportată la valoarea totală a SDL (inclusiv cheltuielile de funcționare)</w:t>
      </w:r>
      <w:r w:rsidR="00D1738F" w:rsidRPr="0059092F">
        <w:rPr>
          <w:rFonts w:ascii="Trebuchet MS" w:hAnsi="Trebuchet MS"/>
          <w:noProof/>
        </w:rPr>
        <w:t xml:space="preserve"> se va aplica o penalizare de 25%;</w:t>
      </w:r>
    </w:p>
    <w:p w:rsidR="00FB21CA" w:rsidRPr="0059092F" w:rsidRDefault="00DA44B1" w:rsidP="00DA44B1">
      <w:pPr>
        <w:numPr>
          <w:ilvl w:val="0"/>
          <w:numId w:val="43"/>
        </w:numPr>
        <w:spacing w:after="160" w:line="259" w:lineRule="auto"/>
        <w:contextualSpacing/>
        <w:jc w:val="both"/>
        <w:rPr>
          <w:rFonts w:ascii="Trebuchet MS" w:hAnsi="Trebuchet MS"/>
          <w:noProof/>
        </w:rPr>
      </w:pPr>
      <w:r w:rsidRPr="0059092F">
        <w:rPr>
          <w:rFonts w:ascii="Trebuchet MS" w:hAnsi="Trebuchet MS"/>
          <w:noProof/>
        </w:rPr>
        <w:lastRenderedPageBreak/>
        <w:t>p</w:t>
      </w:r>
      <w:r w:rsidR="00D1738F" w:rsidRPr="0059092F">
        <w:rPr>
          <w:rFonts w:ascii="Trebuchet MS" w:hAnsi="Trebuchet MS"/>
          <w:noProof/>
        </w:rPr>
        <w:t>entru neî</w:t>
      </w:r>
      <w:r w:rsidR="002D5712" w:rsidRPr="0059092F">
        <w:rPr>
          <w:rFonts w:ascii="Trebuchet MS" w:hAnsi="Trebuchet MS"/>
          <w:noProof/>
        </w:rPr>
        <w:t>ncadrarea în pragul maxim</w:t>
      </w:r>
      <w:r w:rsidR="00FB21CA" w:rsidRPr="0059092F">
        <w:rPr>
          <w:rFonts w:ascii="Trebuchet MS" w:hAnsi="Trebuchet MS"/>
          <w:noProof/>
        </w:rPr>
        <w:t xml:space="preserve"> de 30% privind rata de eroare a evaluării proiectelor</w:t>
      </w:r>
      <w:r w:rsidR="00D1738F" w:rsidRPr="0059092F">
        <w:rPr>
          <w:rFonts w:ascii="Trebuchet MS" w:hAnsi="Trebuchet MS"/>
          <w:noProof/>
        </w:rPr>
        <w:t xml:space="preserve"> se va aplica o penalizare de 5%</w:t>
      </w:r>
      <w:r w:rsidR="00750088" w:rsidRPr="0059092F">
        <w:rPr>
          <w:rFonts w:ascii="Trebuchet MS" w:hAnsi="Trebuchet MS"/>
          <w:noProof/>
        </w:rPr>
        <w:t xml:space="preserve">. </w:t>
      </w:r>
      <w:r w:rsidR="00CF0D87" w:rsidRPr="0059092F">
        <w:rPr>
          <w:rFonts w:ascii="Trebuchet MS" w:hAnsi="Trebuchet MS"/>
          <w:noProof/>
        </w:rPr>
        <w:t xml:space="preserve">Criteriul privind neîncadrarea în pragul maxim de 30% privind rata de eroare a evaluării proiectelor nu se va aplica pentru proiectele selectate în cadrul Apelurilor lansate </w:t>
      </w:r>
      <w:r w:rsidR="00750088" w:rsidRPr="0059092F">
        <w:rPr>
          <w:rFonts w:ascii="Trebuchet MS" w:hAnsi="Trebuchet MS"/>
          <w:noProof/>
        </w:rPr>
        <w:t>de GAL în anul 2017</w:t>
      </w:r>
      <w:r w:rsidR="00FB21CA" w:rsidRPr="0059092F">
        <w:rPr>
          <w:rFonts w:ascii="Trebuchet MS" w:hAnsi="Trebuchet MS"/>
          <w:noProof/>
        </w:rPr>
        <w:t xml:space="preserve">;  </w:t>
      </w:r>
    </w:p>
    <w:p w:rsidR="00FB21CA" w:rsidRPr="0059092F" w:rsidRDefault="001F5CEE" w:rsidP="00DA44B1">
      <w:pPr>
        <w:numPr>
          <w:ilvl w:val="0"/>
          <w:numId w:val="43"/>
        </w:numPr>
        <w:spacing w:after="160" w:line="259" w:lineRule="auto"/>
        <w:contextualSpacing/>
        <w:jc w:val="both"/>
        <w:rPr>
          <w:rFonts w:ascii="Trebuchet MS" w:hAnsi="Trebuchet MS"/>
          <w:noProof/>
          <w:color w:val="538135" w:themeColor="accent6" w:themeShade="BF"/>
        </w:rPr>
      </w:pPr>
      <w:r w:rsidRPr="0059092F">
        <w:rPr>
          <w:rFonts w:ascii="Trebuchet MS" w:hAnsi="Trebuchet MS"/>
          <w:noProof/>
        </w:rPr>
        <w:t xml:space="preserve">pentru </w:t>
      </w:r>
      <w:r w:rsidR="00FB21CA" w:rsidRPr="0059092F">
        <w:rPr>
          <w:rFonts w:ascii="Trebuchet MS" w:hAnsi="Trebuchet MS"/>
          <w:noProof/>
        </w:rPr>
        <w:t>eficienț</w:t>
      </w:r>
      <w:r w:rsidR="002D6F2A" w:rsidRPr="0059092F">
        <w:rPr>
          <w:rFonts w:ascii="Trebuchet MS" w:hAnsi="Trebuchet MS"/>
          <w:noProof/>
        </w:rPr>
        <w:t>a</w:t>
      </w:r>
      <w:r w:rsidRPr="0059092F">
        <w:rPr>
          <w:rFonts w:ascii="Trebuchet MS" w:hAnsi="Trebuchet MS"/>
          <w:noProof/>
        </w:rPr>
        <w:t xml:space="preserve"> scăzută a</w:t>
      </w:r>
      <w:r w:rsidR="00FB21CA" w:rsidRPr="0059092F">
        <w:rPr>
          <w:rFonts w:ascii="Trebuchet MS" w:hAnsi="Trebuchet MS"/>
          <w:noProof/>
        </w:rPr>
        <w:t xml:space="preserve"> animării în teritoriu (</w:t>
      </w:r>
      <w:r w:rsidR="0098695E" w:rsidRPr="0059092F">
        <w:rPr>
          <w:rFonts w:ascii="Trebuchet MS" w:hAnsi="Trebuchet MS"/>
          <w:noProof/>
        </w:rPr>
        <w:t>în</w:t>
      </w:r>
      <w:r w:rsidR="00FB21CA" w:rsidRPr="0059092F">
        <w:rPr>
          <w:rFonts w:ascii="Trebuchet MS" w:hAnsi="Trebuchet MS"/>
          <w:noProof/>
        </w:rPr>
        <w:t xml:space="preserve"> </w:t>
      </w:r>
      <w:r w:rsidRPr="0059092F">
        <w:rPr>
          <w:rFonts w:ascii="Trebuchet MS" w:hAnsi="Trebuchet MS"/>
          <w:noProof/>
        </w:rPr>
        <w:t>nici</w:t>
      </w:r>
      <w:r w:rsidR="004F65F4" w:rsidRPr="0059092F">
        <w:rPr>
          <w:rFonts w:ascii="Trebuchet MS" w:hAnsi="Trebuchet MS"/>
          <w:noProof/>
        </w:rPr>
        <w:t xml:space="preserve">o sesiune din toate cele lansate, </w:t>
      </w:r>
      <w:r w:rsidRPr="0059092F">
        <w:rPr>
          <w:rFonts w:ascii="Trebuchet MS" w:hAnsi="Trebuchet MS"/>
          <w:noProof/>
        </w:rPr>
        <w:t>nicio</w:t>
      </w:r>
      <w:r w:rsidR="004F65F4" w:rsidRPr="0059092F">
        <w:rPr>
          <w:rFonts w:ascii="Trebuchet MS" w:hAnsi="Trebuchet MS"/>
          <w:noProof/>
        </w:rPr>
        <w:t xml:space="preserve"> măsură </w:t>
      </w:r>
      <w:r w:rsidRPr="0059092F">
        <w:rPr>
          <w:rFonts w:ascii="Trebuchet MS" w:hAnsi="Trebuchet MS"/>
          <w:noProof/>
        </w:rPr>
        <w:t>nu a fost</w:t>
      </w:r>
      <w:r w:rsidR="004F65F4" w:rsidRPr="0059092F">
        <w:rPr>
          <w:rFonts w:ascii="Trebuchet MS" w:hAnsi="Trebuchet MS"/>
          <w:noProof/>
        </w:rPr>
        <w:t xml:space="preserve"> supralicitată, astfel încât să se demonstreze ca prin animarea în teritoriu au fost informați </w:t>
      </w:r>
      <w:r w:rsidR="002F3725" w:rsidRPr="0059092F">
        <w:rPr>
          <w:rFonts w:ascii="Trebuchet MS" w:hAnsi="Trebuchet MS"/>
          <w:noProof/>
        </w:rPr>
        <w:t>solicitanții</w:t>
      </w:r>
      <w:r w:rsidR="004F65F4" w:rsidRPr="0059092F">
        <w:rPr>
          <w:rFonts w:ascii="Trebuchet MS" w:hAnsi="Trebuchet MS"/>
          <w:noProof/>
        </w:rPr>
        <w:t xml:space="preserve"> și există interes </w:t>
      </w:r>
      <w:r w:rsidR="00DA2A1E" w:rsidRPr="0059092F">
        <w:rPr>
          <w:rFonts w:ascii="Trebuchet MS" w:hAnsi="Trebuchet MS"/>
          <w:noProof/>
        </w:rPr>
        <w:t>î</w:t>
      </w:r>
      <w:r w:rsidR="004F65F4" w:rsidRPr="0059092F">
        <w:rPr>
          <w:rFonts w:ascii="Trebuchet MS" w:hAnsi="Trebuchet MS"/>
          <w:noProof/>
        </w:rPr>
        <w:t xml:space="preserve">n teritoriu, </w:t>
      </w:r>
      <w:r w:rsidR="00DA44B1" w:rsidRPr="0059092F">
        <w:rPr>
          <w:rFonts w:ascii="Trebuchet MS" w:hAnsi="Trebuchet MS"/>
          <w:noProof/>
        </w:rPr>
        <w:t>așa</w:t>
      </w:r>
      <w:r w:rsidR="004F65F4" w:rsidRPr="0059092F">
        <w:rPr>
          <w:rFonts w:ascii="Trebuchet MS" w:hAnsi="Trebuchet MS"/>
          <w:noProof/>
        </w:rPr>
        <w:t xml:space="preserve"> cum demonstreaz</w:t>
      </w:r>
      <w:r w:rsidR="00816F73" w:rsidRPr="0059092F">
        <w:rPr>
          <w:rFonts w:ascii="Trebuchet MS" w:hAnsi="Trebuchet MS"/>
          <w:noProof/>
        </w:rPr>
        <w:t>ă ș</w:t>
      </w:r>
      <w:r w:rsidR="004F65F4" w:rsidRPr="0059092F">
        <w:rPr>
          <w:rFonts w:ascii="Trebuchet MS" w:hAnsi="Trebuchet MS"/>
          <w:noProof/>
        </w:rPr>
        <w:t>i analiza SWOT și activit</w:t>
      </w:r>
      <w:r w:rsidR="00816F73" w:rsidRPr="0059092F">
        <w:rPr>
          <w:rFonts w:ascii="Trebuchet MS" w:hAnsi="Trebuchet MS"/>
          <w:noProof/>
        </w:rPr>
        <w:t>ăț</w:t>
      </w:r>
      <w:r w:rsidR="004F65F4" w:rsidRPr="0059092F">
        <w:rPr>
          <w:rFonts w:ascii="Trebuchet MS" w:hAnsi="Trebuchet MS"/>
          <w:noProof/>
        </w:rPr>
        <w:t>ile de animare realizate la momentul elabor</w:t>
      </w:r>
      <w:r w:rsidR="00816F73" w:rsidRPr="0059092F">
        <w:rPr>
          <w:rFonts w:ascii="Trebuchet MS" w:hAnsi="Trebuchet MS"/>
          <w:noProof/>
        </w:rPr>
        <w:t>ării SDL</w:t>
      </w:r>
      <w:r w:rsidRPr="0059092F">
        <w:rPr>
          <w:rFonts w:ascii="Trebuchet MS" w:hAnsi="Trebuchet MS"/>
          <w:noProof/>
        </w:rPr>
        <w:t>) se va aplica o penalizare de 10%.</w:t>
      </w:r>
    </w:p>
    <w:p w:rsidR="00AA27A5" w:rsidRPr="0059092F" w:rsidRDefault="00AA27A5" w:rsidP="00FB21CA">
      <w:pPr>
        <w:spacing w:after="0" w:line="259" w:lineRule="auto"/>
        <w:jc w:val="both"/>
        <w:rPr>
          <w:rFonts w:ascii="Trebuchet MS" w:hAnsi="Trebuchet MS"/>
          <w:noProof/>
        </w:rPr>
      </w:pPr>
    </w:p>
    <w:p w:rsidR="00FB21CA" w:rsidRDefault="00816F73" w:rsidP="00FB21CA">
      <w:pPr>
        <w:spacing w:after="0" w:line="259" w:lineRule="auto"/>
        <w:jc w:val="both"/>
        <w:rPr>
          <w:ins w:id="68" w:author="Alecsandra Rusu" w:date="2019-09-26T13:06:00Z"/>
          <w:rFonts w:ascii="Trebuchet MS" w:hAnsi="Trebuchet MS"/>
          <w:noProof/>
        </w:rPr>
      </w:pPr>
      <w:r w:rsidRPr="0059092F">
        <w:rPr>
          <w:rFonts w:ascii="Trebuchet MS" w:hAnsi="Trebuchet MS"/>
          <w:noProof/>
        </w:rPr>
        <w:t>Penalizarea proporțională</w:t>
      </w:r>
      <w:r w:rsidR="00FB21CA" w:rsidRPr="0059092F">
        <w:rPr>
          <w:rFonts w:ascii="Trebuchet MS" w:hAnsi="Trebuchet MS"/>
          <w:noProof/>
        </w:rPr>
        <w:t xml:space="preserve"> </w:t>
      </w:r>
      <w:r w:rsidR="00A10599" w:rsidRPr="0059092F">
        <w:rPr>
          <w:rFonts w:ascii="Trebuchet MS" w:hAnsi="Trebuchet MS"/>
          <w:noProof/>
        </w:rPr>
        <w:t xml:space="preserve">menționată mai sus </w:t>
      </w:r>
      <w:r w:rsidR="00FB21CA" w:rsidRPr="0059092F">
        <w:rPr>
          <w:rFonts w:ascii="Trebuchet MS" w:hAnsi="Trebuchet MS"/>
          <w:noProof/>
        </w:rPr>
        <w:t>se aplică</w:t>
      </w:r>
      <w:r w:rsidR="00AA27A5" w:rsidRPr="0059092F">
        <w:rPr>
          <w:rFonts w:ascii="Trebuchet MS" w:hAnsi="Trebuchet MS"/>
          <w:noProof/>
        </w:rPr>
        <w:t xml:space="preserve"> cumulativ (în cazul în care sunt mai mult</w:t>
      </w:r>
      <w:r w:rsidR="00102070" w:rsidRPr="0059092F">
        <w:rPr>
          <w:rFonts w:ascii="Trebuchet MS" w:hAnsi="Trebuchet MS"/>
          <w:noProof/>
        </w:rPr>
        <w:t>e</w:t>
      </w:r>
      <w:r w:rsidR="00AA27A5" w:rsidRPr="0059092F">
        <w:rPr>
          <w:rFonts w:ascii="Trebuchet MS" w:hAnsi="Trebuchet MS"/>
          <w:noProof/>
        </w:rPr>
        <w:t xml:space="preserve"> criterii neîndeplinite)</w:t>
      </w:r>
      <w:r w:rsidR="00FB21CA" w:rsidRPr="0059092F">
        <w:rPr>
          <w:rFonts w:ascii="Trebuchet MS" w:hAnsi="Trebuchet MS"/>
          <w:noProof/>
        </w:rPr>
        <w:t xml:space="preserve"> la diferența dintre </w:t>
      </w:r>
      <w:r w:rsidR="0037315C" w:rsidRPr="0059092F">
        <w:rPr>
          <w:rFonts w:ascii="Trebuchet MS" w:hAnsi="Trebuchet MS"/>
          <w:noProof/>
        </w:rPr>
        <w:t>60% din valoarea</w:t>
      </w:r>
      <w:r w:rsidR="00FB21CA" w:rsidRPr="0059092F">
        <w:rPr>
          <w:rFonts w:ascii="Trebuchet MS" w:hAnsi="Trebuchet MS"/>
          <w:noProof/>
        </w:rPr>
        <w:t xml:space="preserve"> totală a SDL și valoarea proiectelor contractat</w:t>
      </w:r>
      <w:r w:rsidR="0037315C" w:rsidRPr="0059092F">
        <w:rPr>
          <w:rFonts w:ascii="Trebuchet MS" w:hAnsi="Trebuchet MS"/>
          <w:noProof/>
        </w:rPr>
        <w:t>e</w:t>
      </w:r>
      <w:ins w:id="69" w:author="Alecsandra Rusu" w:date="2019-09-26T12:52:00Z">
        <w:r w:rsidR="00931126">
          <w:rPr>
            <w:rFonts w:ascii="Trebuchet MS" w:hAnsi="Trebuchet MS"/>
            <w:noProof/>
          </w:rPr>
          <w:t xml:space="preserve"> (inclusiv</w:t>
        </w:r>
      </w:ins>
      <w:ins w:id="70" w:author="Alecsandra Rusu" w:date="2019-09-26T12:51:00Z">
        <w:r w:rsidR="00931126" w:rsidRPr="00931126">
          <w:t xml:space="preserve"> </w:t>
        </w:r>
        <w:r w:rsidR="00931126" w:rsidRPr="00931126">
          <w:rPr>
            <w:rFonts w:ascii="Trebuchet MS" w:hAnsi="Trebuchet MS"/>
            <w:noProof/>
          </w:rPr>
          <w:t>valoarea proiectelor selectate de GAL și depuse la AFIR- aflate în evaluare</w:t>
        </w:r>
      </w:ins>
      <w:r w:rsidR="00BF3556">
        <w:rPr>
          <w:rFonts w:ascii="Trebuchet MS" w:hAnsi="Trebuchet MS"/>
          <w:noProof/>
        </w:rPr>
        <w:t>)</w:t>
      </w:r>
      <w:r w:rsidR="00FB21CA" w:rsidRPr="0059092F">
        <w:rPr>
          <w:rFonts w:ascii="Trebuchet MS" w:hAnsi="Trebuchet MS"/>
          <w:noProof/>
        </w:rPr>
        <w:t>.</w:t>
      </w:r>
    </w:p>
    <w:p w:rsidR="00B455A3" w:rsidRDefault="00B455A3" w:rsidP="00FB21CA">
      <w:pPr>
        <w:spacing w:after="0" w:line="259" w:lineRule="auto"/>
        <w:jc w:val="both"/>
        <w:rPr>
          <w:ins w:id="71" w:author="Alecsandra Rusu" w:date="2019-09-26T13:06:00Z"/>
          <w:rFonts w:ascii="Trebuchet MS" w:hAnsi="Trebuchet MS"/>
          <w:noProof/>
        </w:rPr>
      </w:pPr>
    </w:p>
    <w:p w:rsidR="00B455A3" w:rsidRPr="00B455A3" w:rsidRDefault="00B455A3" w:rsidP="00B455A3">
      <w:pPr>
        <w:spacing w:after="0" w:line="259" w:lineRule="auto"/>
        <w:jc w:val="both"/>
        <w:rPr>
          <w:rFonts w:ascii="Trebuchet MS" w:hAnsi="Trebuchet MS"/>
          <w:b/>
          <w:i/>
          <w:noProof/>
          <w:color w:val="538135" w:themeColor="accent6" w:themeShade="BF"/>
        </w:rPr>
      </w:pPr>
      <w:r w:rsidRPr="00B455A3">
        <w:rPr>
          <w:rFonts w:ascii="Trebuchet MS" w:hAnsi="Trebuchet MS"/>
          <w:b/>
          <w:i/>
          <w:noProof/>
          <w:color w:val="538135" w:themeColor="accent6" w:themeShade="BF"/>
        </w:rPr>
        <w:t>EXEMPLU  PENALIZARE GAL ”X”</w:t>
      </w:r>
    </w:p>
    <w:p w:rsidR="00B455A3" w:rsidRPr="00B455A3" w:rsidRDefault="00B455A3" w:rsidP="00B455A3">
      <w:pPr>
        <w:spacing w:after="0" w:line="259" w:lineRule="auto"/>
        <w:jc w:val="both"/>
        <w:rPr>
          <w:rFonts w:ascii="Trebuchet MS" w:hAnsi="Trebuchet MS"/>
          <w:i/>
          <w:noProof/>
          <w:color w:val="538135" w:themeColor="accent6" w:themeShade="BF"/>
        </w:rPr>
      </w:pPr>
    </w:p>
    <w:tbl>
      <w:tblPr>
        <w:tblW w:w="9015" w:type="dxa"/>
        <w:tblInd w:w="-115" w:type="dxa"/>
        <w:tblLayout w:type="fixed"/>
        <w:tblLook w:val="04A0" w:firstRow="1" w:lastRow="0" w:firstColumn="1" w:lastColumn="0" w:noHBand="0" w:noVBand="1"/>
      </w:tblPr>
      <w:tblGrid>
        <w:gridCol w:w="1275"/>
        <w:gridCol w:w="180"/>
        <w:gridCol w:w="1080"/>
        <w:gridCol w:w="1710"/>
        <w:gridCol w:w="1620"/>
        <w:gridCol w:w="1567"/>
        <w:gridCol w:w="9"/>
        <w:gridCol w:w="1574"/>
      </w:tblGrid>
      <w:tr w:rsidR="00B455A3" w:rsidRPr="00B455A3" w:rsidTr="00917A1B">
        <w:trPr>
          <w:trHeight w:val="686"/>
        </w:trPr>
        <w:tc>
          <w:tcPr>
            <w:tcW w:w="1455"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B455A3" w:rsidRPr="00B455A3" w:rsidRDefault="00B455A3" w:rsidP="00917A1B">
            <w:pPr>
              <w:spacing w:after="0" w:line="259" w:lineRule="auto"/>
              <w:rPr>
                <w:rFonts w:ascii="Trebuchet MS" w:hAnsi="Trebuchet MS"/>
                <w:i/>
                <w:noProof/>
                <w:color w:val="538135" w:themeColor="accent6" w:themeShade="BF"/>
              </w:rPr>
            </w:pPr>
            <w:r w:rsidRPr="00B455A3">
              <w:rPr>
                <w:rFonts w:ascii="Trebuchet MS" w:hAnsi="Trebuchet MS"/>
                <w:i/>
                <w:noProof/>
                <w:color w:val="538135" w:themeColor="accent6" w:themeShade="BF"/>
              </w:rPr>
              <w:t>Grad de contractare</w:t>
            </w:r>
          </w:p>
        </w:tc>
        <w:tc>
          <w:tcPr>
            <w:tcW w:w="1080" w:type="dxa"/>
            <w:tcBorders>
              <w:top w:val="single" w:sz="8" w:space="0" w:color="auto"/>
              <w:left w:val="single" w:sz="4" w:space="0" w:color="auto"/>
              <w:bottom w:val="nil"/>
              <w:right w:val="single" w:sz="4" w:space="0" w:color="auto"/>
            </w:tcBorders>
            <w:shd w:val="clear" w:color="auto" w:fill="auto"/>
            <w:vAlign w:val="center"/>
            <w:hideMark/>
          </w:tcPr>
          <w:p w:rsidR="00B455A3" w:rsidRPr="00B455A3" w:rsidRDefault="00B455A3" w:rsidP="00917A1B">
            <w:pPr>
              <w:spacing w:after="0" w:line="259" w:lineRule="auto"/>
              <w:rPr>
                <w:rFonts w:ascii="Trebuchet MS" w:hAnsi="Trebuchet MS"/>
                <w:b/>
                <w:bCs/>
                <w:i/>
                <w:noProof/>
                <w:color w:val="538135" w:themeColor="accent6" w:themeShade="BF"/>
              </w:rPr>
            </w:pPr>
            <w:r w:rsidRPr="00B455A3">
              <w:rPr>
                <w:rFonts w:ascii="Trebuchet MS" w:hAnsi="Trebuchet MS"/>
                <w:b/>
                <w:bCs/>
                <w:i/>
                <w:noProof/>
                <w:color w:val="538135" w:themeColor="accent6" w:themeShade="BF"/>
              </w:rPr>
              <w:t>Plafonul minim</w:t>
            </w:r>
          </w:p>
        </w:tc>
        <w:tc>
          <w:tcPr>
            <w:tcW w:w="171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rPr>
                <w:rFonts w:ascii="Trebuchet MS" w:hAnsi="Trebuchet MS"/>
                <w:i/>
                <w:noProof/>
                <w:color w:val="538135" w:themeColor="accent6" w:themeShade="BF"/>
              </w:rPr>
            </w:pPr>
            <w:r w:rsidRPr="00B455A3">
              <w:rPr>
                <w:rFonts w:ascii="Trebuchet MS" w:hAnsi="Trebuchet MS"/>
                <w:i/>
                <w:noProof/>
                <w:color w:val="538135" w:themeColor="accent6" w:themeShade="BF"/>
              </w:rPr>
              <w:t>Total alocare SDL</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rPr>
                <w:rFonts w:ascii="Trebuchet MS" w:hAnsi="Trebuchet MS"/>
                <w:i/>
                <w:noProof/>
                <w:color w:val="538135" w:themeColor="accent6" w:themeShade="BF"/>
              </w:rPr>
            </w:pPr>
            <w:r w:rsidRPr="00B455A3">
              <w:rPr>
                <w:rFonts w:ascii="Trebuchet MS" w:hAnsi="Trebuchet MS"/>
                <w:i/>
                <w:noProof/>
                <w:color w:val="538135" w:themeColor="accent6" w:themeShade="BF"/>
              </w:rPr>
              <w:t>Valoarea proiectelor contractate</w:t>
            </w:r>
          </w:p>
        </w:tc>
        <w:tc>
          <w:tcPr>
            <w:tcW w:w="1567"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rPr>
                <w:rFonts w:ascii="Trebuchet MS" w:hAnsi="Trebuchet MS"/>
                <w:i/>
                <w:noProof/>
                <w:color w:val="538135" w:themeColor="accent6" w:themeShade="BF"/>
              </w:rPr>
            </w:pPr>
            <w:r w:rsidRPr="00B455A3">
              <w:rPr>
                <w:rFonts w:ascii="Trebuchet MS" w:hAnsi="Trebuchet MS"/>
                <w:i/>
                <w:noProof/>
                <w:color w:val="538135" w:themeColor="accent6" w:themeShade="BF"/>
              </w:rPr>
              <w:t>Grad de contractare realizat</w:t>
            </w:r>
          </w:p>
        </w:tc>
        <w:tc>
          <w:tcPr>
            <w:tcW w:w="1583" w:type="dxa"/>
            <w:gridSpan w:val="2"/>
            <w:tcBorders>
              <w:top w:val="single" w:sz="8" w:space="0" w:color="auto"/>
              <w:left w:val="nil"/>
              <w:bottom w:val="single" w:sz="4" w:space="0" w:color="auto"/>
              <w:right w:val="single" w:sz="8" w:space="0" w:color="auto"/>
            </w:tcBorders>
            <w:shd w:val="clear" w:color="auto" w:fill="auto"/>
            <w:vAlign w:val="center"/>
            <w:hideMark/>
          </w:tcPr>
          <w:p w:rsidR="00B455A3" w:rsidRPr="00B455A3" w:rsidRDefault="00B455A3" w:rsidP="00917A1B">
            <w:pPr>
              <w:spacing w:after="0" w:line="259" w:lineRule="auto"/>
              <w:rPr>
                <w:rFonts w:ascii="Trebuchet MS" w:hAnsi="Trebuchet MS"/>
                <w:i/>
                <w:noProof/>
                <w:color w:val="538135" w:themeColor="accent6" w:themeShade="BF"/>
              </w:rPr>
            </w:pPr>
            <w:r w:rsidRPr="00B455A3">
              <w:rPr>
                <w:rFonts w:ascii="Trebuchet MS" w:hAnsi="Trebuchet MS"/>
                <w:i/>
                <w:noProof/>
                <w:color w:val="538135" w:themeColor="accent6" w:themeShade="BF"/>
              </w:rPr>
              <w:t>PENALIZARE</w:t>
            </w:r>
          </w:p>
        </w:tc>
      </w:tr>
      <w:tr w:rsidR="00B455A3" w:rsidRPr="00B455A3" w:rsidTr="00917A1B">
        <w:trPr>
          <w:trHeight w:val="303"/>
        </w:trPr>
        <w:tc>
          <w:tcPr>
            <w:tcW w:w="1455" w:type="dxa"/>
            <w:gridSpan w:val="2"/>
            <w:vMerge/>
            <w:tcBorders>
              <w:top w:val="single" w:sz="8" w:space="0" w:color="auto"/>
              <w:left w:val="single" w:sz="8" w:space="0" w:color="auto"/>
              <w:bottom w:val="single" w:sz="8" w:space="0" w:color="000000"/>
              <w:right w:val="nil"/>
            </w:tcBorders>
            <w:shd w:val="clear" w:color="auto" w:fill="auto"/>
            <w:vAlign w:val="center"/>
            <w:hideMark/>
          </w:tcPr>
          <w:p w:rsidR="00B455A3" w:rsidRPr="00917A1B" w:rsidRDefault="00B455A3" w:rsidP="00B455A3">
            <w:pPr>
              <w:spacing w:after="0" w:line="259" w:lineRule="auto"/>
              <w:jc w:val="both"/>
              <w:rPr>
                <w:rFonts w:ascii="Trebuchet MS" w:hAnsi="Trebuchet MS"/>
                <w:i/>
                <w:noProof/>
                <w:color w:val="538135" w:themeColor="accent6" w:themeShade="BF"/>
              </w:rPr>
            </w:pPr>
          </w:p>
        </w:tc>
        <w:tc>
          <w:tcPr>
            <w:tcW w:w="1080" w:type="dxa"/>
            <w:tcBorders>
              <w:top w:val="nil"/>
              <w:left w:val="single" w:sz="4" w:space="0" w:color="auto"/>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60%</w:t>
            </w:r>
          </w:p>
        </w:tc>
        <w:tc>
          <w:tcPr>
            <w:tcW w:w="171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3.150.594,14</w:t>
            </w:r>
          </w:p>
        </w:tc>
        <w:tc>
          <w:tcPr>
            <w:tcW w:w="162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882.166,35</w:t>
            </w:r>
          </w:p>
        </w:tc>
        <w:tc>
          <w:tcPr>
            <w:tcW w:w="1567"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28%</w:t>
            </w:r>
          </w:p>
        </w:tc>
        <w:tc>
          <w:tcPr>
            <w:tcW w:w="1583" w:type="dxa"/>
            <w:gridSpan w:val="2"/>
            <w:tcBorders>
              <w:top w:val="nil"/>
              <w:left w:val="nil"/>
              <w:bottom w:val="single" w:sz="8" w:space="0" w:color="auto"/>
              <w:right w:val="single" w:sz="8"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60%</w:t>
            </w:r>
          </w:p>
        </w:tc>
      </w:tr>
      <w:tr w:rsidR="00B455A3" w:rsidRPr="00B455A3" w:rsidTr="00917A1B">
        <w:trPr>
          <w:trHeight w:val="146"/>
        </w:trPr>
        <w:tc>
          <w:tcPr>
            <w:tcW w:w="1455" w:type="dxa"/>
            <w:gridSpan w:val="2"/>
            <w:tcBorders>
              <w:top w:val="nil"/>
              <w:left w:val="nil"/>
              <w:bottom w:val="nil"/>
              <w:right w:val="nil"/>
            </w:tcBorders>
            <w:shd w:val="clear" w:color="auto" w:fill="auto"/>
            <w:vAlign w:val="center"/>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08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71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62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567"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583" w:type="dxa"/>
            <w:gridSpan w:val="2"/>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r>
      <w:tr w:rsidR="00B455A3" w:rsidRPr="00B455A3" w:rsidTr="00917A1B">
        <w:trPr>
          <w:trHeight w:val="288"/>
        </w:trPr>
        <w:tc>
          <w:tcPr>
            <w:tcW w:w="1455"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Nivelul plăților</w:t>
            </w:r>
          </w:p>
        </w:tc>
        <w:tc>
          <w:tcPr>
            <w:tcW w:w="1080" w:type="dxa"/>
            <w:tcBorders>
              <w:top w:val="single" w:sz="8" w:space="0" w:color="auto"/>
              <w:left w:val="single" w:sz="4" w:space="0" w:color="auto"/>
              <w:bottom w:val="nil"/>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b/>
                <w:bCs/>
                <w:i/>
                <w:noProof/>
                <w:color w:val="538135" w:themeColor="accent6" w:themeShade="BF"/>
              </w:rPr>
            </w:pPr>
            <w:r w:rsidRPr="00B455A3">
              <w:rPr>
                <w:rFonts w:ascii="Trebuchet MS" w:hAnsi="Trebuchet MS"/>
                <w:b/>
                <w:bCs/>
                <w:i/>
                <w:noProof/>
                <w:color w:val="538135" w:themeColor="accent6" w:themeShade="BF"/>
              </w:rPr>
              <w:t>Plafonul minim</w:t>
            </w:r>
          </w:p>
        </w:tc>
        <w:tc>
          <w:tcPr>
            <w:tcW w:w="171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Total alocare SDL</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Suma plătită</w:t>
            </w:r>
          </w:p>
        </w:tc>
        <w:tc>
          <w:tcPr>
            <w:tcW w:w="1567"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Nivelul plăților realizate</w:t>
            </w:r>
          </w:p>
        </w:tc>
        <w:tc>
          <w:tcPr>
            <w:tcW w:w="1583" w:type="dxa"/>
            <w:gridSpan w:val="2"/>
            <w:tcBorders>
              <w:top w:val="single" w:sz="8" w:space="0" w:color="auto"/>
              <w:left w:val="nil"/>
              <w:bottom w:val="single" w:sz="4" w:space="0" w:color="auto"/>
              <w:right w:val="single" w:sz="8"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PENALIZARE</w:t>
            </w:r>
          </w:p>
        </w:tc>
      </w:tr>
      <w:tr w:rsidR="00B455A3" w:rsidRPr="00B455A3" w:rsidTr="00917A1B">
        <w:trPr>
          <w:trHeight w:val="303"/>
        </w:trPr>
        <w:tc>
          <w:tcPr>
            <w:tcW w:w="1455" w:type="dxa"/>
            <w:gridSpan w:val="2"/>
            <w:vMerge/>
            <w:tcBorders>
              <w:top w:val="single" w:sz="8" w:space="0" w:color="auto"/>
              <w:left w:val="single" w:sz="8" w:space="0" w:color="auto"/>
              <w:bottom w:val="single" w:sz="8" w:space="0" w:color="000000"/>
              <w:right w:val="nil"/>
            </w:tcBorders>
            <w:shd w:val="clear" w:color="auto" w:fill="auto"/>
            <w:vAlign w:val="center"/>
            <w:hideMark/>
          </w:tcPr>
          <w:p w:rsidR="00B455A3" w:rsidRPr="00917A1B" w:rsidRDefault="00B455A3" w:rsidP="00B455A3">
            <w:pPr>
              <w:spacing w:after="0" w:line="259" w:lineRule="auto"/>
              <w:jc w:val="both"/>
              <w:rPr>
                <w:rFonts w:ascii="Trebuchet MS" w:hAnsi="Trebuchet MS"/>
                <w:i/>
                <w:noProof/>
                <w:color w:val="538135" w:themeColor="accent6" w:themeShade="BF"/>
              </w:rPr>
            </w:pPr>
          </w:p>
        </w:tc>
        <w:tc>
          <w:tcPr>
            <w:tcW w:w="1080" w:type="dxa"/>
            <w:tcBorders>
              <w:top w:val="nil"/>
              <w:left w:val="single" w:sz="4" w:space="0" w:color="auto"/>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20%</w:t>
            </w:r>
          </w:p>
        </w:tc>
        <w:tc>
          <w:tcPr>
            <w:tcW w:w="171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3.150.594,14</w:t>
            </w:r>
          </w:p>
        </w:tc>
        <w:tc>
          <w:tcPr>
            <w:tcW w:w="162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510.000</w:t>
            </w:r>
          </w:p>
        </w:tc>
        <w:tc>
          <w:tcPr>
            <w:tcW w:w="1567"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16,18%</w:t>
            </w:r>
          </w:p>
        </w:tc>
        <w:tc>
          <w:tcPr>
            <w:tcW w:w="1583" w:type="dxa"/>
            <w:gridSpan w:val="2"/>
            <w:tcBorders>
              <w:top w:val="nil"/>
              <w:left w:val="nil"/>
              <w:bottom w:val="single" w:sz="8" w:space="0" w:color="auto"/>
              <w:right w:val="single" w:sz="8"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b/>
                <w:i/>
                <w:noProof/>
                <w:color w:val="538135" w:themeColor="accent6" w:themeShade="BF"/>
              </w:rPr>
            </w:pPr>
            <w:r w:rsidRPr="00917A1B">
              <w:rPr>
                <w:rFonts w:ascii="Trebuchet MS" w:hAnsi="Trebuchet MS"/>
                <w:b/>
                <w:i/>
                <w:noProof/>
                <w:color w:val="538135" w:themeColor="accent6" w:themeShade="BF"/>
              </w:rPr>
              <w:t>25%</w:t>
            </w:r>
          </w:p>
        </w:tc>
      </w:tr>
      <w:tr w:rsidR="00B455A3" w:rsidRPr="00B455A3" w:rsidTr="00917A1B">
        <w:trPr>
          <w:trHeight w:val="219"/>
        </w:trPr>
        <w:tc>
          <w:tcPr>
            <w:tcW w:w="1455" w:type="dxa"/>
            <w:gridSpan w:val="2"/>
            <w:tcBorders>
              <w:top w:val="nil"/>
              <w:left w:val="nil"/>
              <w:bottom w:val="nil"/>
              <w:right w:val="nil"/>
            </w:tcBorders>
            <w:shd w:val="clear" w:color="auto" w:fill="auto"/>
            <w:vAlign w:val="center"/>
            <w:hideMark/>
          </w:tcPr>
          <w:p w:rsidR="00B455A3" w:rsidRPr="00B455A3" w:rsidRDefault="00B455A3" w:rsidP="00B455A3">
            <w:pPr>
              <w:spacing w:after="0" w:line="259" w:lineRule="auto"/>
              <w:jc w:val="both"/>
              <w:rPr>
                <w:rFonts w:ascii="Trebuchet MS" w:hAnsi="Trebuchet MS"/>
                <w:i/>
                <w:noProof/>
                <w:color w:val="538135" w:themeColor="accent6" w:themeShade="BF"/>
              </w:rPr>
            </w:pPr>
          </w:p>
        </w:tc>
        <w:tc>
          <w:tcPr>
            <w:tcW w:w="108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p>
        </w:tc>
        <w:tc>
          <w:tcPr>
            <w:tcW w:w="171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62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567"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583" w:type="dxa"/>
            <w:gridSpan w:val="2"/>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r>
      <w:tr w:rsidR="00B455A3" w:rsidRPr="00B455A3" w:rsidTr="00917A1B">
        <w:trPr>
          <w:trHeight w:val="797"/>
        </w:trPr>
        <w:tc>
          <w:tcPr>
            <w:tcW w:w="1275" w:type="dxa"/>
            <w:vMerge w:val="restart"/>
            <w:tcBorders>
              <w:top w:val="single" w:sz="8" w:space="0" w:color="auto"/>
              <w:left w:val="single" w:sz="8" w:space="0" w:color="auto"/>
              <w:bottom w:val="single" w:sz="8" w:space="0" w:color="000000"/>
              <w:right w:val="nil"/>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Rata de eroare</w:t>
            </w:r>
          </w:p>
        </w:tc>
        <w:tc>
          <w:tcPr>
            <w:tcW w:w="1260" w:type="dxa"/>
            <w:gridSpan w:val="2"/>
            <w:tcBorders>
              <w:top w:val="single" w:sz="8" w:space="0" w:color="auto"/>
              <w:left w:val="single" w:sz="4" w:space="0" w:color="auto"/>
              <w:bottom w:val="nil"/>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b/>
                <w:bCs/>
                <w:i/>
                <w:noProof/>
                <w:color w:val="538135" w:themeColor="accent6" w:themeShade="BF"/>
              </w:rPr>
            </w:pPr>
            <w:r w:rsidRPr="00B455A3">
              <w:rPr>
                <w:rFonts w:ascii="Trebuchet MS" w:hAnsi="Trebuchet MS"/>
                <w:b/>
                <w:bCs/>
                <w:i/>
                <w:noProof/>
                <w:color w:val="538135" w:themeColor="accent6" w:themeShade="BF"/>
              </w:rPr>
              <w:t>Plafonul maxim</w:t>
            </w:r>
          </w:p>
        </w:tc>
        <w:tc>
          <w:tcPr>
            <w:tcW w:w="171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Nr. proiecte depuse la AFIR</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Nr. proiecte declarate eligibile la AFIR</w:t>
            </w:r>
          </w:p>
        </w:tc>
        <w:tc>
          <w:tcPr>
            <w:tcW w:w="1576" w:type="dxa"/>
            <w:gridSpan w:val="2"/>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Rata de eroare</w:t>
            </w:r>
          </w:p>
        </w:tc>
        <w:tc>
          <w:tcPr>
            <w:tcW w:w="1574"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PENALIZARE</w:t>
            </w:r>
          </w:p>
        </w:tc>
      </w:tr>
      <w:tr w:rsidR="00B455A3" w:rsidRPr="00B455A3" w:rsidTr="00917A1B">
        <w:trPr>
          <w:trHeight w:val="287"/>
        </w:trPr>
        <w:tc>
          <w:tcPr>
            <w:tcW w:w="1275" w:type="dxa"/>
            <w:vMerge/>
            <w:tcBorders>
              <w:top w:val="single" w:sz="8" w:space="0" w:color="auto"/>
              <w:left w:val="single" w:sz="8" w:space="0" w:color="auto"/>
              <w:bottom w:val="single" w:sz="8" w:space="0" w:color="000000"/>
              <w:right w:val="nil"/>
            </w:tcBorders>
            <w:shd w:val="clear" w:color="auto" w:fill="auto"/>
            <w:vAlign w:val="center"/>
            <w:hideMark/>
          </w:tcPr>
          <w:p w:rsidR="00B455A3" w:rsidRPr="00917A1B" w:rsidRDefault="00B455A3" w:rsidP="00B455A3">
            <w:pPr>
              <w:spacing w:after="0" w:line="259" w:lineRule="auto"/>
              <w:jc w:val="both"/>
              <w:rPr>
                <w:rFonts w:ascii="Trebuchet MS" w:hAnsi="Trebuchet MS"/>
                <w:i/>
                <w:noProof/>
                <w:color w:val="538135" w:themeColor="accent6" w:themeShade="BF"/>
              </w:rPr>
            </w:pPr>
          </w:p>
        </w:tc>
        <w:tc>
          <w:tcPr>
            <w:tcW w:w="1260" w:type="dxa"/>
            <w:gridSpan w:val="2"/>
            <w:tcBorders>
              <w:top w:val="nil"/>
              <w:left w:val="single" w:sz="4" w:space="0" w:color="auto"/>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30%</w:t>
            </w:r>
          </w:p>
        </w:tc>
        <w:tc>
          <w:tcPr>
            <w:tcW w:w="171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35</w:t>
            </w:r>
          </w:p>
        </w:tc>
        <w:tc>
          <w:tcPr>
            <w:tcW w:w="1620"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22</w:t>
            </w:r>
          </w:p>
        </w:tc>
        <w:tc>
          <w:tcPr>
            <w:tcW w:w="1576" w:type="dxa"/>
            <w:gridSpan w:val="2"/>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37%</w:t>
            </w:r>
          </w:p>
        </w:tc>
        <w:tc>
          <w:tcPr>
            <w:tcW w:w="1574" w:type="dxa"/>
            <w:tcBorders>
              <w:top w:val="nil"/>
              <w:left w:val="nil"/>
              <w:bottom w:val="single" w:sz="8"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5%</w:t>
            </w:r>
          </w:p>
        </w:tc>
      </w:tr>
      <w:tr w:rsidR="00B455A3" w:rsidRPr="00B455A3" w:rsidTr="00917A1B">
        <w:trPr>
          <w:trHeight w:val="101"/>
        </w:trPr>
        <w:tc>
          <w:tcPr>
            <w:tcW w:w="1275" w:type="dxa"/>
            <w:tcBorders>
              <w:top w:val="nil"/>
              <w:left w:val="nil"/>
              <w:bottom w:val="nil"/>
              <w:right w:val="nil"/>
            </w:tcBorders>
            <w:shd w:val="clear" w:color="auto" w:fill="auto"/>
            <w:vAlign w:val="center"/>
            <w:hideMark/>
          </w:tcPr>
          <w:p w:rsidR="00B455A3" w:rsidRPr="00B455A3" w:rsidRDefault="00B455A3" w:rsidP="00B455A3">
            <w:pPr>
              <w:spacing w:after="0" w:line="259" w:lineRule="auto"/>
              <w:jc w:val="both"/>
              <w:rPr>
                <w:rFonts w:ascii="Trebuchet MS" w:hAnsi="Trebuchet MS"/>
                <w:i/>
                <w:noProof/>
                <w:color w:val="538135" w:themeColor="accent6" w:themeShade="BF"/>
              </w:rPr>
            </w:pPr>
          </w:p>
        </w:tc>
        <w:tc>
          <w:tcPr>
            <w:tcW w:w="1260" w:type="dxa"/>
            <w:gridSpan w:val="2"/>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71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620"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c>
          <w:tcPr>
            <w:tcW w:w="1576" w:type="dxa"/>
            <w:gridSpan w:val="2"/>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p>
        </w:tc>
        <w:tc>
          <w:tcPr>
            <w:tcW w:w="1574" w:type="dxa"/>
            <w:tcBorders>
              <w:top w:val="nil"/>
              <w:left w:val="nil"/>
              <w:bottom w:val="nil"/>
              <w:right w:val="nil"/>
            </w:tcBorders>
            <w:shd w:val="clear" w:color="auto" w:fill="auto"/>
            <w:vAlign w:val="bottom"/>
            <w:hideMark/>
          </w:tcPr>
          <w:p w:rsidR="00B455A3" w:rsidRPr="00B455A3" w:rsidRDefault="00B455A3" w:rsidP="00B455A3">
            <w:pPr>
              <w:spacing w:after="0" w:line="259" w:lineRule="auto"/>
              <w:jc w:val="both"/>
              <w:rPr>
                <w:rFonts w:ascii="Trebuchet MS" w:hAnsi="Trebuchet MS"/>
                <w:i/>
                <w:noProof/>
                <w:color w:val="538135" w:themeColor="accent6" w:themeShade="BF"/>
              </w:rPr>
            </w:pPr>
            <w:r w:rsidRPr="00B455A3">
              <w:rPr>
                <w:rFonts w:ascii="Trebuchet MS" w:hAnsi="Trebuchet MS"/>
                <w:i/>
                <w:noProof/>
                <w:color w:val="538135" w:themeColor="accent6" w:themeShade="BF"/>
              </w:rPr>
              <w:t> </w:t>
            </w:r>
          </w:p>
        </w:tc>
      </w:tr>
      <w:tr w:rsidR="00B455A3" w:rsidRPr="00B455A3" w:rsidTr="00917A1B">
        <w:trPr>
          <w:trHeight w:val="535"/>
        </w:trPr>
        <w:tc>
          <w:tcPr>
            <w:tcW w:w="1275" w:type="dxa"/>
            <w:vMerge w:val="restart"/>
            <w:tcBorders>
              <w:top w:val="single" w:sz="8" w:space="0" w:color="auto"/>
              <w:left w:val="single" w:sz="8" w:space="0" w:color="auto"/>
              <w:bottom w:val="single" w:sz="8" w:space="0" w:color="000000"/>
              <w:right w:val="nil"/>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Eficiența animării</w:t>
            </w:r>
          </w:p>
        </w:tc>
        <w:tc>
          <w:tcPr>
            <w:tcW w:w="1260"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b/>
                <w:bCs/>
                <w:i/>
                <w:noProof/>
                <w:color w:val="538135" w:themeColor="accent6" w:themeShade="BF"/>
              </w:rPr>
            </w:pPr>
            <w:r w:rsidRPr="00B455A3">
              <w:rPr>
                <w:rFonts w:ascii="Trebuchet MS" w:hAnsi="Trebuchet MS"/>
                <w:b/>
                <w:bCs/>
                <w:i/>
                <w:noProof/>
                <w:color w:val="538135" w:themeColor="accent6" w:themeShade="BF"/>
              </w:rPr>
              <w:t>proiecte depuse &gt; proiecte selectate</w:t>
            </w:r>
          </w:p>
        </w:tc>
        <w:tc>
          <w:tcPr>
            <w:tcW w:w="171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Valoarea proiectelor depuse la GAL</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Alocarea sesiunii</w:t>
            </w:r>
          </w:p>
        </w:tc>
        <w:tc>
          <w:tcPr>
            <w:tcW w:w="1576" w:type="dxa"/>
            <w:gridSpan w:val="2"/>
            <w:tcBorders>
              <w:top w:val="single" w:sz="8" w:space="0" w:color="auto"/>
              <w:left w:val="nil"/>
              <w:bottom w:val="single" w:sz="4" w:space="0" w:color="auto"/>
              <w:right w:val="single" w:sz="4"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Diferența</w:t>
            </w:r>
          </w:p>
        </w:tc>
        <w:tc>
          <w:tcPr>
            <w:tcW w:w="1574" w:type="dxa"/>
            <w:tcBorders>
              <w:top w:val="single" w:sz="8" w:space="0" w:color="auto"/>
              <w:left w:val="nil"/>
              <w:bottom w:val="single" w:sz="4" w:space="0" w:color="auto"/>
              <w:right w:val="single" w:sz="8" w:space="0" w:color="auto"/>
            </w:tcBorders>
            <w:shd w:val="clear" w:color="auto" w:fill="auto"/>
            <w:vAlign w:val="center"/>
            <w:hideMark/>
          </w:tcPr>
          <w:p w:rsidR="00B455A3" w:rsidRPr="00B455A3" w:rsidRDefault="00B455A3" w:rsidP="00917A1B">
            <w:pPr>
              <w:spacing w:after="0" w:line="259" w:lineRule="auto"/>
              <w:jc w:val="center"/>
              <w:rPr>
                <w:rFonts w:ascii="Trebuchet MS" w:hAnsi="Trebuchet MS"/>
                <w:i/>
                <w:noProof/>
                <w:color w:val="538135" w:themeColor="accent6" w:themeShade="BF"/>
              </w:rPr>
            </w:pPr>
            <w:r w:rsidRPr="00B455A3">
              <w:rPr>
                <w:rFonts w:ascii="Trebuchet MS" w:hAnsi="Trebuchet MS"/>
                <w:i/>
                <w:noProof/>
                <w:color w:val="538135" w:themeColor="accent6" w:themeShade="BF"/>
              </w:rPr>
              <w:t>PENALIZARE</w:t>
            </w:r>
          </w:p>
        </w:tc>
      </w:tr>
      <w:tr w:rsidR="00B455A3" w:rsidRPr="00B455A3" w:rsidTr="00917A1B">
        <w:trPr>
          <w:trHeight w:val="265"/>
        </w:trPr>
        <w:tc>
          <w:tcPr>
            <w:tcW w:w="1275" w:type="dxa"/>
            <w:vMerge/>
            <w:tcBorders>
              <w:top w:val="single" w:sz="8" w:space="0" w:color="auto"/>
              <w:left w:val="single" w:sz="8" w:space="0" w:color="auto"/>
              <w:bottom w:val="single" w:sz="4" w:space="0" w:color="auto"/>
              <w:right w:val="nil"/>
            </w:tcBorders>
            <w:shd w:val="clear" w:color="auto" w:fill="auto"/>
            <w:vAlign w:val="center"/>
            <w:hideMark/>
          </w:tcPr>
          <w:p w:rsidR="00B455A3" w:rsidRPr="00917A1B" w:rsidRDefault="00B455A3" w:rsidP="00B455A3">
            <w:pPr>
              <w:spacing w:after="0" w:line="259" w:lineRule="auto"/>
              <w:jc w:val="both"/>
              <w:rPr>
                <w:rFonts w:ascii="Trebuchet MS" w:hAnsi="Trebuchet MS"/>
                <w:i/>
                <w:noProof/>
                <w:color w:val="538135" w:themeColor="accent6" w:themeShade="BF"/>
              </w:rPr>
            </w:pPr>
          </w:p>
        </w:tc>
        <w:tc>
          <w:tcPr>
            <w:tcW w:w="1260" w:type="dxa"/>
            <w:gridSpan w:val="2"/>
            <w:vMerge/>
            <w:tcBorders>
              <w:top w:val="single" w:sz="8" w:space="0" w:color="auto"/>
              <w:left w:val="single" w:sz="4" w:space="0" w:color="auto"/>
              <w:bottom w:val="single" w:sz="4" w:space="0" w:color="auto"/>
              <w:right w:val="single" w:sz="4" w:space="0" w:color="auto"/>
            </w:tcBorders>
            <w:shd w:val="clear" w:color="auto" w:fill="auto"/>
            <w:vAlign w:val="center"/>
            <w:hideMark/>
          </w:tcPr>
          <w:p w:rsidR="00B455A3" w:rsidRPr="00917A1B" w:rsidRDefault="00B455A3" w:rsidP="00B455A3">
            <w:pPr>
              <w:spacing w:after="0" w:line="259" w:lineRule="auto"/>
              <w:jc w:val="both"/>
              <w:rPr>
                <w:rFonts w:ascii="Trebuchet MS" w:hAnsi="Trebuchet MS"/>
                <w:b/>
                <w:bCs/>
                <w:i/>
                <w:noProof/>
                <w:color w:val="538135" w:themeColor="accent6" w:themeShade="BF"/>
              </w:rPr>
            </w:pPr>
          </w:p>
        </w:tc>
        <w:tc>
          <w:tcPr>
            <w:tcW w:w="1710" w:type="dxa"/>
            <w:tcBorders>
              <w:top w:val="nil"/>
              <w:left w:val="nil"/>
              <w:bottom w:val="single" w:sz="4"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200.000</w:t>
            </w:r>
          </w:p>
        </w:tc>
        <w:tc>
          <w:tcPr>
            <w:tcW w:w="1620" w:type="dxa"/>
            <w:tcBorders>
              <w:top w:val="nil"/>
              <w:left w:val="nil"/>
              <w:bottom w:val="single" w:sz="4"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200.000</w:t>
            </w:r>
          </w:p>
        </w:tc>
        <w:tc>
          <w:tcPr>
            <w:tcW w:w="1576" w:type="dxa"/>
            <w:gridSpan w:val="2"/>
            <w:tcBorders>
              <w:top w:val="nil"/>
              <w:left w:val="nil"/>
              <w:bottom w:val="single" w:sz="4" w:space="0" w:color="auto"/>
              <w:right w:val="single" w:sz="4"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0</w:t>
            </w:r>
          </w:p>
        </w:tc>
        <w:tc>
          <w:tcPr>
            <w:tcW w:w="1574" w:type="dxa"/>
            <w:tcBorders>
              <w:top w:val="nil"/>
              <w:left w:val="nil"/>
              <w:bottom w:val="single" w:sz="4" w:space="0" w:color="auto"/>
              <w:right w:val="single" w:sz="8" w:space="0" w:color="auto"/>
            </w:tcBorders>
            <w:shd w:val="clear" w:color="auto" w:fill="auto"/>
            <w:vAlign w:val="bottom"/>
            <w:hideMark/>
          </w:tcPr>
          <w:p w:rsidR="00B455A3" w:rsidRPr="00917A1B" w:rsidRDefault="00B455A3" w:rsidP="00917A1B">
            <w:pPr>
              <w:spacing w:after="0" w:line="259" w:lineRule="auto"/>
              <w:jc w:val="center"/>
              <w:rPr>
                <w:rFonts w:ascii="Trebuchet MS" w:hAnsi="Trebuchet MS"/>
                <w:i/>
                <w:noProof/>
                <w:color w:val="538135" w:themeColor="accent6" w:themeShade="BF"/>
              </w:rPr>
            </w:pPr>
            <w:r w:rsidRPr="00917A1B">
              <w:rPr>
                <w:rFonts w:ascii="Trebuchet MS" w:hAnsi="Trebuchet MS"/>
                <w:i/>
                <w:noProof/>
                <w:color w:val="538135" w:themeColor="accent6" w:themeShade="BF"/>
              </w:rPr>
              <w:t>10%</w:t>
            </w:r>
          </w:p>
        </w:tc>
      </w:tr>
    </w:tbl>
    <w:p w:rsidR="005B22E7" w:rsidRPr="00B455A3" w:rsidRDefault="005B22E7" w:rsidP="00FB21CA">
      <w:pPr>
        <w:spacing w:after="0" w:line="259" w:lineRule="auto"/>
        <w:jc w:val="both"/>
        <w:rPr>
          <w:rFonts w:ascii="Trebuchet MS" w:hAnsi="Trebuchet MS"/>
          <w:noProof/>
          <w:color w:val="538135" w:themeColor="accent6" w:themeShade="BF"/>
        </w:rPr>
      </w:pP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GAL X nu a atins plafonul minim pentru gradul de contractare în perioada de referință (până la sfârșitul lunii septembrie 2019), prin urmare se aplica o penalizare proporțională după cum urmează:</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 xml:space="preserve">- 60% (procent de penalizare pentru nerealizarea plafonului minim pentru nivelul de contractare); </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 xml:space="preserve">- 25% (procent de penalizare pentru nerealizarea plafonului minim pentru nivelul plăților), </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- 5% (procent de penalizare pentru neîncadrarea în pragul maxim de 30% privind rata de eroare a evaluării proiectelor)</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 xml:space="preserve">- 10% (procent de penalizare pentru eficiența scăzută a animării în teritoriu). </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lastRenderedPageBreak/>
        <w:t>Procentele de penalizare se cumulează, rezultând o penalizare totală de 100% din diferența dintre suma care trebuia contractată până la acel moment și valoarea proiectelor contractate, respectiv                            60% * 3.150.594,14 - 882.166,35 = 1.890.356,5 – 882.166,35 = 1.008.190,15 euro.</w:t>
      </w:r>
    </w:p>
    <w:p w:rsidR="00B455A3"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1.008.190,15 * 100% = 1.008.190,15 euro (penalizarea)</w:t>
      </w:r>
    </w:p>
    <w:p w:rsidR="005B22E7" w:rsidRPr="00B455A3" w:rsidRDefault="00B455A3" w:rsidP="00B455A3">
      <w:pPr>
        <w:spacing w:after="0" w:line="259" w:lineRule="auto"/>
        <w:jc w:val="both"/>
        <w:rPr>
          <w:rFonts w:ascii="Trebuchet MS" w:hAnsi="Trebuchet MS"/>
          <w:noProof/>
          <w:color w:val="538135" w:themeColor="accent6" w:themeShade="BF"/>
        </w:rPr>
      </w:pPr>
      <w:r w:rsidRPr="00B455A3">
        <w:rPr>
          <w:rFonts w:ascii="Trebuchet MS" w:hAnsi="Trebuchet MS"/>
          <w:noProof/>
          <w:color w:val="538135" w:themeColor="accent6" w:themeShade="BF"/>
        </w:rPr>
        <w:t>3.150.594,14 - 1.008.190,15 = 2.142.403,99 euro (valoare SDL după aplicarea penalizării)</w:t>
      </w:r>
    </w:p>
    <w:p w:rsidR="00917A1B" w:rsidRPr="00917A1B" w:rsidRDefault="00917A1B" w:rsidP="00362F63">
      <w:pPr>
        <w:spacing w:after="160" w:line="259" w:lineRule="auto"/>
        <w:jc w:val="both"/>
        <w:rPr>
          <w:rFonts w:ascii="Trebuchet MS" w:hAnsi="Trebuchet MS"/>
          <w:noProof/>
          <w:sz w:val="6"/>
          <w:szCs w:val="6"/>
        </w:rPr>
      </w:pPr>
    </w:p>
    <w:p w:rsidR="00DA2A1E" w:rsidRPr="0059092F" w:rsidRDefault="00DA2A1E" w:rsidP="00362F63">
      <w:pPr>
        <w:spacing w:after="160" w:line="259" w:lineRule="auto"/>
        <w:jc w:val="both"/>
        <w:rPr>
          <w:rFonts w:ascii="Trebuchet MS" w:hAnsi="Trebuchet MS"/>
          <w:noProof/>
        </w:rPr>
      </w:pPr>
      <w:r w:rsidRPr="0059092F">
        <w:rPr>
          <w:rFonts w:ascii="Trebuchet MS" w:hAnsi="Trebuchet MS"/>
          <w:noProof/>
        </w:rPr>
        <w:t>D</w:t>
      </w:r>
      <w:r w:rsidR="00D7177E" w:rsidRPr="0059092F">
        <w:rPr>
          <w:rFonts w:ascii="Trebuchet MS" w:hAnsi="Trebuchet MS"/>
          <w:noProof/>
        </w:rPr>
        <w:t xml:space="preserve">e la GAL-urile care nu au atins nivelul </w:t>
      </w:r>
      <w:r w:rsidR="00787123" w:rsidRPr="0059092F">
        <w:rPr>
          <w:rFonts w:ascii="Trebuchet MS" w:hAnsi="Trebuchet MS"/>
          <w:noProof/>
        </w:rPr>
        <w:t xml:space="preserve">de performanță </w:t>
      </w:r>
      <w:r w:rsidR="00D7177E" w:rsidRPr="0059092F">
        <w:rPr>
          <w:rFonts w:ascii="Trebuchet MS" w:hAnsi="Trebuchet MS"/>
          <w:noProof/>
        </w:rPr>
        <w:t xml:space="preserve">descris mai sus </w:t>
      </w:r>
      <w:r w:rsidR="00FB21CA" w:rsidRPr="0059092F">
        <w:rPr>
          <w:rFonts w:ascii="Trebuchet MS" w:hAnsi="Trebuchet MS"/>
          <w:noProof/>
        </w:rPr>
        <w:t xml:space="preserve">vor fi </w:t>
      </w:r>
      <w:r w:rsidRPr="0059092F">
        <w:rPr>
          <w:rFonts w:ascii="Trebuchet MS" w:hAnsi="Trebuchet MS"/>
          <w:noProof/>
        </w:rPr>
        <w:t>recuperate sumele aferente penalizării.</w:t>
      </w:r>
    </w:p>
    <w:p w:rsidR="00FB21CA" w:rsidRPr="0059092F" w:rsidRDefault="00DA2A1E" w:rsidP="00362F63">
      <w:pPr>
        <w:spacing w:after="160" w:line="259" w:lineRule="auto"/>
        <w:jc w:val="both"/>
        <w:rPr>
          <w:rFonts w:ascii="Trebuchet MS" w:hAnsi="Trebuchet MS"/>
          <w:noProof/>
        </w:rPr>
      </w:pPr>
      <w:r w:rsidRPr="0059092F">
        <w:rPr>
          <w:rFonts w:ascii="Trebuchet MS" w:hAnsi="Trebuchet MS"/>
          <w:noProof/>
        </w:rPr>
        <w:t xml:space="preserve">Sumele rezultate vor fi </w:t>
      </w:r>
      <w:r w:rsidR="00FB21CA" w:rsidRPr="0059092F">
        <w:rPr>
          <w:rFonts w:ascii="Trebuchet MS" w:hAnsi="Trebuchet MS"/>
          <w:noProof/>
        </w:rPr>
        <w:t xml:space="preserve">redistribuite către GAL-urile performante, </w:t>
      </w:r>
      <w:r w:rsidR="00787123" w:rsidRPr="0059092F">
        <w:rPr>
          <w:rFonts w:ascii="Trebuchet MS" w:hAnsi="Trebuchet MS"/>
          <w:noProof/>
        </w:rPr>
        <w:t>cu acordul acestora</w:t>
      </w:r>
      <w:r w:rsidR="00FB21CA" w:rsidRPr="0059092F">
        <w:rPr>
          <w:rFonts w:ascii="Trebuchet MS" w:hAnsi="Trebuchet MS"/>
          <w:noProof/>
        </w:rPr>
        <w:t xml:space="preserve">. </w:t>
      </w:r>
    </w:p>
    <w:p w:rsidR="00FB21CA" w:rsidRPr="00B455A3" w:rsidRDefault="00FB21CA">
      <w:pPr>
        <w:spacing w:after="160" w:line="259" w:lineRule="auto"/>
        <w:jc w:val="both"/>
        <w:rPr>
          <w:rFonts w:ascii="Trebuchet MS" w:hAnsi="Trebuchet MS"/>
          <w:b/>
          <w:noProof/>
        </w:rPr>
      </w:pPr>
      <w:r w:rsidRPr="00B455A3">
        <w:rPr>
          <w:rFonts w:ascii="Trebuchet MS" w:hAnsi="Trebuchet MS"/>
          <w:b/>
          <w:noProof/>
        </w:rPr>
        <w:t>Performanța GAL va fi stabilită și clasificată în funcție de următorul algoritm:</w:t>
      </w:r>
    </w:p>
    <w:p w:rsidR="00FB21CA" w:rsidRPr="00DF3626" w:rsidRDefault="00D7177E" w:rsidP="00917A1B">
      <w:pPr>
        <w:spacing w:after="120" w:line="259" w:lineRule="auto"/>
        <w:jc w:val="both"/>
        <w:rPr>
          <w:rFonts w:ascii="Trebuchet MS" w:hAnsi="Trebuchet MS"/>
          <w:noProof/>
          <w:color w:val="000000" w:themeColor="text1"/>
        </w:rPr>
      </w:pPr>
      <w:r w:rsidRPr="0059092F">
        <w:rPr>
          <w:rFonts w:ascii="Trebuchet MS" w:hAnsi="Trebuchet MS"/>
          <w:b/>
          <w:noProof/>
          <w:color w:val="000000" w:themeColor="text1"/>
        </w:rPr>
        <w:t>40</w:t>
      </w:r>
      <w:r w:rsidR="00FB21CA" w:rsidRPr="0059092F">
        <w:rPr>
          <w:rFonts w:ascii="Trebuchet MS" w:hAnsi="Trebuchet MS"/>
          <w:b/>
          <w:noProof/>
          <w:color w:val="000000" w:themeColor="text1"/>
        </w:rPr>
        <w:t xml:space="preserve"> x po</w:t>
      </w:r>
      <w:r w:rsidRPr="0059092F">
        <w:rPr>
          <w:rFonts w:ascii="Trebuchet MS" w:hAnsi="Trebuchet MS"/>
          <w:b/>
          <w:noProof/>
          <w:color w:val="000000" w:themeColor="text1"/>
        </w:rPr>
        <w:t>nderea valorii contractate</w:t>
      </w:r>
      <w:ins w:id="72" w:author="Alecsandra Rusu" w:date="2019-09-26T13:48:00Z">
        <w:r w:rsidR="009279AD">
          <w:rPr>
            <w:rFonts w:ascii="Trebuchet MS" w:hAnsi="Trebuchet MS"/>
            <w:b/>
            <w:noProof/>
            <w:color w:val="000000" w:themeColor="text1"/>
          </w:rPr>
          <w:t xml:space="preserve"> (se va lua în considerare valoarea contractelor de finanțare semnate</w:t>
        </w:r>
      </w:ins>
      <w:ins w:id="73" w:author="Alecsandra Rusu" w:date="2019-09-26T13:49:00Z">
        <w:r w:rsidR="009279AD">
          <w:rPr>
            <w:rFonts w:ascii="Trebuchet MS" w:hAnsi="Trebuchet MS"/>
            <w:b/>
            <w:noProof/>
            <w:color w:val="000000" w:themeColor="text1"/>
          </w:rPr>
          <w:t xml:space="preserve"> în cadrul sM 19.2</w:t>
        </w:r>
      </w:ins>
      <w:ins w:id="74" w:author="Alecsandra Rusu" w:date="2019-09-26T13:48:00Z">
        <w:r w:rsidR="009279AD">
          <w:rPr>
            <w:rFonts w:ascii="Trebuchet MS" w:hAnsi="Trebuchet MS"/>
            <w:b/>
            <w:noProof/>
            <w:color w:val="000000" w:themeColor="text1"/>
          </w:rPr>
          <w:t>)</w:t>
        </w:r>
      </w:ins>
      <w:r w:rsidRPr="0059092F">
        <w:rPr>
          <w:rFonts w:ascii="Trebuchet MS" w:hAnsi="Trebuchet MS"/>
          <w:b/>
          <w:noProof/>
          <w:color w:val="000000" w:themeColor="text1"/>
        </w:rPr>
        <w:t xml:space="preserve"> + 60</w:t>
      </w:r>
      <w:r w:rsidR="00FB21CA" w:rsidRPr="0059092F">
        <w:rPr>
          <w:rFonts w:ascii="Trebuchet MS" w:hAnsi="Trebuchet MS"/>
          <w:b/>
          <w:noProof/>
          <w:color w:val="000000" w:themeColor="text1"/>
        </w:rPr>
        <w:t xml:space="preserve"> x ponderea valorii plătite</w:t>
      </w:r>
      <w:ins w:id="75" w:author="Alecsandra Rusu" w:date="2019-09-26T13:49:00Z">
        <w:r w:rsidR="009279AD">
          <w:rPr>
            <w:rFonts w:ascii="Trebuchet MS" w:hAnsi="Trebuchet MS"/>
            <w:b/>
            <w:noProof/>
            <w:color w:val="000000" w:themeColor="text1"/>
          </w:rPr>
          <w:t xml:space="preserve"> (se va lua în considerare valoarea plăților efectuate în cadrul sM 19.2)</w:t>
        </w:r>
      </w:ins>
      <w:r w:rsidR="00DF3626">
        <w:rPr>
          <w:rFonts w:ascii="Trebuchet MS" w:hAnsi="Trebuchet MS"/>
          <w:noProof/>
          <w:color w:val="000000" w:themeColor="text1"/>
        </w:rPr>
        <w:t>.</w:t>
      </w:r>
    </w:p>
    <w:p w:rsidR="00DF3626" w:rsidRPr="003A1F02" w:rsidRDefault="00DF3626" w:rsidP="00DF3626">
      <w:pPr>
        <w:spacing w:after="0" w:line="259" w:lineRule="auto"/>
        <w:jc w:val="both"/>
        <w:rPr>
          <w:rFonts w:ascii="Trebuchet MS" w:hAnsi="Trebuchet MS"/>
          <w:noProof/>
          <w:sz w:val="16"/>
          <w:szCs w:val="16"/>
        </w:rPr>
      </w:pPr>
    </w:p>
    <w:p w:rsidR="00541F76" w:rsidRPr="0059092F" w:rsidRDefault="00FB21CA" w:rsidP="003A1F02">
      <w:pPr>
        <w:spacing w:after="120" w:line="259" w:lineRule="auto"/>
        <w:jc w:val="both"/>
        <w:rPr>
          <w:rFonts w:ascii="Trebuchet MS" w:hAnsi="Trebuchet MS"/>
          <w:noProof/>
        </w:rPr>
      </w:pPr>
      <w:r w:rsidRPr="0059092F">
        <w:rPr>
          <w:rFonts w:ascii="Trebuchet MS" w:hAnsi="Trebuchet MS"/>
          <w:noProof/>
        </w:rPr>
        <w:t xml:space="preserve">Cele mai performante GAL-uri vor beneficia de o suplimentare a </w:t>
      </w:r>
      <w:r w:rsidR="001C37FD" w:rsidRPr="0059092F">
        <w:rPr>
          <w:rFonts w:ascii="Trebuchet MS" w:hAnsi="Trebuchet MS"/>
          <w:noProof/>
        </w:rPr>
        <w:t>alocării totale</w:t>
      </w:r>
      <w:r w:rsidR="00430260" w:rsidRPr="0059092F">
        <w:rPr>
          <w:rFonts w:ascii="Trebuchet MS" w:hAnsi="Trebuchet MS"/>
          <w:noProof/>
        </w:rPr>
        <w:t xml:space="preserve"> pe</w:t>
      </w:r>
      <w:r w:rsidRPr="0059092F">
        <w:rPr>
          <w:rFonts w:ascii="Trebuchet MS" w:hAnsi="Trebuchet MS"/>
          <w:noProof/>
        </w:rPr>
        <w:t xml:space="preserve"> SDL, numărul acestora fiind același cu numărul celor de la care se retrag sume</w:t>
      </w:r>
      <w:r w:rsidR="00E50C11" w:rsidRPr="0059092F">
        <w:rPr>
          <w:rFonts w:ascii="Trebuchet MS" w:hAnsi="Trebuchet MS"/>
          <w:noProof/>
        </w:rPr>
        <w:t xml:space="preserve"> (</w:t>
      </w:r>
      <w:r w:rsidR="00821213" w:rsidRPr="0059092F">
        <w:rPr>
          <w:rFonts w:ascii="Trebuchet MS" w:hAnsi="Trebuchet MS"/>
          <w:noProof/>
        </w:rPr>
        <w:t xml:space="preserve">GAL-uri </w:t>
      </w:r>
      <w:r w:rsidR="00E50C11" w:rsidRPr="0059092F">
        <w:rPr>
          <w:rFonts w:ascii="Trebuchet MS" w:hAnsi="Trebuchet MS"/>
          <w:noProof/>
        </w:rPr>
        <w:t>penaliza</w:t>
      </w:r>
      <w:r w:rsidR="00821213" w:rsidRPr="0059092F">
        <w:rPr>
          <w:rFonts w:ascii="Trebuchet MS" w:hAnsi="Trebuchet MS"/>
          <w:noProof/>
        </w:rPr>
        <w:t>te</w:t>
      </w:r>
      <w:r w:rsidR="00E50C11" w:rsidRPr="0059092F">
        <w:rPr>
          <w:rFonts w:ascii="Trebuchet MS" w:hAnsi="Trebuchet MS"/>
          <w:noProof/>
        </w:rPr>
        <w:t>)</w:t>
      </w:r>
      <w:r w:rsidRPr="0059092F">
        <w:rPr>
          <w:rFonts w:ascii="Trebuchet MS" w:hAnsi="Trebuchet MS"/>
          <w:noProof/>
        </w:rPr>
        <w:t>.</w:t>
      </w:r>
      <w:r w:rsidR="000D4D4C" w:rsidRPr="0059092F">
        <w:rPr>
          <w:rFonts w:ascii="Trebuchet MS" w:hAnsi="Trebuchet MS"/>
          <w:noProof/>
        </w:rPr>
        <w:t xml:space="preserve"> Sumele vor fi acordate progresiv, crescând cu o rată de </w:t>
      </w:r>
      <w:r w:rsidR="004B7446" w:rsidRPr="0059092F">
        <w:rPr>
          <w:rFonts w:ascii="Trebuchet MS" w:hAnsi="Trebuchet MS"/>
          <w:noProof/>
        </w:rPr>
        <w:t>10</w:t>
      </w:r>
      <w:r w:rsidR="000D4D4C" w:rsidRPr="0059092F">
        <w:rPr>
          <w:rFonts w:ascii="Trebuchet MS" w:hAnsi="Trebuchet MS"/>
          <w:noProof/>
        </w:rPr>
        <w:t>%</w:t>
      </w:r>
      <w:r w:rsidR="004B7446" w:rsidRPr="0059092F">
        <w:rPr>
          <w:rFonts w:ascii="Trebuchet MS" w:hAnsi="Trebuchet MS"/>
          <w:noProof/>
        </w:rPr>
        <w:t xml:space="preserve"> din </w:t>
      </w:r>
      <w:r w:rsidR="00100301" w:rsidRPr="0059092F">
        <w:rPr>
          <w:rFonts w:ascii="Trebuchet MS" w:hAnsi="Trebuchet MS"/>
          <w:noProof/>
        </w:rPr>
        <w:t xml:space="preserve">valoarea </w:t>
      </w:r>
      <w:r w:rsidR="00E50C11" w:rsidRPr="0059092F">
        <w:rPr>
          <w:rFonts w:ascii="Trebuchet MS" w:hAnsi="Trebuchet MS"/>
          <w:noProof/>
        </w:rPr>
        <w:t>cea mai mică acordată</w:t>
      </w:r>
      <w:r w:rsidR="00100301" w:rsidRPr="0059092F">
        <w:rPr>
          <w:rFonts w:ascii="Trebuchet MS" w:hAnsi="Trebuchet MS"/>
          <w:noProof/>
        </w:rPr>
        <w:t>, după cum urmează:</w:t>
      </w:r>
    </w:p>
    <w:p w:rsidR="00100301" w:rsidRPr="0059092F" w:rsidRDefault="00100301" w:rsidP="003A1F02">
      <w:pPr>
        <w:spacing w:after="120" w:line="259" w:lineRule="auto"/>
        <w:jc w:val="both"/>
        <w:rPr>
          <w:rFonts w:ascii="Trebuchet MS" w:hAnsi="Trebuchet MS"/>
          <w:noProof/>
        </w:rPr>
      </w:pPr>
      <w:r w:rsidRPr="0059092F">
        <w:rPr>
          <w:rFonts w:ascii="Trebuchet MS" w:hAnsi="Trebuchet MS"/>
          <w:noProof/>
        </w:rPr>
        <w:t>S = Suma disponibilizată</w:t>
      </w:r>
    </w:p>
    <w:p w:rsidR="00100301" w:rsidRPr="0059092F" w:rsidRDefault="00100301" w:rsidP="003A1F02">
      <w:pPr>
        <w:spacing w:after="120" w:line="259" w:lineRule="auto"/>
        <w:jc w:val="both"/>
        <w:rPr>
          <w:rFonts w:ascii="Trebuchet MS" w:hAnsi="Trebuchet MS"/>
          <w:noProof/>
        </w:rPr>
      </w:pPr>
      <w:r w:rsidRPr="0059092F">
        <w:rPr>
          <w:rFonts w:ascii="Trebuchet MS" w:hAnsi="Trebuchet MS"/>
          <w:noProof/>
        </w:rPr>
        <w:t>a = valoarea</w:t>
      </w:r>
      <w:r w:rsidR="00E50C11" w:rsidRPr="0059092F">
        <w:rPr>
          <w:noProof/>
        </w:rPr>
        <w:t xml:space="preserve"> </w:t>
      </w:r>
      <w:r w:rsidR="00E50C11" w:rsidRPr="0059092F">
        <w:rPr>
          <w:rFonts w:ascii="Trebuchet MS" w:hAnsi="Trebuchet MS"/>
          <w:noProof/>
        </w:rPr>
        <w:t>cea mai mică acordată</w:t>
      </w:r>
      <w:r w:rsidRPr="0059092F">
        <w:rPr>
          <w:rFonts w:ascii="Trebuchet MS" w:hAnsi="Trebuchet MS"/>
          <w:noProof/>
        </w:rPr>
        <w:t xml:space="preserve"> </w:t>
      </w:r>
      <w:r w:rsidR="00E50C11" w:rsidRPr="0059092F">
        <w:rPr>
          <w:rFonts w:ascii="Trebuchet MS" w:hAnsi="Trebuchet MS"/>
          <w:noProof/>
        </w:rPr>
        <w:t>(</w:t>
      </w:r>
      <w:r w:rsidRPr="0059092F">
        <w:rPr>
          <w:rFonts w:ascii="Trebuchet MS" w:hAnsi="Trebuchet MS"/>
          <w:noProof/>
        </w:rPr>
        <w:t>primită de GAL-ul cel mai puțin performant</w:t>
      </w:r>
      <w:r w:rsidR="00E50C11" w:rsidRPr="0059092F">
        <w:rPr>
          <w:rFonts w:ascii="Trebuchet MS" w:hAnsi="Trebuchet MS"/>
          <w:noProof/>
        </w:rPr>
        <w:t>)</w:t>
      </w:r>
    </w:p>
    <w:p w:rsidR="00430260" w:rsidRPr="0059092F" w:rsidRDefault="00430260" w:rsidP="003A1F02">
      <w:pPr>
        <w:spacing w:after="120" w:line="259" w:lineRule="auto"/>
        <w:jc w:val="both"/>
        <w:rPr>
          <w:rFonts w:ascii="Trebuchet MS" w:hAnsi="Trebuchet MS"/>
          <w:noProof/>
        </w:rPr>
      </w:pPr>
      <w:r w:rsidRPr="0059092F">
        <w:rPr>
          <w:rFonts w:ascii="Trebuchet MS" w:hAnsi="Trebuchet MS"/>
          <w:noProof/>
        </w:rPr>
        <w:t>n = nr. de GAL-uri performante</w:t>
      </w:r>
      <w:r w:rsidR="00E50C11" w:rsidRPr="0059092F">
        <w:rPr>
          <w:rFonts w:ascii="Trebuchet MS" w:hAnsi="Trebuchet MS"/>
          <w:noProof/>
        </w:rPr>
        <w:t xml:space="preserve"> (egal cu nr. de GAL-uri penalizate)</w:t>
      </w:r>
    </w:p>
    <w:p w:rsidR="00100301" w:rsidRPr="0059092F" w:rsidRDefault="00100301" w:rsidP="003A1F02">
      <w:pPr>
        <w:spacing w:after="120" w:line="259" w:lineRule="auto"/>
        <w:jc w:val="both"/>
        <w:rPr>
          <w:rFonts w:ascii="Trebuchet MS" w:hAnsi="Trebuchet MS"/>
          <w:noProof/>
        </w:rPr>
      </w:pPr>
      <w:r w:rsidRPr="0059092F">
        <w:rPr>
          <w:rFonts w:ascii="Trebuchet MS" w:hAnsi="Trebuchet MS"/>
          <w:noProof/>
        </w:rPr>
        <w:t xml:space="preserve">r </w:t>
      </w:r>
      <w:r w:rsidR="00430260" w:rsidRPr="0059092F">
        <w:rPr>
          <w:rFonts w:ascii="Trebuchet MS" w:hAnsi="Trebuchet MS"/>
          <w:noProof/>
        </w:rPr>
        <w:t>=</w:t>
      </w:r>
      <w:r w:rsidRPr="0059092F">
        <w:rPr>
          <w:rFonts w:ascii="Trebuchet MS" w:hAnsi="Trebuchet MS"/>
          <w:noProof/>
        </w:rPr>
        <w:t xml:space="preserve"> rata progresivă = 10%*a</w:t>
      </w:r>
    </w:p>
    <w:p w:rsidR="00100301" w:rsidRPr="0059092F" w:rsidRDefault="007E5744" w:rsidP="003A1F02">
      <w:pPr>
        <w:spacing w:after="120" w:line="259" w:lineRule="auto"/>
        <w:jc w:val="both"/>
        <w:rPr>
          <w:rFonts w:ascii="Trebuchet MS" w:hAnsi="Trebuchet MS"/>
          <w:noProof/>
        </w:rPr>
      </w:pPr>
      <w:r w:rsidRPr="0059092F">
        <w:rPr>
          <w:rFonts w:ascii="Trebuchet MS" w:hAnsi="Trebuchet MS"/>
          <w:noProof/>
        </w:rPr>
        <w:t>S = n*a + [</w:t>
      </w:r>
      <w:r w:rsidR="00100301" w:rsidRPr="0059092F">
        <w:rPr>
          <w:rFonts w:ascii="Trebuchet MS" w:hAnsi="Trebuchet MS"/>
          <w:noProof/>
        </w:rPr>
        <w:t>1+2+3+…..+</w:t>
      </w:r>
      <w:r w:rsidRPr="0059092F">
        <w:rPr>
          <w:rFonts w:ascii="Trebuchet MS" w:hAnsi="Trebuchet MS"/>
          <w:noProof/>
        </w:rPr>
        <w:t>(</w:t>
      </w:r>
      <w:r w:rsidR="00100301" w:rsidRPr="0059092F">
        <w:rPr>
          <w:rFonts w:ascii="Trebuchet MS" w:hAnsi="Trebuchet MS"/>
          <w:noProof/>
        </w:rPr>
        <w:t>n</w:t>
      </w:r>
      <w:r w:rsidRPr="0059092F">
        <w:rPr>
          <w:rFonts w:ascii="Trebuchet MS" w:hAnsi="Trebuchet MS"/>
          <w:noProof/>
        </w:rPr>
        <w:t>-1)]</w:t>
      </w:r>
      <w:r w:rsidR="00100301" w:rsidRPr="0059092F">
        <w:rPr>
          <w:rFonts w:ascii="Trebuchet MS" w:hAnsi="Trebuchet MS"/>
          <w:noProof/>
        </w:rPr>
        <w:t>*0,1a</w:t>
      </w:r>
    </w:p>
    <w:p w:rsidR="00100301" w:rsidRPr="0059092F" w:rsidRDefault="00100301" w:rsidP="003A1F02">
      <w:pPr>
        <w:spacing w:after="120" w:line="259" w:lineRule="auto"/>
        <w:jc w:val="both"/>
        <w:rPr>
          <w:rFonts w:ascii="Trebuchet MS" w:hAnsi="Trebuchet MS"/>
          <w:noProof/>
        </w:rPr>
      </w:pPr>
      <w:r w:rsidRPr="0059092F">
        <w:rPr>
          <w:rFonts w:ascii="Trebuchet MS" w:hAnsi="Trebuchet MS"/>
          <w:noProof/>
        </w:rPr>
        <w:t>S = n*a + n(n</w:t>
      </w:r>
      <w:r w:rsidR="007E5744" w:rsidRPr="0059092F">
        <w:rPr>
          <w:rFonts w:ascii="Trebuchet MS" w:hAnsi="Trebuchet MS"/>
          <w:noProof/>
        </w:rPr>
        <w:t>-</w:t>
      </w:r>
      <w:r w:rsidRPr="0059092F">
        <w:rPr>
          <w:rFonts w:ascii="Trebuchet MS" w:hAnsi="Trebuchet MS"/>
          <w:noProof/>
        </w:rPr>
        <w:t>1)/2*0,1a</w:t>
      </w:r>
    </w:p>
    <w:p w:rsidR="006E425B" w:rsidRPr="0059092F" w:rsidRDefault="00591ABF" w:rsidP="00B20C3D">
      <w:pPr>
        <w:spacing w:after="160" w:line="259" w:lineRule="auto"/>
        <w:jc w:val="both"/>
        <w:rPr>
          <w:rFonts w:ascii="Trebuchet MS" w:hAnsi="Trebuchet MS"/>
          <w:noProof/>
        </w:rPr>
      </w:pPr>
      <w:r w:rsidRPr="0059092F">
        <w:rPr>
          <w:rFonts w:ascii="Trebuchet MS" w:hAnsi="Trebuchet MS"/>
          <w:noProof/>
        </w:rPr>
        <w:t>Din formula aplicată, se va determina valoarea primită de GAL-ul cel mai puțin performant (a), care va crește progresiv cu o rată de 10% pentru u</w:t>
      </w:r>
      <w:r w:rsidR="00B20C3D" w:rsidRPr="0059092F">
        <w:rPr>
          <w:rFonts w:ascii="Trebuchet MS" w:hAnsi="Trebuchet MS"/>
          <w:noProof/>
        </w:rPr>
        <w:t>rmătoarele GAL-uri ierarhizate.</w:t>
      </w:r>
    </w:p>
    <w:p w:rsidR="00FC2FC1" w:rsidRPr="00222A41" w:rsidRDefault="00FC2FC1" w:rsidP="00FC2FC1">
      <w:pPr>
        <w:spacing w:after="120" w:line="259" w:lineRule="auto"/>
        <w:jc w:val="both"/>
        <w:rPr>
          <w:rFonts w:ascii="Cambria" w:eastAsia="Times New Roman" w:hAnsi="Cambria" w:cs="Times New Roman"/>
          <w:b/>
          <w:i/>
          <w:color w:val="538135" w:themeColor="accent6" w:themeShade="BF"/>
          <w:sz w:val="21"/>
          <w:szCs w:val="21"/>
          <w:lang w:eastAsia="ro-RO"/>
        </w:rPr>
      </w:pPr>
      <w:r>
        <w:rPr>
          <w:rFonts w:ascii="Cambria" w:eastAsia="Times New Roman" w:hAnsi="Cambria" w:cs="Times New Roman"/>
          <w:b/>
          <w:i/>
          <w:color w:val="538135" w:themeColor="accent6" w:themeShade="BF"/>
          <w:sz w:val="21"/>
          <w:szCs w:val="21"/>
          <w:lang w:eastAsia="ro-RO"/>
        </w:rPr>
        <w:t xml:space="preserve">                                                                                         </w:t>
      </w:r>
      <w:r w:rsidRPr="00222A41">
        <w:rPr>
          <w:rFonts w:ascii="Cambria" w:eastAsia="Times New Roman" w:hAnsi="Cambria" w:cs="Times New Roman"/>
          <w:b/>
          <w:i/>
          <w:color w:val="538135" w:themeColor="accent6" w:themeShade="BF"/>
          <w:sz w:val="21"/>
          <w:szCs w:val="21"/>
          <w:lang w:eastAsia="ro-RO"/>
        </w:rPr>
        <w:t>EXEMPLU:</w:t>
      </w:r>
    </w:p>
    <w:p w:rsidR="00FC2FC1" w:rsidRPr="00222A41" w:rsidRDefault="00FC2FC1" w:rsidP="00FC2FC1">
      <w:pPr>
        <w:spacing w:after="120" w:line="259" w:lineRule="auto"/>
        <w:ind w:left="-144" w:firstLine="144"/>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 xml:space="preserve">Suma rezultată în urma evaluării GAL-urilor și implicit a penalizării acestora pentru nerealizarea plafoanelor aferente criteriilor de evaluare este de 1.700.000, care a fost disponibilizată de la 5 GAL-uri neperformante. Aceasta sumă va fi repartizată către primele 5 GAL-uri performante  - stabilite ca urmare a aplicării algoritmului: </w:t>
      </w:r>
      <w:r w:rsidRPr="00222A41">
        <w:rPr>
          <w:rFonts w:ascii="Trebuchet MS" w:hAnsi="Trebuchet MS"/>
          <w:b/>
          <w:i/>
          <w:color w:val="538135" w:themeColor="accent6" w:themeShade="BF"/>
          <w:sz w:val="21"/>
          <w:szCs w:val="21"/>
        </w:rPr>
        <w:t>40 x ponderea valorii contractate + 60 x ponderea valorii plătite.</w:t>
      </w:r>
      <w:r w:rsidRPr="00222A41">
        <w:rPr>
          <w:rFonts w:ascii="Trebuchet MS" w:hAnsi="Trebuchet MS"/>
          <w:i/>
          <w:color w:val="538135" w:themeColor="accent6" w:themeShade="BF"/>
          <w:sz w:val="21"/>
          <w:szCs w:val="21"/>
        </w:rPr>
        <w:t xml:space="preserve"> Acestea au fost clasificate în funcție de performanță astfel: </w:t>
      </w:r>
      <w:r w:rsidRPr="00222A41">
        <w:rPr>
          <w:rFonts w:ascii="Trebuchet MS" w:hAnsi="Trebuchet MS"/>
          <w:b/>
          <w:i/>
          <w:color w:val="538135" w:themeColor="accent6" w:themeShade="BF"/>
          <w:sz w:val="21"/>
          <w:szCs w:val="21"/>
        </w:rPr>
        <w:t>GAL 1, GAL 2, GAL 3, GAL 4 și GAL 5.</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S = 1.700.000</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n = 5 GAL-uri</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S = n*a + n(n-1)/2 * 0,1a</w:t>
      </w:r>
    </w:p>
    <w:p w:rsidR="00FC2FC1" w:rsidRPr="00222A41" w:rsidRDefault="00FC2FC1" w:rsidP="00FC2FC1">
      <w:pPr>
        <w:spacing w:after="0" w:line="360" w:lineRule="auto"/>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Aplicând formula, se obține valoarea ”a”, care reprezintă suma obținută de cel mai puțin performant GAL</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1.700.000 = 5a + 5 * 4/2 * 0,1a</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1.700.000 = 5a + 20/2 *  0,1a = 5a +10 * 0,1a = 5a + 1a</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lastRenderedPageBreak/>
        <w:t xml:space="preserve">1.700.000 = 6a     </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a = 1.700.000/6</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a = 283.333,33 (suma primită de cel mai puțin performant GAL – GAL 5)</w:t>
      </w:r>
    </w:p>
    <w:p w:rsidR="00FC2FC1" w:rsidRPr="00222A41" w:rsidRDefault="00FC2FC1" w:rsidP="00FC2FC1">
      <w:pPr>
        <w:spacing w:after="0" w:line="360" w:lineRule="auto"/>
        <w:ind w:left="360" w:hanging="360"/>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r (rata progresivă) = 0,1* 283.333,33 = 28.333,33</w:t>
      </w:r>
    </w:p>
    <w:p w:rsidR="00FC2FC1" w:rsidRPr="00222A41" w:rsidRDefault="00FC2FC1" w:rsidP="00FC2FC1">
      <w:pPr>
        <w:spacing w:after="0" w:line="360" w:lineRule="auto"/>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GAL 4 va primi valoarea lui ”a” (283.333,33), la care se adaugă rata progresivă (28.333,33):</w:t>
      </w:r>
    </w:p>
    <w:p w:rsidR="00FC2FC1" w:rsidRPr="00222A41" w:rsidRDefault="00FC2FC1" w:rsidP="00FC2FC1">
      <w:pPr>
        <w:spacing w:after="0" w:line="360" w:lineRule="auto"/>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 xml:space="preserve">GAL 4 = GAL 5 + r = 283.333,33 + </w:t>
      </w:r>
      <w:r w:rsidRPr="00222A41">
        <w:rPr>
          <w:rFonts w:ascii="Trebuchet MS" w:hAnsi="Trebuchet MS"/>
          <w:b/>
          <w:i/>
          <w:color w:val="538135" w:themeColor="accent6" w:themeShade="BF"/>
          <w:sz w:val="21"/>
          <w:szCs w:val="21"/>
        </w:rPr>
        <w:t>28.333,33</w:t>
      </w:r>
      <w:r w:rsidRPr="00222A41">
        <w:rPr>
          <w:rFonts w:ascii="Trebuchet MS" w:hAnsi="Trebuchet MS"/>
          <w:i/>
          <w:color w:val="538135" w:themeColor="accent6" w:themeShade="BF"/>
          <w:sz w:val="21"/>
          <w:szCs w:val="21"/>
        </w:rPr>
        <w:t xml:space="preserve"> = 311.666,67</w:t>
      </w:r>
    </w:p>
    <w:p w:rsidR="00FC2FC1" w:rsidRPr="00222A41" w:rsidRDefault="00FC2FC1" w:rsidP="00FC2FC1">
      <w:pPr>
        <w:spacing w:after="0" w:line="360" w:lineRule="auto"/>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 xml:space="preserve">GAL 3 = GAL 4 + r = 311.666,67 + </w:t>
      </w:r>
      <w:r w:rsidRPr="00222A41">
        <w:rPr>
          <w:rFonts w:ascii="Trebuchet MS" w:hAnsi="Trebuchet MS"/>
          <w:b/>
          <w:i/>
          <w:color w:val="538135" w:themeColor="accent6" w:themeShade="BF"/>
          <w:sz w:val="21"/>
          <w:szCs w:val="21"/>
        </w:rPr>
        <w:t>28.333,33</w:t>
      </w:r>
      <w:r w:rsidRPr="00222A41">
        <w:rPr>
          <w:rFonts w:ascii="Trebuchet MS" w:hAnsi="Trebuchet MS"/>
          <w:i/>
          <w:color w:val="538135" w:themeColor="accent6" w:themeShade="BF"/>
          <w:sz w:val="21"/>
          <w:szCs w:val="21"/>
        </w:rPr>
        <w:t xml:space="preserve"> = 340.000</w:t>
      </w:r>
    </w:p>
    <w:p w:rsidR="00FC2FC1" w:rsidRPr="00222A41" w:rsidRDefault="00FC2FC1" w:rsidP="00FC2FC1">
      <w:pPr>
        <w:spacing w:after="0" w:line="360" w:lineRule="auto"/>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 xml:space="preserve">GAL 2 = GAL 3 + r = 340.000 + </w:t>
      </w:r>
      <w:r w:rsidRPr="00222A41">
        <w:rPr>
          <w:rFonts w:ascii="Trebuchet MS" w:hAnsi="Trebuchet MS"/>
          <w:b/>
          <w:i/>
          <w:color w:val="538135" w:themeColor="accent6" w:themeShade="BF"/>
          <w:sz w:val="21"/>
          <w:szCs w:val="21"/>
        </w:rPr>
        <w:t>28.333,33</w:t>
      </w:r>
      <w:r w:rsidRPr="00222A41">
        <w:rPr>
          <w:rFonts w:ascii="Trebuchet MS" w:hAnsi="Trebuchet MS"/>
          <w:i/>
          <w:color w:val="538135" w:themeColor="accent6" w:themeShade="BF"/>
          <w:sz w:val="21"/>
          <w:szCs w:val="21"/>
        </w:rPr>
        <w:t xml:space="preserve"> = 368.333,33</w:t>
      </w:r>
    </w:p>
    <w:p w:rsidR="00FC2FC1" w:rsidRPr="00222A41" w:rsidRDefault="00FC2FC1" w:rsidP="00FC2FC1">
      <w:pPr>
        <w:spacing w:after="0" w:line="360" w:lineRule="auto"/>
        <w:jc w:val="both"/>
        <w:rPr>
          <w:rFonts w:ascii="Trebuchet MS" w:hAnsi="Trebuchet MS"/>
          <w:i/>
          <w:color w:val="538135" w:themeColor="accent6" w:themeShade="BF"/>
          <w:sz w:val="21"/>
          <w:szCs w:val="21"/>
        </w:rPr>
      </w:pPr>
      <w:r w:rsidRPr="00222A41">
        <w:rPr>
          <w:rFonts w:ascii="Trebuchet MS" w:hAnsi="Trebuchet MS"/>
          <w:i/>
          <w:color w:val="538135" w:themeColor="accent6" w:themeShade="BF"/>
          <w:sz w:val="21"/>
          <w:szCs w:val="21"/>
        </w:rPr>
        <w:t xml:space="preserve">GAL 1 = GAL 2 + r = 368.333,33 + </w:t>
      </w:r>
      <w:r w:rsidRPr="00222A41">
        <w:rPr>
          <w:rFonts w:ascii="Trebuchet MS" w:hAnsi="Trebuchet MS"/>
          <w:b/>
          <w:i/>
          <w:color w:val="538135" w:themeColor="accent6" w:themeShade="BF"/>
          <w:sz w:val="21"/>
          <w:szCs w:val="21"/>
        </w:rPr>
        <w:t>28.333,33</w:t>
      </w:r>
      <w:r w:rsidRPr="00222A41">
        <w:rPr>
          <w:rFonts w:ascii="Trebuchet MS" w:hAnsi="Trebuchet MS"/>
          <w:i/>
          <w:color w:val="538135" w:themeColor="accent6" w:themeShade="BF"/>
          <w:sz w:val="21"/>
          <w:szCs w:val="21"/>
        </w:rPr>
        <w:t xml:space="preserve"> = 396.666,67</w:t>
      </w:r>
    </w:p>
    <w:p w:rsidR="00FC2FC1" w:rsidRDefault="00FC2FC1" w:rsidP="00FC2FC1">
      <w:pPr>
        <w:spacing w:after="0" w:line="360" w:lineRule="auto"/>
        <w:jc w:val="both"/>
      </w:pPr>
      <w:r w:rsidRPr="00222A41">
        <w:rPr>
          <w:rFonts w:ascii="Trebuchet MS" w:hAnsi="Trebuchet MS"/>
          <w:i/>
          <w:color w:val="538135" w:themeColor="accent6" w:themeShade="BF"/>
          <w:sz w:val="21"/>
          <w:szCs w:val="21"/>
        </w:rPr>
        <w:t>Cel mai performant GAL va primi valoarea lui ”a”, la care se a</w:t>
      </w:r>
      <w:r>
        <w:rPr>
          <w:rFonts w:ascii="Trebuchet MS" w:hAnsi="Trebuchet MS"/>
          <w:i/>
          <w:color w:val="538135" w:themeColor="accent6" w:themeShade="BF"/>
          <w:sz w:val="21"/>
          <w:szCs w:val="21"/>
        </w:rPr>
        <w:t xml:space="preserve">daugă de 4 ori </w:t>
      </w:r>
      <w:r w:rsidRPr="00222A41">
        <w:rPr>
          <w:rFonts w:ascii="Trebuchet MS" w:hAnsi="Trebuchet MS"/>
          <w:i/>
          <w:color w:val="538135" w:themeColor="accent6" w:themeShade="BF"/>
          <w:sz w:val="21"/>
          <w:szCs w:val="21"/>
        </w:rPr>
        <w:t xml:space="preserve">(n-1) rata progresivă. </w:t>
      </w:r>
    </w:p>
    <w:p w:rsidR="00333240" w:rsidRPr="0059092F" w:rsidRDefault="005577FF" w:rsidP="00917A1B">
      <w:pPr>
        <w:pStyle w:val="Heading1"/>
        <w:spacing w:before="120"/>
        <w:jc w:val="both"/>
        <w:rPr>
          <w:noProof/>
        </w:rPr>
      </w:pPr>
      <w:bookmarkStart w:id="76" w:name="_Toc534726491"/>
      <w:r w:rsidRPr="0059092F">
        <w:rPr>
          <w:noProof/>
        </w:rPr>
        <w:t>Modificarea Strategiilor de Dezvoltare Locală</w:t>
      </w:r>
      <w:bookmarkEnd w:id="76"/>
    </w:p>
    <w:p w:rsidR="00645242" w:rsidRPr="0059092F" w:rsidRDefault="00C31ECF" w:rsidP="00B20C3D">
      <w:pPr>
        <w:spacing w:before="240"/>
        <w:jc w:val="both"/>
        <w:rPr>
          <w:rFonts w:ascii="Trebuchet MS" w:hAnsi="Trebuchet MS" w:cs="Calibri"/>
          <w:bCs/>
          <w:noProof/>
          <w:color w:val="000000"/>
        </w:rPr>
      </w:pPr>
      <w:r w:rsidRPr="0059092F">
        <w:rPr>
          <w:rFonts w:ascii="Trebuchet MS" w:hAnsi="Trebuchet MS" w:cs="Calibri"/>
          <w:bCs/>
          <w:noProof/>
          <w:color w:val="000000"/>
        </w:rPr>
        <w:t xml:space="preserve">Modificarea SDL poate fi realizată sub rezerva respectării condițiilor de eligibilitate, </w:t>
      </w:r>
      <w:r w:rsidRPr="0059092F">
        <w:rPr>
          <w:noProof/>
        </w:rPr>
        <w:t xml:space="preserve"> </w:t>
      </w:r>
      <w:r w:rsidRPr="0059092F">
        <w:rPr>
          <w:rFonts w:ascii="Trebuchet MS" w:hAnsi="Trebuchet MS" w:cs="Calibri"/>
          <w:bCs/>
          <w:noProof/>
          <w:color w:val="000000"/>
        </w:rPr>
        <w:t>menținerii criteriilor de selecție care au fost punctate la evaluarea strategiei și îndeplinirii obiectivelor specifice</w:t>
      </w:r>
      <w:r w:rsidR="002653EB" w:rsidRPr="0059092F">
        <w:rPr>
          <w:rFonts w:ascii="Trebuchet MS" w:hAnsi="Trebuchet MS" w:cs="Calibri"/>
          <w:bCs/>
          <w:noProof/>
          <w:color w:val="000000"/>
        </w:rPr>
        <w:t xml:space="preserve"> ale SDL</w:t>
      </w:r>
      <w:r w:rsidR="003A152F" w:rsidRPr="0059092F">
        <w:rPr>
          <w:rFonts w:ascii="Trebuchet MS" w:hAnsi="Trebuchet MS" w:cs="Calibri"/>
          <w:bCs/>
          <w:noProof/>
          <w:color w:val="000000"/>
        </w:rPr>
        <w:t xml:space="preserve">. </w:t>
      </w:r>
    </w:p>
    <w:p w:rsidR="00EE592E" w:rsidRPr="0059092F" w:rsidRDefault="00CF0D87" w:rsidP="00EE592E">
      <w:pPr>
        <w:jc w:val="both"/>
        <w:rPr>
          <w:rFonts w:ascii="Trebuchet MS" w:hAnsi="Trebuchet MS" w:cs="Calibri"/>
          <w:bCs/>
          <w:noProof/>
          <w:color w:val="000000"/>
        </w:rPr>
      </w:pPr>
      <w:r w:rsidRPr="0059092F">
        <w:rPr>
          <w:rFonts w:ascii="Trebuchet MS" w:hAnsi="Trebuchet MS" w:cs="Calibri"/>
          <w:bCs/>
          <w:noProof/>
          <w:color w:val="000000"/>
        </w:rPr>
        <w:t>O singură solicitare de m</w:t>
      </w:r>
      <w:r w:rsidR="00584365" w:rsidRPr="0059092F">
        <w:rPr>
          <w:rFonts w:ascii="Trebuchet MS" w:hAnsi="Trebuchet MS" w:cs="Calibri"/>
          <w:bCs/>
          <w:noProof/>
          <w:color w:val="000000"/>
        </w:rPr>
        <w:t>odificare</w:t>
      </w:r>
      <w:r w:rsidR="00E15612" w:rsidRPr="0059092F">
        <w:rPr>
          <w:rFonts w:ascii="Trebuchet MS" w:hAnsi="Trebuchet MS" w:cs="Calibri"/>
          <w:bCs/>
          <w:noProof/>
          <w:color w:val="000000"/>
        </w:rPr>
        <w:t xml:space="preserve"> </w:t>
      </w:r>
      <w:r w:rsidR="00584365" w:rsidRPr="0059092F">
        <w:rPr>
          <w:rFonts w:ascii="Trebuchet MS" w:hAnsi="Trebuchet MS" w:cs="Calibri"/>
          <w:bCs/>
          <w:noProof/>
          <w:color w:val="000000"/>
        </w:rPr>
        <w:t xml:space="preserve">a SDL poate include mai multe propuneri de modificări. Toate aceste propuneri trebuie să includă justificări distincte și coerente, realizate în conformitate cu </w:t>
      </w:r>
      <w:r w:rsidR="0026183D" w:rsidRPr="0059092F">
        <w:rPr>
          <w:rFonts w:ascii="Trebuchet MS" w:hAnsi="Trebuchet MS" w:cs="Calibri"/>
          <w:bCs/>
          <w:noProof/>
          <w:color w:val="000000"/>
        </w:rPr>
        <w:t>analiza SWOT, analiza diagnostic și nevoile identificate din teritoriu</w:t>
      </w:r>
      <w:r w:rsidR="00584365" w:rsidRPr="0059092F">
        <w:rPr>
          <w:rFonts w:ascii="Trebuchet MS" w:hAnsi="Trebuchet MS" w:cs="Calibri"/>
          <w:bCs/>
          <w:noProof/>
          <w:color w:val="000000"/>
        </w:rPr>
        <w:t>.</w:t>
      </w:r>
      <w:r w:rsidR="0026183D" w:rsidRPr="0059092F">
        <w:rPr>
          <w:rFonts w:ascii="Trebuchet MS" w:hAnsi="Trebuchet MS" w:cs="Calibri"/>
          <w:bCs/>
          <w:noProof/>
          <w:color w:val="000000"/>
        </w:rPr>
        <w:t xml:space="preserve"> În cazurile în care modificările solicitate nu sunt determinate de schimbările din teritoriu</w:t>
      </w:r>
      <w:r w:rsidR="00865B7F" w:rsidRPr="0059092F">
        <w:rPr>
          <w:rFonts w:ascii="Trebuchet MS" w:hAnsi="Trebuchet MS" w:cs="Calibri"/>
          <w:bCs/>
          <w:noProof/>
          <w:color w:val="000000"/>
        </w:rPr>
        <w:t xml:space="preserve"> sau nevoile noi identificate</w:t>
      </w:r>
      <w:r w:rsidR="0026183D" w:rsidRPr="0059092F">
        <w:rPr>
          <w:rFonts w:ascii="Trebuchet MS" w:hAnsi="Trebuchet MS" w:cs="Calibri"/>
          <w:bCs/>
          <w:noProof/>
          <w:color w:val="000000"/>
        </w:rPr>
        <w:t>, justificările pot fi de natură procedurală, omisiuni/eliminări, corelări cu alte prevederi sau detalieri pentru o mai bună implementare a măsurii.</w:t>
      </w:r>
      <w:r w:rsidR="00584365" w:rsidRPr="0059092F">
        <w:rPr>
          <w:rFonts w:ascii="Trebuchet MS" w:hAnsi="Trebuchet MS" w:cs="Calibri"/>
          <w:bCs/>
          <w:noProof/>
          <w:color w:val="000000"/>
        </w:rPr>
        <w:t xml:space="preserve">   </w:t>
      </w:r>
    </w:p>
    <w:p w:rsidR="00EE592E" w:rsidRPr="0059092F" w:rsidRDefault="00EE592E" w:rsidP="00EE592E">
      <w:pPr>
        <w:jc w:val="both"/>
        <w:rPr>
          <w:rFonts w:ascii="Trebuchet MS" w:hAnsi="Trebuchet MS" w:cs="Calibri"/>
          <w:b/>
          <w:bCs/>
          <w:noProof/>
          <w:color w:val="000000"/>
        </w:rPr>
      </w:pPr>
      <w:r w:rsidRPr="0059092F">
        <w:rPr>
          <w:rFonts w:ascii="Trebuchet MS" w:hAnsi="Trebuchet MS" w:cs="Calibri"/>
          <w:b/>
          <w:bCs/>
          <w:noProof/>
          <w:color w:val="000000"/>
        </w:rPr>
        <w:t>Mențiuni privind finanțarea proiectelor eligibile fără finanțare:</w:t>
      </w:r>
    </w:p>
    <w:p w:rsidR="00EE592E" w:rsidRPr="0059092F" w:rsidRDefault="00EE592E" w:rsidP="00EE592E">
      <w:pPr>
        <w:jc w:val="both"/>
        <w:rPr>
          <w:rFonts w:ascii="Trebuchet MS" w:hAnsi="Trebuchet MS" w:cs="Calibri"/>
          <w:bCs/>
          <w:noProof/>
          <w:color w:val="000000"/>
        </w:rPr>
      </w:pPr>
      <w:r w:rsidRPr="0059092F">
        <w:rPr>
          <w:rFonts w:ascii="Trebuchet MS" w:hAnsi="Trebuchet MS" w:cs="Calibri"/>
          <w:bCs/>
          <w:noProof/>
          <w:color w:val="000000"/>
        </w:rPr>
        <w:t>Dacă la nivelul GAL există intenția de a finanța proiectele eligibile fără finanțare, din ultima sesiune de depunere a proiectelor, cuprinse într-o listă de așteptare, întocmită pe baza ierarhizării acestora și cu aplicarea criteriilor de departajare, acestea vor putea fi finanțate, în limita constituirii fondurilor disponibile, inclusiv prin realocări financiare aprobate.</w:t>
      </w:r>
    </w:p>
    <w:p w:rsidR="00EE592E" w:rsidRPr="0059092F" w:rsidRDefault="00EE592E" w:rsidP="00EE592E">
      <w:pPr>
        <w:jc w:val="both"/>
        <w:rPr>
          <w:rFonts w:ascii="Trebuchet MS" w:hAnsi="Trebuchet MS" w:cs="Calibri"/>
          <w:bCs/>
          <w:noProof/>
          <w:color w:val="000000"/>
        </w:rPr>
      </w:pPr>
      <w:r w:rsidRPr="0059092F">
        <w:rPr>
          <w:rFonts w:ascii="Trebuchet MS" w:hAnsi="Trebuchet MS" w:cs="Calibri"/>
          <w:bCs/>
          <w:noProof/>
          <w:color w:val="000000"/>
        </w:rPr>
        <w:t xml:space="preserve">Atragem atenția că mențiunea de mai sus nu se aplică în cazul în care pentru respectiva măsură/componentă va mai fi lansată o nouă sesiune de depunere proiecte. În acest caz, proiectele cuprinse în lista de așteptare pot fi retrase și redepuse la următorul apel de selecție, în vederea evaluării și selecției.   </w:t>
      </w:r>
    </w:p>
    <w:p w:rsidR="0051252F" w:rsidRPr="0059092F" w:rsidRDefault="0051252F" w:rsidP="00A34C12">
      <w:pPr>
        <w:jc w:val="both"/>
        <w:rPr>
          <w:rFonts w:ascii="Trebuchet MS" w:hAnsi="Trebuchet MS" w:cs="Calibri"/>
          <w:bCs/>
          <w:noProof/>
          <w:color w:val="000000"/>
        </w:rPr>
      </w:pPr>
      <w:r w:rsidRPr="0059092F">
        <w:rPr>
          <w:rFonts w:ascii="Trebuchet MS" w:hAnsi="Trebuchet MS" w:cs="Calibri"/>
          <w:bCs/>
          <w:noProof/>
          <w:color w:val="000000"/>
        </w:rPr>
        <w:t>În funcție de tipul modificării, acestea pot fi încadrate în:</w:t>
      </w:r>
    </w:p>
    <w:p w:rsidR="00A34C12" w:rsidRPr="0059092F" w:rsidRDefault="0051252F" w:rsidP="00A34C12">
      <w:pPr>
        <w:widowControl w:val="0"/>
        <w:numPr>
          <w:ilvl w:val="0"/>
          <w:numId w:val="9"/>
        </w:numPr>
        <w:autoSpaceDE w:val="0"/>
        <w:autoSpaceDN w:val="0"/>
        <w:adjustRightInd w:val="0"/>
        <w:spacing w:after="0" w:line="240" w:lineRule="auto"/>
        <w:contextualSpacing/>
        <w:jc w:val="both"/>
        <w:rPr>
          <w:rFonts w:ascii="Trebuchet MS" w:hAnsi="Trebuchet MS" w:cs="Calibri"/>
          <w:b/>
          <w:bCs/>
          <w:noProof/>
          <w:color w:val="000000"/>
        </w:rPr>
      </w:pPr>
      <w:r w:rsidRPr="0059092F">
        <w:rPr>
          <w:rFonts w:ascii="Trebuchet MS" w:hAnsi="Trebuchet MS" w:cs="Calibri"/>
          <w:b/>
          <w:bCs/>
          <w:noProof/>
          <w:color w:val="000000"/>
        </w:rPr>
        <w:t>Modific</w:t>
      </w:r>
      <w:r w:rsidR="00BD628B" w:rsidRPr="0059092F">
        <w:rPr>
          <w:rFonts w:ascii="Trebuchet MS" w:hAnsi="Trebuchet MS" w:cs="Calibri"/>
          <w:b/>
          <w:bCs/>
          <w:noProof/>
          <w:color w:val="000000"/>
        </w:rPr>
        <w:t>ări</w:t>
      </w:r>
      <w:r w:rsidR="00A34C12" w:rsidRPr="0059092F">
        <w:rPr>
          <w:rFonts w:ascii="Trebuchet MS" w:hAnsi="Trebuchet MS" w:cs="Calibri"/>
          <w:b/>
          <w:bCs/>
          <w:noProof/>
          <w:color w:val="000000"/>
        </w:rPr>
        <w:t xml:space="preserve"> simpl</w:t>
      </w:r>
      <w:r w:rsidR="00BD628B" w:rsidRPr="0059092F">
        <w:rPr>
          <w:rFonts w:ascii="Trebuchet MS" w:hAnsi="Trebuchet MS" w:cs="Calibri"/>
          <w:b/>
          <w:bCs/>
          <w:noProof/>
          <w:color w:val="000000"/>
        </w:rPr>
        <w:t>e</w:t>
      </w:r>
      <w:r w:rsidR="00A34C12" w:rsidRPr="0059092F">
        <w:rPr>
          <w:rFonts w:ascii="Trebuchet MS" w:hAnsi="Trebuchet MS" w:cs="Calibri"/>
          <w:b/>
          <w:bCs/>
          <w:noProof/>
          <w:color w:val="000000"/>
        </w:rPr>
        <w:t>:</w:t>
      </w:r>
    </w:p>
    <w:p w:rsidR="00A34C12" w:rsidRPr="0059092F" w:rsidRDefault="00A34C12" w:rsidP="00ED3907">
      <w:pPr>
        <w:widowControl w:val="0"/>
        <w:numPr>
          <w:ilvl w:val="1"/>
          <w:numId w:val="9"/>
        </w:numPr>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Corecții tehnice</w:t>
      </w:r>
      <w:r w:rsidR="00ED3907" w:rsidRPr="0059092F">
        <w:rPr>
          <w:noProof/>
        </w:rPr>
        <w:t xml:space="preserve"> </w:t>
      </w:r>
      <w:r w:rsidR="00ED3907" w:rsidRPr="0059092F">
        <w:rPr>
          <w:rFonts w:ascii="Trebuchet MS" w:hAnsi="Trebuchet MS" w:cs="Calibri"/>
          <w:bCs/>
          <w:noProof/>
          <w:color w:val="000000"/>
        </w:rPr>
        <w:t>care constau în</w:t>
      </w:r>
      <w:r w:rsidR="00ED3907" w:rsidRPr="0059092F">
        <w:rPr>
          <w:noProof/>
        </w:rPr>
        <w:t xml:space="preserve"> </w:t>
      </w:r>
      <w:r w:rsidR="00ED3907" w:rsidRPr="0059092F">
        <w:rPr>
          <w:rFonts w:ascii="Trebuchet MS" w:hAnsi="Trebuchet MS" w:cs="Calibri"/>
          <w:bCs/>
          <w:noProof/>
          <w:color w:val="000000"/>
        </w:rPr>
        <w:t>corectarea unor erori materiale sau de redactare care nu afectează implementarea SDL și a măsurilor</w:t>
      </w:r>
      <w:r w:rsidR="005D0915" w:rsidRPr="0059092F">
        <w:rPr>
          <w:rFonts w:ascii="Trebuchet MS" w:hAnsi="Trebuchet MS" w:cs="Calibri"/>
          <w:bCs/>
          <w:noProof/>
          <w:color w:val="000000"/>
        </w:rPr>
        <w:t>;</w:t>
      </w:r>
    </w:p>
    <w:p w:rsidR="00A34C12" w:rsidRPr="0059092F" w:rsidRDefault="00A34C12" w:rsidP="00057395">
      <w:pPr>
        <w:widowControl w:val="0"/>
        <w:autoSpaceDE w:val="0"/>
        <w:autoSpaceDN w:val="0"/>
        <w:adjustRightInd w:val="0"/>
        <w:spacing w:after="0" w:line="240" w:lineRule="auto"/>
        <w:ind w:left="426"/>
        <w:contextualSpacing/>
        <w:jc w:val="both"/>
        <w:rPr>
          <w:rFonts w:ascii="Trebuchet MS" w:hAnsi="Trebuchet MS" w:cs="Calibri"/>
          <w:bCs/>
          <w:noProof/>
          <w:color w:val="000000"/>
        </w:rPr>
      </w:pPr>
    </w:p>
    <w:p w:rsidR="00A34C12" w:rsidRPr="0059092F" w:rsidRDefault="00A34C12" w:rsidP="00A34C12">
      <w:pPr>
        <w:widowControl w:val="0"/>
        <w:numPr>
          <w:ilvl w:val="1"/>
          <w:numId w:val="9"/>
        </w:numPr>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Realocări financiare între măsuri care contribuie la aceeași prioritate</w:t>
      </w:r>
      <w:r w:rsidR="00DE1391" w:rsidRPr="0059092F">
        <w:rPr>
          <w:rFonts w:ascii="Trebuchet MS" w:hAnsi="Trebuchet MS" w:cs="Calibri"/>
          <w:bCs/>
          <w:noProof/>
          <w:color w:val="000000"/>
        </w:rPr>
        <w:t>, cu condiția ca cel puțin un proiect să po</w:t>
      </w:r>
      <w:r w:rsidR="00AC74BC" w:rsidRPr="0059092F">
        <w:rPr>
          <w:rFonts w:ascii="Trebuchet MS" w:hAnsi="Trebuchet MS" w:cs="Calibri"/>
          <w:bCs/>
          <w:noProof/>
          <w:color w:val="000000"/>
        </w:rPr>
        <w:t xml:space="preserve">ată fi finanțat prin </w:t>
      </w:r>
      <w:r w:rsidR="009D74E1" w:rsidRPr="0059092F">
        <w:rPr>
          <w:rFonts w:ascii="Trebuchet MS" w:hAnsi="Trebuchet MS" w:cs="Calibri"/>
          <w:bCs/>
          <w:noProof/>
          <w:color w:val="000000"/>
        </w:rPr>
        <w:t>măsura de unde provin sumele realocate</w:t>
      </w:r>
      <w:r w:rsidRPr="0059092F">
        <w:rPr>
          <w:rFonts w:ascii="Trebuchet MS" w:hAnsi="Trebuchet MS" w:cs="Calibri"/>
          <w:bCs/>
          <w:noProof/>
          <w:color w:val="000000"/>
        </w:rPr>
        <w:t>;</w:t>
      </w:r>
      <w:r w:rsidR="0051252F" w:rsidRPr="0059092F">
        <w:rPr>
          <w:rFonts w:ascii="Trebuchet MS" w:hAnsi="Trebuchet MS" w:cs="Calibri"/>
          <w:bCs/>
          <w:noProof/>
          <w:color w:val="000000"/>
        </w:rPr>
        <w:t xml:space="preserve"> </w:t>
      </w:r>
    </w:p>
    <w:p w:rsidR="00EE592E" w:rsidRPr="0059092F" w:rsidRDefault="00EE592E" w:rsidP="00057395">
      <w:pPr>
        <w:widowControl w:val="0"/>
        <w:autoSpaceDE w:val="0"/>
        <w:autoSpaceDN w:val="0"/>
        <w:adjustRightInd w:val="0"/>
        <w:spacing w:after="0" w:line="240" w:lineRule="auto"/>
        <w:ind w:left="786"/>
        <w:contextualSpacing/>
        <w:jc w:val="both"/>
        <w:rPr>
          <w:rFonts w:ascii="Trebuchet MS" w:hAnsi="Trebuchet MS" w:cs="Calibri"/>
          <w:bCs/>
          <w:noProof/>
          <w:color w:val="000000"/>
        </w:rPr>
      </w:pPr>
    </w:p>
    <w:p w:rsidR="00A34C12" w:rsidRPr="0059092F" w:rsidRDefault="00A34C12" w:rsidP="00A34C12">
      <w:pPr>
        <w:widowControl w:val="0"/>
        <w:numPr>
          <w:ilvl w:val="1"/>
          <w:numId w:val="9"/>
        </w:numPr>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 xml:space="preserve">Realocări financiare între </w:t>
      </w:r>
      <w:r w:rsidR="0051252F" w:rsidRPr="0059092F">
        <w:rPr>
          <w:rFonts w:ascii="Trebuchet MS" w:hAnsi="Trebuchet MS" w:cs="Calibri"/>
          <w:bCs/>
          <w:noProof/>
          <w:color w:val="000000"/>
        </w:rPr>
        <w:t xml:space="preserve">măsuri din </w:t>
      </w:r>
      <w:r w:rsidRPr="0059092F">
        <w:rPr>
          <w:rFonts w:ascii="Trebuchet MS" w:hAnsi="Trebuchet MS" w:cs="Calibri"/>
          <w:bCs/>
          <w:noProof/>
          <w:color w:val="000000"/>
        </w:rPr>
        <w:t>priorități</w:t>
      </w:r>
      <w:r w:rsidR="0051252F" w:rsidRPr="0059092F">
        <w:rPr>
          <w:rFonts w:ascii="Trebuchet MS" w:hAnsi="Trebuchet MS" w:cs="Calibri"/>
          <w:bCs/>
          <w:noProof/>
          <w:color w:val="000000"/>
        </w:rPr>
        <w:t xml:space="preserve"> diferite</w:t>
      </w:r>
      <w:r w:rsidRPr="0059092F">
        <w:rPr>
          <w:rFonts w:ascii="Trebuchet MS" w:hAnsi="Trebuchet MS" w:cs="Calibri"/>
          <w:bCs/>
          <w:noProof/>
          <w:color w:val="000000"/>
        </w:rPr>
        <w:t xml:space="preserve"> până la o limită de </w:t>
      </w:r>
      <w:r w:rsidR="0051252F" w:rsidRPr="0059092F">
        <w:rPr>
          <w:rFonts w:ascii="Trebuchet MS" w:hAnsi="Trebuchet MS" w:cs="Calibri"/>
          <w:bCs/>
          <w:noProof/>
          <w:color w:val="000000"/>
        </w:rPr>
        <w:t>5</w:t>
      </w:r>
      <w:r w:rsidRPr="0059092F">
        <w:rPr>
          <w:rFonts w:ascii="Trebuchet MS" w:hAnsi="Trebuchet MS" w:cs="Calibri"/>
          <w:bCs/>
          <w:noProof/>
          <w:color w:val="000000"/>
        </w:rPr>
        <w:t xml:space="preserve">% din suma totală alocată </w:t>
      </w:r>
      <w:r w:rsidR="00662D6E" w:rsidRPr="0059092F">
        <w:rPr>
          <w:rFonts w:ascii="Trebuchet MS" w:hAnsi="Trebuchet MS" w:cs="Calibri"/>
          <w:bCs/>
          <w:noProof/>
          <w:color w:val="000000"/>
        </w:rPr>
        <w:t>pentru finanțarea măsurilor din SDL (s</w:t>
      </w:r>
      <w:r w:rsidR="00DA2A1E" w:rsidRPr="0059092F">
        <w:rPr>
          <w:rFonts w:ascii="Trebuchet MS" w:hAnsi="Trebuchet MS" w:cs="Calibri"/>
          <w:bCs/>
          <w:noProof/>
          <w:color w:val="000000"/>
        </w:rPr>
        <w:t>m</w:t>
      </w:r>
      <w:r w:rsidR="00AC74BC" w:rsidRPr="0059092F">
        <w:rPr>
          <w:rFonts w:ascii="Trebuchet MS" w:hAnsi="Trebuchet MS" w:cs="Calibri"/>
          <w:bCs/>
          <w:noProof/>
          <w:color w:val="000000"/>
        </w:rPr>
        <w:t xml:space="preserve"> </w:t>
      </w:r>
      <w:r w:rsidR="00662D6E" w:rsidRPr="0059092F">
        <w:rPr>
          <w:rFonts w:ascii="Trebuchet MS" w:hAnsi="Trebuchet MS" w:cs="Calibri"/>
          <w:bCs/>
          <w:noProof/>
          <w:color w:val="000000"/>
        </w:rPr>
        <w:t>19.2)</w:t>
      </w:r>
      <w:r w:rsidRPr="0059092F">
        <w:rPr>
          <w:rFonts w:ascii="Trebuchet MS" w:hAnsi="Trebuchet MS" w:cs="Calibri"/>
          <w:bCs/>
          <w:noProof/>
          <w:color w:val="000000"/>
        </w:rPr>
        <w:t>;</w:t>
      </w:r>
    </w:p>
    <w:p w:rsidR="006E09F0" w:rsidRPr="0059092F" w:rsidRDefault="006E09F0" w:rsidP="008354DD">
      <w:pPr>
        <w:widowControl w:val="0"/>
        <w:autoSpaceDE w:val="0"/>
        <w:autoSpaceDN w:val="0"/>
        <w:adjustRightInd w:val="0"/>
        <w:spacing w:after="0" w:line="240" w:lineRule="auto"/>
        <w:ind w:left="810"/>
        <w:contextualSpacing/>
        <w:jc w:val="both"/>
        <w:rPr>
          <w:rFonts w:ascii="Trebuchet MS" w:hAnsi="Trebuchet MS" w:cs="Calibri"/>
          <w:bCs/>
          <w:noProof/>
          <w:color w:val="000000"/>
        </w:rPr>
      </w:pPr>
      <w:r w:rsidRPr="0059092F">
        <w:rPr>
          <w:rFonts w:ascii="Trebuchet MS" w:hAnsi="Trebuchet MS" w:cs="Calibri"/>
          <w:b/>
          <w:bCs/>
          <w:noProof/>
          <w:color w:val="000000"/>
        </w:rPr>
        <w:t>Atenție!</w:t>
      </w:r>
      <w:r w:rsidRPr="0059092F">
        <w:rPr>
          <w:rFonts w:ascii="Trebuchet MS" w:hAnsi="Trebuchet MS" w:cs="Calibri"/>
          <w:bCs/>
          <w:noProof/>
          <w:color w:val="000000"/>
        </w:rPr>
        <w:t xml:space="preserve"> Introducerea unei noi măsuri ca urmare a sumei obținute în limita de 5% din total SDL va fi încadrată ca modificare complexă</w:t>
      </w:r>
      <w:r w:rsidR="008354DD" w:rsidRPr="0059092F">
        <w:rPr>
          <w:rFonts w:ascii="Trebuchet MS" w:hAnsi="Trebuchet MS" w:cs="Calibri"/>
          <w:bCs/>
          <w:noProof/>
          <w:color w:val="000000"/>
        </w:rPr>
        <w:t>.</w:t>
      </w:r>
    </w:p>
    <w:p w:rsidR="008354DD" w:rsidRPr="0059092F" w:rsidRDefault="008354DD" w:rsidP="00057395">
      <w:pPr>
        <w:widowControl w:val="0"/>
        <w:autoSpaceDE w:val="0"/>
        <w:autoSpaceDN w:val="0"/>
        <w:adjustRightInd w:val="0"/>
        <w:spacing w:after="0" w:line="240" w:lineRule="auto"/>
        <w:ind w:left="708"/>
        <w:contextualSpacing/>
        <w:jc w:val="both"/>
        <w:rPr>
          <w:rFonts w:ascii="Trebuchet MS" w:hAnsi="Trebuchet MS" w:cs="Calibri"/>
          <w:bCs/>
          <w:noProof/>
          <w:color w:val="000000"/>
        </w:rPr>
      </w:pPr>
    </w:p>
    <w:p w:rsidR="00A34C12" w:rsidRPr="0059092F" w:rsidRDefault="00A34C12" w:rsidP="00A34C12">
      <w:pPr>
        <w:widowControl w:val="0"/>
        <w:numPr>
          <w:ilvl w:val="1"/>
          <w:numId w:val="9"/>
        </w:numPr>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Modificarea prevederilor următoarelor capitole: (CAPITOLUL IX: Organizarea viitorului GAL - Descrierea mecanismelor de gestionare, monitorizare, evaluare și control a strategiei</w:t>
      </w:r>
      <w:r w:rsidR="00737304" w:rsidRPr="0059092F">
        <w:rPr>
          <w:rFonts w:ascii="Trebuchet MS" w:hAnsi="Trebuchet MS" w:cs="Calibri"/>
          <w:bCs/>
          <w:noProof/>
          <w:color w:val="000000"/>
        </w:rPr>
        <w:t xml:space="preserve"> (inclusiv Schimbări care vizează organigrama și personalul angajat, cu obligativitatea menținerii funcțiilor obligatorii - monitorizare și evaluare, precum și cele pentru care au primit punctaj la criteriile de selecție)</w:t>
      </w:r>
      <w:r w:rsidRPr="0059092F">
        <w:rPr>
          <w:rFonts w:ascii="Trebuchet MS" w:hAnsi="Trebuchet MS" w:cs="Calibri"/>
          <w:bCs/>
          <w:noProof/>
          <w:color w:val="000000"/>
        </w:rPr>
        <w:t>, CAPITOLUL XI: Procedura de evaluare și selecție a proiectelor depuse în cadrul SDL, CAPITOLUL XII: Descrierea mecanismelor de evitare a posibilelor conflicte de interese conform legislației naționale)</w:t>
      </w:r>
      <w:r w:rsidR="005D0915" w:rsidRPr="0059092F">
        <w:rPr>
          <w:rFonts w:ascii="Trebuchet MS" w:hAnsi="Trebuchet MS" w:cs="Calibri"/>
          <w:bCs/>
          <w:noProof/>
          <w:color w:val="000000"/>
        </w:rPr>
        <w:t>.</w:t>
      </w:r>
    </w:p>
    <w:p w:rsidR="008354DD" w:rsidRPr="00780F60" w:rsidRDefault="008354DD" w:rsidP="00780F60">
      <w:pPr>
        <w:widowControl w:val="0"/>
        <w:autoSpaceDE w:val="0"/>
        <w:autoSpaceDN w:val="0"/>
        <w:adjustRightInd w:val="0"/>
        <w:spacing w:after="0" w:line="240" w:lineRule="auto"/>
        <w:ind w:left="792"/>
        <w:contextualSpacing/>
        <w:jc w:val="both"/>
        <w:rPr>
          <w:rFonts w:ascii="Trebuchet MS" w:hAnsi="Trebuchet MS" w:cs="Calibri"/>
          <w:bCs/>
          <w:noProof/>
          <w:color w:val="000000"/>
          <w:sz w:val="10"/>
          <w:szCs w:val="10"/>
        </w:rPr>
      </w:pPr>
    </w:p>
    <w:p w:rsidR="00A34C12" w:rsidRPr="0059092F" w:rsidRDefault="00A34C12" w:rsidP="00A34C12">
      <w:pPr>
        <w:widowControl w:val="0"/>
        <w:autoSpaceDE w:val="0"/>
        <w:autoSpaceDN w:val="0"/>
        <w:adjustRightInd w:val="0"/>
        <w:spacing w:after="0" w:line="240" w:lineRule="auto"/>
        <w:ind w:left="720"/>
        <w:contextualSpacing/>
        <w:jc w:val="both"/>
        <w:rPr>
          <w:rFonts w:ascii="Trebuchet MS" w:hAnsi="Trebuchet MS" w:cs="Calibri"/>
          <w:bCs/>
          <w:noProof/>
          <w:color w:val="000000"/>
        </w:rPr>
      </w:pPr>
    </w:p>
    <w:p w:rsidR="00A34C12" w:rsidRPr="0059092F" w:rsidRDefault="00BD628B" w:rsidP="006143FB">
      <w:pPr>
        <w:widowControl w:val="0"/>
        <w:numPr>
          <w:ilvl w:val="0"/>
          <w:numId w:val="9"/>
        </w:numPr>
        <w:autoSpaceDE w:val="0"/>
        <w:autoSpaceDN w:val="0"/>
        <w:adjustRightInd w:val="0"/>
        <w:spacing w:after="0" w:line="240" w:lineRule="auto"/>
        <w:contextualSpacing/>
        <w:jc w:val="both"/>
        <w:rPr>
          <w:rFonts w:ascii="Trebuchet MS" w:hAnsi="Trebuchet MS" w:cs="Calibri"/>
          <w:b/>
          <w:bCs/>
          <w:noProof/>
          <w:color w:val="000000"/>
        </w:rPr>
      </w:pPr>
      <w:r w:rsidRPr="0059092F">
        <w:rPr>
          <w:rFonts w:ascii="Trebuchet MS" w:hAnsi="Trebuchet MS" w:cs="Calibri"/>
          <w:b/>
          <w:bCs/>
          <w:noProof/>
          <w:color w:val="000000"/>
        </w:rPr>
        <w:t>Modificări</w:t>
      </w:r>
      <w:r w:rsidR="00A34C12" w:rsidRPr="0059092F">
        <w:rPr>
          <w:rFonts w:ascii="Trebuchet MS" w:hAnsi="Trebuchet MS" w:cs="Calibri"/>
          <w:b/>
          <w:bCs/>
          <w:noProof/>
          <w:color w:val="000000"/>
        </w:rPr>
        <w:t xml:space="preserve"> complex</w:t>
      </w:r>
      <w:r w:rsidRPr="0059092F">
        <w:rPr>
          <w:rFonts w:ascii="Trebuchet MS" w:hAnsi="Trebuchet MS" w:cs="Calibri"/>
          <w:b/>
          <w:bCs/>
          <w:noProof/>
          <w:color w:val="000000"/>
        </w:rPr>
        <w:t>e</w:t>
      </w:r>
      <w:r w:rsidR="00A34C12" w:rsidRPr="0059092F">
        <w:rPr>
          <w:rFonts w:ascii="Trebuchet MS" w:hAnsi="Trebuchet MS" w:cs="Calibri"/>
          <w:b/>
          <w:bCs/>
          <w:noProof/>
          <w:color w:val="000000"/>
        </w:rPr>
        <w:t>:</w:t>
      </w:r>
    </w:p>
    <w:p w:rsidR="006C7846" w:rsidRPr="0059092F" w:rsidRDefault="006C7846" w:rsidP="00DA44B1">
      <w:pPr>
        <w:widowControl w:val="0"/>
        <w:autoSpaceDE w:val="0"/>
        <w:autoSpaceDN w:val="0"/>
        <w:adjustRightInd w:val="0"/>
        <w:spacing w:after="0" w:line="240" w:lineRule="auto"/>
        <w:ind w:left="360"/>
        <w:contextualSpacing/>
        <w:jc w:val="both"/>
        <w:rPr>
          <w:rFonts w:ascii="Trebuchet MS" w:hAnsi="Trebuchet MS" w:cs="Calibri"/>
          <w:bCs/>
          <w:noProof/>
          <w:color w:val="000000"/>
        </w:rPr>
      </w:pPr>
    </w:p>
    <w:p w:rsidR="00A34C12" w:rsidRPr="0059092F" w:rsidRDefault="00A34C12" w:rsidP="006143FB">
      <w:pPr>
        <w:widowControl w:val="0"/>
        <w:numPr>
          <w:ilvl w:val="1"/>
          <w:numId w:val="9"/>
        </w:numPr>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cs="Calibri"/>
          <w:bCs/>
          <w:noProof/>
          <w:color w:val="000000"/>
        </w:rPr>
        <w:t>Introducerea sau eliminarea unor măsuri sau tipuri de operațiuni din SDL;</w:t>
      </w:r>
    </w:p>
    <w:p w:rsidR="00A34C12" w:rsidRPr="0059092F" w:rsidRDefault="00A34C12" w:rsidP="006143FB">
      <w:pPr>
        <w:widowControl w:val="0"/>
        <w:autoSpaceDE w:val="0"/>
        <w:autoSpaceDN w:val="0"/>
        <w:adjustRightInd w:val="0"/>
        <w:spacing w:after="120" w:line="240" w:lineRule="auto"/>
        <w:contextualSpacing/>
        <w:jc w:val="both"/>
        <w:rPr>
          <w:rFonts w:ascii="Trebuchet MS" w:hAnsi="Trebuchet MS" w:cs="Calibri"/>
          <w:bCs/>
          <w:noProof/>
          <w:color w:val="000000"/>
        </w:rPr>
      </w:pPr>
      <w:r w:rsidRPr="0059092F">
        <w:rPr>
          <w:rFonts w:ascii="Trebuchet MS" w:hAnsi="Trebuchet MS"/>
          <w:b/>
          <w:noProof/>
          <w:color w:val="2F5496" w:themeColor="accent5" w:themeShade="BF"/>
        </w:rPr>
        <w:t>Atenție!</w:t>
      </w:r>
      <w:r w:rsidRPr="0059092F">
        <w:rPr>
          <w:rFonts w:ascii="Trebuchet MS" w:hAnsi="Trebuchet MS" w:cs="Calibri"/>
          <w:b/>
          <w:bCs/>
          <w:noProof/>
          <w:color w:val="000000"/>
        </w:rPr>
        <w:t xml:space="preserve"> </w:t>
      </w:r>
      <w:r w:rsidRPr="0059092F">
        <w:rPr>
          <w:rFonts w:ascii="Trebuchet MS" w:hAnsi="Trebuchet MS" w:cs="Calibri"/>
          <w:bCs/>
          <w:noProof/>
          <w:color w:val="000000"/>
        </w:rPr>
        <w:t>În cazul în care există doar o măsur</w:t>
      </w:r>
      <w:r w:rsidR="008345C1" w:rsidRPr="0059092F">
        <w:rPr>
          <w:rFonts w:ascii="Trebuchet MS" w:hAnsi="Trebuchet MS" w:cs="Calibri"/>
          <w:bCs/>
          <w:noProof/>
          <w:color w:val="000000"/>
        </w:rPr>
        <w:t>ă care asigură îndeplinirea unui</w:t>
      </w:r>
      <w:r w:rsidRPr="0059092F">
        <w:rPr>
          <w:rFonts w:ascii="Trebuchet MS" w:hAnsi="Trebuchet MS" w:cs="Calibri"/>
          <w:bCs/>
          <w:noProof/>
          <w:color w:val="000000"/>
        </w:rPr>
        <w:t xml:space="preserve"> obiectiv din SDL, acea măsură nu poate fi eliminată.</w:t>
      </w:r>
      <w:r w:rsidR="00DC3237" w:rsidRPr="0059092F">
        <w:rPr>
          <w:rFonts w:ascii="Trebuchet MS" w:hAnsi="Trebuchet MS" w:cs="Calibri"/>
          <w:bCs/>
          <w:noProof/>
          <w:color w:val="000000"/>
        </w:rPr>
        <w:t xml:space="preserve"> </w:t>
      </w:r>
      <w:r w:rsidR="008345C1" w:rsidRPr="0059092F">
        <w:rPr>
          <w:rFonts w:ascii="Trebuchet MS" w:hAnsi="Trebuchet MS" w:cs="Calibri"/>
          <w:bCs/>
          <w:noProof/>
          <w:color w:val="000000"/>
        </w:rPr>
        <w:t>Eliminarea unei măsuri se poate realiza doar cu condiția lansării a cel puțin unui Apel de selecție pentru acea măsură.</w:t>
      </w:r>
    </w:p>
    <w:p w:rsidR="00E1199D" w:rsidRPr="0059092F" w:rsidRDefault="00E1199D" w:rsidP="006143FB">
      <w:pPr>
        <w:widowControl w:val="0"/>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 xml:space="preserve">O măsură nouă poate fi introdusă ca urmare a unei justificări întemeiate bazată pe elemente din analiza diagnostic din SDL selectată. </w:t>
      </w:r>
    </w:p>
    <w:p w:rsidR="006C7846" w:rsidRPr="0059092F" w:rsidRDefault="006C7846" w:rsidP="006143FB">
      <w:pPr>
        <w:widowControl w:val="0"/>
        <w:autoSpaceDE w:val="0"/>
        <w:autoSpaceDN w:val="0"/>
        <w:adjustRightInd w:val="0"/>
        <w:spacing w:after="0" w:line="240" w:lineRule="auto"/>
        <w:contextualSpacing/>
        <w:jc w:val="both"/>
        <w:rPr>
          <w:rFonts w:ascii="Trebuchet MS" w:hAnsi="Trebuchet MS" w:cs="Calibri"/>
          <w:bCs/>
          <w:noProof/>
          <w:color w:val="000000"/>
        </w:rPr>
      </w:pPr>
    </w:p>
    <w:p w:rsidR="00A34C12" w:rsidRPr="0059092F" w:rsidRDefault="00A34C12" w:rsidP="006143FB">
      <w:pPr>
        <w:pStyle w:val="ListParagraph"/>
        <w:numPr>
          <w:ilvl w:val="1"/>
          <w:numId w:val="9"/>
        </w:numPr>
        <w:spacing w:after="0" w:line="240" w:lineRule="auto"/>
        <w:jc w:val="both"/>
        <w:rPr>
          <w:rFonts w:ascii="Trebuchet MS" w:eastAsiaTheme="minorHAnsi" w:hAnsi="Trebuchet MS"/>
          <w:bCs/>
          <w:noProof/>
          <w:color w:val="000000"/>
          <w:lang w:val="ro-RO"/>
        </w:rPr>
      </w:pPr>
      <w:r w:rsidRPr="0059092F">
        <w:rPr>
          <w:rFonts w:ascii="Trebuchet MS" w:hAnsi="Trebuchet MS"/>
          <w:bCs/>
          <w:noProof/>
          <w:color w:val="000000"/>
          <w:lang w:val="ro-RO"/>
        </w:rPr>
        <w:t xml:space="preserve">Modificări ale </w:t>
      </w:r>
      <w:r w:rsidR="008345C1" w:rsidRPr="0059092F">
        <w:rPr>
          <w:rFonts w:ascii="Trebuchet MS" w:hAnsi="Trebuchet MS"/>
          <w:bCs/>
          <w:noProof/>
          <w:color w:val="000000"/>
          <w:lang w:val="ro-RO"/>
        </w:rPr>
        <w:t>Cap. V – Descrierea măsurilor din</w:t>
      </w:r>
      <w:r w:rsidRPr="0059092F">
        <w:rPr>
          <w:rFonts w:ascii="Trebuchet MS" w:hAnsi="Trebuchet MS"/>
          <w:bCs/>
          <w:noProof/>
          <w:color w:val="000000"/>
          <w:lang w:val="ro-RO"/>
        </w:rPr>
        <w:t xml:space="preserve"> SDL;</w:t>
      </w:r>
    </w:p>
    <w:p w:rsidR="00584365" w:rsidRPr="0059092F" w:rsidRDefault="00584365" w:rsidP="00685806">
      <w:pPr>
        <w:spacing w:after="0" w:line="240" w:lineRule="auto"/>
        <w:jc w:val="both"/>
        <w:rPr>
          <w:rFonts w:ascii="Trebuchet MS" w:hAnsi="Trebuchet MS"/>
          <w:bCs/>
          <w:noProof/>
          <w:color w:val="000000"/>
        </w:rPr>
      </w:pPr>
    </w:p>
    <w:p w:rsidR="00685806" w:rsidRPr="0059092F" w:rsidRDefault="00685806" w:rsidP="00685806">
      <w:pPr>
        <w:spacing w:after="0" w:line="240" w:lineRule="auto"/>
        <w:jc w:val="both"/>
        <w:rPr>
          <w:rFonts w:ascii="Trebuchet MS" w:hAnsi="Trebuchet MS"/>
          <w:b/>
          <w:bCs/>
          <w:noProof/>
          <w:color w:val="000000"/>
        </w:rPr>
      </w:pPr>
      <w:r w:rsidRPr="0059092F">
        <w:rPr>
          <w:rFonts w:ascii="Trebuchet MS" w:hAnsi="Trebuchet MS"/>
          <w:b/>
          <w:bCs/>
          <w:noProof/>
          <w:color w:val="000000"/>
        </w:rPr>
        <w:t xml:space="preserve">Fișele tehnice ale măsurilor din SDL nu trebuie modificate în sensul adăugării tuturor </w:t>
      </w:r>
      <w:r w:rsidR="006E09F0" w:rsidRPr="0059092F">
        <w:rPr>
          <w:rFonts w:ascii="Trebuchet MS" w:hAnsi="Trebuchet MS"/>
          <w:b/>
          <w:bCs/>
          <w:noProof/>
          <w:color w:val="000000"/>
        </w:rPr>
        <w:t>condițiilor</w:t>
      </w:r>
      <w:r w:rsidRPr="0059092F">
        <w:rPr>
          <w:rFonts w:ascii="Trebuchet MS" w:hAnsi="Trebuchet MS"/>
          <w:b/>
          <w:bCs/>
          <w:noProof/>
          <w:color w:val="000000"/>
        </w:rPr>
        <w:t xml:space="preserve"> minime generale pentru acordarea sprijinului.</w:t>
      </w:r>
      <w:r w:rsidR="006E09F0" w:rsidRPr="0059092F">
        <w:rPr>
          <w:rFonts w:ascii="Trebuchet MS" w:hAnsi="Trebuchet MS"/>
          <w:b/>
          <w:bCs/>
          <w:noProof/>
          <w:color w:val="000000"/>
        </w:rPr>
        <w:t xml:space="preserve"> Aceste</w:t>
      </w:r>
      <w:r w:rsidR="0038613C" w:rsidRPr="0059092F">
        <w:rPr>
          <w:rFonts w:ascii="Trebuchet MS" w:hAnsi="Trebuchet MS"/>
          <w:b/>
          <w:bCs/>
          <w:noProof/>
          <w:color w:val="000000"/>
        </w:rPr>
        <w:t>a</w:t>
      </w:r>
      <w:r w:rsidR="006E09F0" w:rsidRPr="0059092F">
        <w:rPr>
          <w:rFonts w:ascii="Trebuchet MS" w:hAnsi="Trebuchet MS"/>
          <w:b/>
          <w:bCs/>
          <w:noProof/>
          <w:color w:val="000000"/>
        </w:rPr>
        <w:t xml:space="preserve"> pot fi preluate cu caracter obligatoriu în documentele de accesare.</w:t>
      </w:r>
    </w:p>
    <w:p w:rsidR="00685806" w:rsidRPr="0059092F" w:rsidRDefault="00685806" w:rsidP="00DA44B1">
      <w:pPr>
        <w:spacing w:after="0" w:line="240" w:lineRule="auto"/>
        <w:jc w:val="both"/>
        <w:rPr>
          <w:rFonts w:ascii="Trebuchet MS" w:hAnsi="Trebuchet MS"/>
          <w:bCs/>
          <w:noProof/>
          <w:color w:val="000000"/>
        </w:rPr>
      </w:pPr>
    </w:p>
    <w:p w:rsidR="004A4B29" w:rsidRPr="0059092F" w:rsidRDefault="004A4B29" w:rsidP="004A4B29">
      <w:pPr>
        <w:shd w:val="clear" w:color="auto" w:fill="FFFFFF"/>
        <w:jc w:val="both"/>
        <w:rPr>
          <w:rFonts w:ascii="Trebuchet MS" w:hAnsi="Trebuchet MS"/>
          <w:noProof/>
        </w:rPr>
      </w:pPr>
      <w:r w:rsidRPr="0059092F">
        <w:rPr>
          <w:rFonts w:ascii="Trebuchet MS" w:hAnsi="Trebuchet MS"/>
          <w:noProof/>
        </w:rPr>
        <w:t>În cazul în care se dorește detalierea în documentel</w:t>
      </w:r>
      <w:r w:rsidR="009D2A4C" w:rsidRPr="0059092F">
        <w:rPr>
          <w:rFonts w:ascii="Trebuchet MS" w:hAnsi="Trebuchet MS"/>
          <w:noProof/>
        </w:rPr>
        <w:t>e</w:t>
      </w:r>
      <w:r w:rsidRPr="0059092F">
        <w:rPr>
          <w:rFonts w:ascii="Trebuchet MS" w:hAnsi="Trebuchet MS"/>
          <w:noProof/>
        </w:rPr>
        <w:t xml:space="preserve"> de accesare a tipurilor de </w:t>
      </w:r>
      <w:r w:rsidRPr="0059092F">
        <w:rPr>
          <w:rFonts w:ascii="Trebuchet MS" w:hAnsi="Trebuchet MS"/>
          <w:b/>
          <w:bCs/>
          <w:noProof/>
        </w:rPr>
        <w:t>cheltuieli eligibile și neeligibile sau a condițiilor de eligibilitate</w:t>
      </w:r>
      <w:r w:rsidRPr="0059092F">
        <w:rPr>
          <w:rFonts w:ascii="Trebuchet MS" w:hAnsi="Trebuchet MS"/>
          <w:noProof/>
        </w:rPr>
        <w:t xml:space="preserve"> prevăzute în legislația aplicabilă, nu este necesară modificarea fișei măsurii. </w:t>
      </w:r>
    </w:p>
    <w:p w:rsidR="004A4B29" w:rsidRPr="0059092F" w:rsidRDefault="004A4B29" w:rsidP="004A4B29">
      <w:pPr>
        <w:shd w:val="clear" w:color="auto" w:fill="FFFFFF"/>
        <w:jc w:val="both"/>
        <w:rPr>
          <w:rFonts w:ascii="Trebuchet MS" w:hAnsi="Trebuchet MS"/>
          <w:noProof/>
        </w:rPr>
      </w:pPr>
      <w:r w:rsidRPr="0059092F">
        <w:rPr>
          <w:rFonts w:ascii="Trebuchet MS" w:hAnsi="Trebuchet MS"/>
          <w:noProof/>
        </w:rPr>
        <w:t>Se impune modificarea SDL în următoarele cazuri:</w:t>
      </w:r>
    </w:p>
    <w:p w:rsidR="004A4B29" w:rsidRPr="0059092F" w:rsidRDefault="004A4B29" w:rsidP="004A4B29">
      <w:pPr>
        <w:numPr>
          <w:ilvl w:val="0"/>
          <w:numId w:val="50"/>
        </w:numPr>
        <w:shd w:val="clear" w:color="auto" w:fill="FFFFFF"/>
        <w:spacing w:after="120"/>
        <w:contextualSpacing/>
        <w:jc w:val="both"/>
        <w:rPr>
          <w:rFonts w:ascii="Trebuchet MS" w:hAnsi="Trebuchet MS"/>
          <w:noProof/>
        </w:rPr>
      </w:pPr>
      <w:r w:rsidRPr="0059092F">
        <w:rPr>
          <w:rFonts w:ascii="Trebuchet MS" w:hAnsi="Trebuchet MS"/>
          <w:noProof/>
        </w:rPr>
        <w:t xml:space="preserve">în fișa măsurii sunt menționate condiții </w:t>
      </w:r>
      <w:r w:rsidRPr="0059092F">
        <w:rPr>
          <w:rFonts w:ascii="Trebuchet MS" w:hAnsi="Trebuchet MS"/>
          <w:b/>
          <w:bCs/>
          <w:noProof/>
        </w:rPr>
        <w:t>specifice teritoriului GAL</w:t>
      </w:r>
      <w:r w:rsidRPr="0059092F">
        <w:rPr>
          <w:rFonts w:ascii="Trebuchet MS" w:hAnsi="Trebuchet MS"/>
          <w:noProof/>
        </w:rPr>
        <w:t xml:space="preserve"> (altele decât cele generale) și se dorește modificarea acestora;</w:t>
      </w:r>
    </w:p>
    <w:p w:rsidR="004A4B29" w:rsidRPr="0059092F" w:rsidRDefault="004A4B29" w:rsidP="004A4B29">
      <w:pPr>
        <w:numPr>
          <w:ilvl w:val="0"/>
          <w:numId w:val="50"/>
        </w:numPr>
        <w:shd w:val="clear" w:color="auto" w:fill="FFFFFF"/>
        <w:autoSpaceDE w:val="0"/>
        <w:autoSpaceDN w:val="0"/>
        <w:spacing w:after="120"/>
        <w:contextualSpacing/>
        <w:jc w:val="both"/>
        <w:rPr>
          <w:rFonts w:ascii="Trebuchet MS" w:hAnsi="Trebuchet MS"/>
          <w:noProof/>
          <w:lang w:eastAsia="ro-RO"/>
        </w:rPr>
      </w:pPr>
      <w:r w:rsidRPr="0059092F">
        <w:rPr>
          <w:rFonts w:ascii="Trebuchet MS" w:hAnsi="Trebuchet MS"/>
          <w:noProof/>
        </w:rPr>
        <w:t xml:space="preserve">în fișa măsurii nu sunt menționate condiții </w:t>
      </w:r>
      <w:r w:rsidRPr="0059092F">
        <w:rPr>
          <w:rFonts w:ascii="Trebuchet MS" w:hAnsi="Trebuchet MS"/>
          <w:b/>
          <w:bCs/>
          <w:noProof/>
        </w:rPr>
        <w:t>specifice teritoriului GAL</w:t>
      </w:r>
      <w:r w:rsidRPr="0059092F">
        <w:rPr>
          <w:rFonts w:ascii="Trebuchet MS" w:hAnsi="Trebuchet MS"/>
          <w:noProof/>
        </w:rPr>
        <w:t xml:space="preserve"> (altele decât cele generale) și se dorește introducerea acestora.</w:t>
      </w:r>
    </w:p>
    <w:p w:rsidR="004A4B29" w:rsidRPr="0059092F" w:rsidRDefault="004A4B29" w:rsidP="00057395">
      <w:pPr>
        <w:shd w:val="clear" w:color="auto" w:fill="FFFFFF"/>
        <w:autoSpaceDE w:val="0"/>
        <w:autoSpaceDN w:val="0"/>
        <w:spacing w:after="120"/>
        <w:ind w:left="720"/>
        <w:contextualSpacing/>
        <w:jc w:val="both"/>
        <w:rPr>
          <w:rFonts w:ascii="Trebuchet MS" w:hAnsi="Trebuchet MS"/>
          <w:noProof/>
          <w:lang w:eastAsia="ro-RO"/>
        </w:rPr>
      </w:pPr>
    </w:p>
    <w:p w:rsidR="006C7846" w:rsidRPr="0059092F" w:rsidRDefault="006C7846" w:rsidP="00DA44B1">
      <w:pPr>
        <w:tabs>
          <w:tab w:val="left" w:pos="0"/>
        </w:tabs>
        <w:spacing w:after="0" w:line="240" w:lineRule="auto"/>
        <w:jc w:val="both"/>
        <w:rPr>
          <w:rFonts w:ascii="Trebuchet MS" w:hAnsi="Trebuchet MS"/>
          <w:bCs/>
          <w:noProof/>
          <w:color w:val="000000"/>
        </w:rPr>
      </w:pPr>
      <w:r w:rsidRPr="0059092F">
        <w:rPr>
          <w:rFonts w:ascii="Trebuchet MS" w:hAnsi="Trebuchet MS"/>
          <w:b/>
          <w:noProof/>
          <w:color w:val="2F5496" w:themeColor="accent5" w:themeShade="BF"/>
        </w:rPr>
        <w:t>Atenție!</w:t>
      </w:r>
      <w:r w:rsidRPr="0059092F">
        <w:rPr>
          <w:rFonts w:ascii="Trebuchet MS" w:hAnsi="Trebuchet MS"/>
          <w:bCs/>
          <w:noProof/>
          <w:color w:val="000000"/>
        </w:rPr>
        <w:t xml:space="preserve"> Indicatorii de monitorizare reprezintă un target asumat la momentul elaborării SDL, prin urmare aceștia nu pot fi modificați</w:t>
      </w:r>
      <w:r w:rsidR="009D2A4C" w:rsidRPr="0059092F">
        <w:rPr>
          <w:rFonts w:ascii="Trebuchet MS" w:hAnsi="Trebuchet MS"/>
          <w:bCs/>
          <w:noProof/>
          <w:color w:val="000000"/>
        </w:rPr>
        <w:t xml:space="preserve"> (prin eliminare sau diminuare la nivelul global al SDL)</w:t>
      </w:r>
      <w:r w:rsidRPr="0059092F">
        <w:rPr>
          <w:rFonts w:ascii="Trebuchet MS" w:hAnsi="Trebuchet MS"/>
          <w:bCs/>
          <w:noProof/>
          <w:color w:val="000000"/>
        </w:rPr>
        <w:t xml:space="preserve"> în perioada de implementare a SDL. Indicatorii oferă o bază solidă de analiză pentru GAL-uri și Autoritatea de Management, care indică eficacitatea măsurilor, a intervențiilor și a obiectivelor stabilite, fiind monitorizați în scopul evaluării progresului înregistrat și nu în scopul penalizării. În cazul în care GAL consideră necesar, poate monitoriza indicatori suplimentari celor asumați în SDL, fără a fi necesar acordul DGDR AM PNDR.</w:t>
      </w:r>
    </w:p>
    <w:p w:rsidR="00685806" w:rsidRPr="0059092F" w:rsidRDefault="00B63CBD" w:rsidP="00685806">
      <w:pPr>
        <w:spacing w:after="0" w:line="240" w:lineRule="auto"/>
        <w:jc w:val="both"/>
        <w:rPr>
          <w:rFonts w:ascii="Trebuchet MS" w:hAnsi="Trebuchet MS"/>
          <w:bCs/>
          <w:noProof/>
          <w:color w:val="000000"/>
        </w:rPr>
      </w:pPr>
      <w:r w:rsidRPr="0059092F">
        <w:rPr>
          <w:rFonts w:ascii="Trebuchet MS" w:hAnsi="Trebuchet MS"/>
          <w:bCs/>
          <w:noProof/>
          <w:color w:val="000000"/>
        </w:rPr>
        <w:t>În cazul în care</w:t>
      </w:r>
      <w:r w:rsidR="00685806" w:rsidRPr="0059092F">
        <w:rPr>
          <w:rFonts w:ascii="Trebuchet MS" w:hAnsi="Trebuchet MS"/>
          <w:bCs/>
          <w:noProof/>
          <w:color w:val="000000"/>
        </w:rPr>
        <w:t xml:space="preserve"> se constată că în urma bonusării se poate atinge un nivel mai ridicat al indicatorilor, acest aspect nu trebuie modificat în fișele măsurilor din SDL. </w:t>
      </w:r>
    </w:p>
    <w:p w:rsidR="006C7846" w:rsidRPr="0059092F" w:rsidRDefault="00685806" w:rsidP="00685806">
      <w:pPr>
        <w:spacing w:after="0" w:line="240" w:lineRule="auto"/>
        <w:jc w:val="both"/>
        <w:rPr>
          <w:rFonts w:ascii="Trebuchet MS" w:hAnsi="Trebuchet MS"/>
          <w:bCs/>
          <w:noProof/>
          <w:color w:val="000000"/>
        </w:rPr>
      </w:pPr>
      <w:r w:rsidRPr="0059092F">
        <w:rPr>
          <w:rFonts w:ascii="Trebuchet MS" w:hAnsi="Trebuchet MS"/>
          <w:bCs/>
          <w:noProof/>
          <w:color w:val="000000"/>
        </w:rPr>
        <w:lastRenderedPageBreak/>
        <w:t>La momentul evaluării acestor indicatori, ponderea privind atingerea indicatorilor va fi mai mare decât cea propusă inițial, ceea ce va reprezenta o plus valoare pentru Strategia implementată.</w:t>
      </w:r>
    </w:p>
    <w:p w:rsidR="00B26B83" w:rsidRPr="0059092F" w:rsidRDefault="00584365" w:rsidP="00DA44B1">
      <w:pPr>
        <w:spacing w:after="0" w:line="240" w:lineRule="auto"/>
        <w:jc w:val="both"/>
        <w:rPr>
          <w:rFonts w:ascii="Trebuchet MS" w:hAnsi="Trebuchet MS"/>
          <w:bCs/>
          <w:noProof/>
          <w:color w:val="000000"/>
        </w:rPr>
      </w:pPr>
      <w:r w:rsidRPr="0059092F">
        <w:rPr>
          <w:rFonts w:ascii="Trebuchet MS" w:hAnsi="Trebuchet MS"/>
          <w:bCs/>
          <w:noProof/>
          <w:color w:val="000000"/>
        </w:rPr>
        <w:t>Aceste prevederi se aplică și în cazul în care unul dintre indicatori este ”cheltuială publică totală”, prin urmare chiar dacă în urma bonusării a rezultat o alocare suplimentară, la nivel de indicatori nu vor fi acceptate modificări.</w:t>
      </w:r>
    </w:p>
    <w:p w:rsidR="00B26B83" w:rsidRPr="0059092F" w:rsidRDefault="00CE3694" w:rsidP="00DA44B1">
      <w:pPr>
        <w:spacing w:after="0" w:line="240" w:lineRule="auto"/>
        <w:jc w:val="both"/>
        <w:rPr>
          <w:rFonts w:ascii="Trebuchet MS" w:hAnsi="Trebuchet MS"/>
          <w:bCs/>
          <w:noProof/>
          <w:color w:val="000000"/>
        </w:rPr>
      </w:pPr>
      <w:r w:rsidRPr="0059092F">
        <w:rPr>
          <w:rFonts w:ascii="Trebuchet MS" w:hAnsi="Trebuchet MS"/>
          <w:bCs/>
          <w:noProof/>
          <w:color w:val="000000"/>
        </w:rPr>
        <w:t>Modificările care vize</w:t>
      </w:r>
      <w:r w:rsidR="00737304" w:rsidRPr="0059092F">
        <w:rPr>
          <w:rFonts w:ascii="Trebuchet MS" w:hAnsi="Trebuchet MS"/>
          <w:bCs/>
          <w:noProof/>
          <w:color w:val="000000"/>
        </w:rPr>
        <w:t>a</w:t>
      </w:r>
      <w:r w:rsidRPr="0059092F">
        <w:rPr>
          <w:rFonts w:ascii="Trebuchet MS" w:hAnsi="Trebuchet MS"/>
          <w:bCs/>
          <w:noProof/>
          <w:color w:val="000000"/>
        </w:rPr>
        <w:t xml:space="preserve">ză indicatorii pot fi doar cazul </w:t>
      </w:r>
      <w:r w:rsidR="00C55E71" w:rsidRPr="0059092F">
        <w:rPr>
          <w:rFonts w:ascii="Trebuchet MS" w:hAnsi="Trebuchet MS"/>
          <w:bCs/>
          <w:noProof/>
          <w:color w:val="000000"/>
        </w:rPr>
        <w:t>transfer</w:t>
      </w:r>
      <w:r w:rsidRPr="0059092F">
        <w:rPr>
          <w:rFonts w:ascii="Trebuchet MS" w:hAnsi="Trebuchet MS"/>
          <w:bCs/>
          <w:noProof/>
          <w:color w:val="000000"/>
        </w:rPr>
        <w:t>ării</w:t>
      </w:r>
      <w:r w:rsidR="00C55E71" w:rsidRPr="0059092F">
        <w:rPr>
          <w:rFonts w:ascii="Trebuchet MS" w:hAnsi="Trebuchet MS"/>
          <w:bCs/>
          <w:noProof/>
          <w:color w:val="000000"/>
        </w:rPr>
        <w:t xml:space="preserve"> unor indicatori de la o măsură la alta, fără a se diminua valoarea totală a acestora/SDL. Atenție! Sunt </w:t>
      </w:r>
      <w:r w:rsidR="00737304" w:rsidRPr="0059092F">
        <w:rPr>
          <w:rFonts w:ascii="Trebuchet MS" w:hAnsi="Trebuchet MS"/>
          <w:bCs/>
          <w:noProof/>
          <w:color w:val="000000"/>
        </w:rPr>
        <w:t xml:space="preserve"> </w:t>
      </w:r>
      <w:r w:rsidR="007E02FF" w:rsidRPr="0059092F">
        <w:rPr>
          <w:rFonts w:ascii="Trebuchet MS" w:hAnsi="Trebuchet MS"/>
          <w:bCs/>
          <w:noProof/>
          <w:color w:val="000000"/>
        </w:rPr>
        <w:t>permise</w:t>
      </w:r>
      <w:r w:rsidR="00C55E71" w:rsidRPr="0059092F">
        <w:rPr>
          <w:rFonts w:ascii="Trebuchet MS" w:hAnsi="Trebuchet MS"/>
          <w:bCs/>
          <w:noProof/>
          <w:color w:val="000000"/>
        </w:rPr>
        <w:t xml:space="preserve"> transferuri </w:t>
      </w:r>
      <w:r w:rsidR="005F39CE" w:rsidRPr="0059092F">
        <w:rPr>
          <w:rFonts w:ascii="Trebuchet MS" w:hAnsi="Trebuchet MS"/>
          <w:bCs/>
          <w:noProof/>
          <w:color w:val="000000"/>
        </w:rPr>
        <w:t xml:space="preserve">de indicatori </w:t>
      </w:r>
      <w:r w:rsidR="00C55E71" w:rsidRPr="0059092F">
        <w:rPr>
          <w:rFonts w:ascii="Trebuchet MS" w:hAnsi="Trebuchet MS"/>
          <w:bCs/>
          <w:noProof/>
          <w:color w:val="000000"/>
        </w:rPr>
        <w:t xml:space="preserve">doar </w:t>
      </w:r>
      <w:r w:rsidR="005F39CE" w:rsidRPr="0059092F">
        <w:rPr>
          <w:rFonts w:ascii="Trebuchet MS" w:hAnsi="Trebuchet MS"/>
          <w:bCs/>
          <w:noProof/>
          <w:color w:val="000000"/>
        </w:rPr>
        <w:t xml:space="preserve">între </w:t>
      </w:r>
      <w:r w:rsidR="00C55E71" w:rsidRPr="0059092F">
        <w:rPr>
          <w:rFonts w:ascii="Trebuchet MS" w:hAnsi="Trebuchet MS"/>
          <w:bCs/>
          <w:noProof/>
          <w:color w:val="000000"/>
        </w:rPr>
        <w:t xml:space="preserve">măsuri </w:t>
      </w:r>
      <w:r w:rsidR="00737304" w:rsidRPr="0059092F">
        <w:rPr>
          <w:rFonts w:ascii="Trebuchet MS" w:hAnsi="Trebuchet MS"/>
          <w:bCs/>
          <w:noProof/>
          <w:color w:val="000000"/>
        </w:rPr>
        <w:t xml:space="preserve">care pot asigura îndeplinirea acelorași indicatori. </w:t>
      </w:r>
    </w:p>
    <w:p w:rsidR="008354DD" w:rsidRPr="0059092F" w:rsidRDefault="008354DD" w:rsidP="00DA44B1">
      <w:pPr>
        <w:spacing w:after="0" w:line="240" w:lineRule="auto"/>
        <w:jc w:val="both"/>
        <w:rPr>
          <w:rFonts w:ascii="Trebuchet MS" w:hAnsi="Trebuchet MS"/>
          <w:bCs/>
          <w:noProof/>
          <w:color w:val="000000"/>
        </w:rPr>
      </w:pPr>
    </w:p>
    <w:p w:rsidR="00A34C12" w:rsidRPr="0059092F" w:rsidRDefault="00A34C12" w:rsidP="006143FB">
      <w:pPr>
        <w:widowControl w:val="0"/>
        <w:numPr>
          <w:ilvl w:val="1"/>
          <w:numId w:val="9"/>
        </w:numPr>
        <w:autoSpaceDE w:val="0"/>
        <w:autoSpaceDN w:val="0"/>
        <w:adjustRightInd w:val="0"/>
        <w:spacing w:after="0" w:line="240" w:lineRule="auto"/>
        <w:contextualSpacing/>
        <w:jc w:val="both"/>
        <w:rPr>
          <w:rFonts w:ascii="Trebuchet MS" w:hAnsi="Trebuchet MS" w:cs="Calibri"/>
          <w:bCs/>
          <w:noProof/>
          <w:color w:val="000000"/>
        </w:rPr>
      </w:pPr>
      <w:r w:rsidRPr="0059092F">
        <w:rPr>
          <w:rFonts w:ascii="Trebuchet MS" w:hAnsi="Trebuchet MS" w:cs="Calibri"/>
          <w:bCs/>
          <w:noProof/>
          <w:color w:val="000000"/>
        </w:rPr>
        <w:t xml:space="preserve">Realocări financiare între priorități cu valori care depășesc </w:t>
      </w:r>
      <w:r w:rsidR="008345C1" w:rsidRPr="0059092F">
        <w:rPr>
          <w:rFonts w:ascii="Trebuchet MS" w:hAnsi="Trebuchet MS" w:cs="Calibri"/>
          <w:bCs/>
          <w:noProof/>
          <w:color w:val="000000"/>
        </w:rPr>
        <w:t>5% din suma totală alocată pentru finanțarea măsurilor din SDL (s</w:t>
      </w:r>
      <w:r w:rsidR="003B73F3" w:rsidRPr="0059092F">
        <w:rPr>
          <w:rFonts w:ascii="Trebuchet MS" w:hAnsi="Trebuchet MS" w:cs="Calibri"/>
          <w:bCs/>
          <w:noProof/>
          <w:color w:val="000000"/>
        </w:rPr>
        <w:t>m</w:t>
      </w:r>
      <w:r w:rsidR="008345C1" w:rsidRPr="0059092F">
        <w:rPr>
          <w:rFonts w:ascii="Trebuchet MS" w:hAnsi="Trebuchet MS" w:cs="Calibri"/>
          <w:bCs/>
          <w:noProof/>
          <w:color w:val="000000"/>
        </w:rPr>
        <w:t>19.2)</w:t>
      </w:r>
      <w:r w:rsidR="008354DD" w:rsidRPr="0059092F">
        <w:rPr>
          <w:rFonts w:ascii="Trebuchet MS" w:hAnsi="Trebuchet MS" w:cs="Calibri"/>
          <w:bCs/>
          <w:noProof/>
          <w:color w:val="000000"/>
        </w:rPr>
        <w:t>;</w:t>
      </w:r>
    </w:p>
    <w:p w:rsidR="00CF0D87" w:rsidRPr="0059092F" w:rsidRDefault="00F22405" w:rsidP="00A34C12">
      <w:pPr>
        <w:widowControl w:val="0"/>
        <w:autoSpaceDE w:val="0"/>
        <w:autoSpaceDN w:val="0"/>
        <w:adjustRightInd w:val="0"/>
        <w:spacing w:after="0" w:line="240" w:lineRule="auto"/>
        <w:contextualSpacing/>
        <w:jc w:val="both"/>
        <w:rPr>
          <w:rFonts w:ascii="Trebuchet MS" w:hAnsi="Trebuchet MS" w:cs="Calibri"/>
          <w:b/>
          <w:bCs/>
          <w:noProof/>
          <w:color w:val="000000"/>
        </w:rPr>
      </w:pPr>
      <w:r w:rsidRPr="0059092F">
        <w:rPr>
          <w:rFonts w:ascii="Trebuchet MS" w:hAnsi="Trebuchet MS" w:cs="Calibri"/>
          <w:b/>
          <w:bCs/>
          <w:noProof/>
          <w:color w:val="000000"/>
        </w:rPr>
        <w:t xml:space="preserve"> </w:t>
      </w:r>
    </w:p>
    <w:p w:rsidR="00902227" w:rsidRPr="00902227" w:rsidRDefault="00CF0D87" w:rsidP="00902227">
      <w:pPr>
        <w:pStyle w:val="ListParagraph"/>
        <w:widowControl w:val="0"/>
        <w:numPr>
          <w:ilvl w:val="1"/>
          <w:numId w:val="9"/>
        </w:numPr>
        <w:autoSpaceDE w:val="0"/>
        <w:autoSpaceDN w:val="0"/>
        <w:adjustRightInd w:val="0"/>
        <w:spacing w:after="0" w:line="240" w:lineRule="auto"/>
        <w:jc w:val="both"/>
        <w:rPr>
          <w:rFonts w:ascii="Trebuchet MS" w:hAnsi="Trebuchet MS"/>
          <w:bCs/>
          <w:noProof/>
          <w:color w:val="000000"/>
        </w:rPr>
      </w:pPr>
      <w:r w:rsidRPr="00902227">
        <w:rPr>
          <w:rFonts w:ascii="Trebuchet MS" w:hAnsi="Trebuchet MS"/>
          <w:bCs/>
          <w:noProof/>
          <w:color w:val="000000"/>
        </w:rPr>
        <w:t>R</w:t>
      </w:r>
      <w:r w:rsidR="00F22405" w:rsidRPr="00902227">
        <w:rPr>
          <w:rFonts w:ascii="Trebuchet MS" w:hAnsi="Trebuchet MS"/>
          <w:bCs/>
          <w:noProof/>
          <w:color w:val="000000"/>
        </w:rPr>
        <w:t>ealocări financiare între alocările măsurilor din SDL</w:t>
      </w:r>
      <w:r w:rsidRPr="00902227">
        <w:rPr>
          <w:rFonts w:ascii="Trebuchet MS" w:hAnsi="Trebuchet MS"/>
          <w:bCs/>
          <w:noProof/>
          <w:color w:val="000000"/>
        </w:rPr>
        <w:t xml:space="preserve"> (19.2)</w:t>
      </w:r>
      <w:r w:rsidR="00F22405" w:rsidRPr="00902227">
        <w:rPr>
          <w:rFonts w:ascii="Trebuchet MS" w:hAnsi="Trebuchet MS"/>
          <w:bCs/>
          <w:noProof/>
          <w:color w:val="000000"/>
        </w:rPr>
        <w:t xml:space="preserve"> și cheltuielile de funcționare (s</w:t>
      </w:r>
      <w:r w:rsidR="003B73F3" w:rsidRPr="00902227">
        <w:rPr>
          <w:rFonts w:ascii="Trebuchet MS" w:hAnsi="Trebuchet MS"/>
          <w:bCs/>
          <w:noProof/>
          <w:color w:val="000000"/>
        </w:rPr>
        <w:t>m</w:t>
      </w:r>
      <w:r w:rsidR="00F22405" w:rsidRPr="00902227">
        <w:rPr>
          <w:rFonts w:ascii="Trebuchet MS" w:hAnsi="Trebuchet MS"/>
          <w:bCs/>
          <w:noProof/>
          <w:color w:val="000000"/>
        </w:rPr>
        <w:t xml:space="preserve"> 19.4)</w:t>
      </w:r>
      <w:r w:rsidRPr="00902227">
        <w:rPr>
          <w:rFonts w:ascii="Trebuchet MS" w:hAnsi="Trebuchet MS"/>
          <w:bCs/>
          <w:noProof/>
          <w:color w:val="000000"/>
        </w:rPr>
        <w:t xml:space="preserve">, până </w:t>
      </w:r>
      <w:r w:rsidR="00667BEC">
        <w:rPr>
          <w:rFonts w:ascii="Trebuchet MS" w:hAnsi="Trebuchet MS"/>
          <w:bCs/>
          <w:noProof/>
          <w:color w:val="000000"/>
        </w:rPr>
        <w:t xml:space="preserve"> </w:t>
      </w:r>
      <w:r w:rsidRPr="00902227">
        <w:rPr>
          <w:rFonts w:ascii="Trebuchet MS" w:hAnsi="Trebuchet MS"/>
          <w:bCs/>
          <w:noProof/>
          <w:color w:val="000000"/>
        </w:rPr>
        <w:t xml:space="preserve">la </w:t>
      </w:r>
      <w:r w:rsidR="00667BEC">
        <w:rPr>
          <w:rFonts w:ascii="Trebuchet MS" w:hAnsi="Trebuchet MS"/>
          <w:bCs/>
          <w:noProof/>
          <w:color w:val="000000"/>
        </w:rPr>
        <w:t xml:space="preserve"> </w:t>
      </w:r>
      <w:r w:rsidRPr="00902227">
        <w:rPr>
          <w:rFonts w:ascii="Trebuchet MS" w:hAnsi="Trebuchet MS"/>
          <w:bCs/>
          <w:noProof/>
          <w:color w:val="000000"/>
        </w:rPr>
        <w:t xml:space="preserve">maximum 20% </w:t>
      </w:r>
      <w:r w:rsidR="00667BEC">
        <w:rPr>
          <w:rFonts w:ascii="Trebuchet MS" w:hAnsi="Trebuchet MS"/>
          <w:bCs/>
          <w:noProof/>
          <w:color w:val="000000"/>
        </w:rPr>
        <w:t xml:space="preserve"> </w:t>
      </w:r>
      <w:r w:rsidRPr="00902227">
        <w:rPr>
          <w:rFonts w:ascii="Trebuchet MS" w:hAnsi="Trebuchet MS"/>
          <w:bCs/>
          <w:noProof/>
          <w:color w:val="000000"/>
        </w:rPr>
        <w:t xml:space="preserve">din </w:t>
      </w:r>
      <w:r w:rsidR="00667BEC">
        <w:rPr>
          <w:rFonts w:ascii="Trebuchet MS" w:hAnsi="Trebuchet MS"/>
          <w:bCs/>
          <w:noProof/>
          <w:color w:val="000000"/>
        </w:rPr>
        <w:t xml:space="preserve"> </w:t>
      </w:r>
      <w:r w:rsidR="00FF60FA" w:rsidRPr="00902227">
        <w:rPr>
          <w:rFonts w:ascii="Trebuchet MS" w:hAnsi="Trebuchet MS"/>
          <w:bCs/>
          <w:noProof/>
          <w:color w:val="000000"/>
        </w:rPr>
        <w:t>valoarea</w:t>
      </w:r>
      <w:r w:rsidR="00667BEC">
        <w:rPr>
          <w:rFonts w:ascii="Trebuchet MS" w:hAnsi="Trebuchet MS"/>
          <w:bCs/>
          <w:noProof/>
          <w:color w:val="000000"/>
        </w:rPr>
        <w:t xml:space="preserve"> </w:t>
      </w:r>
      <w:r w:rsidR="00FF60FA" w:rsidRPr="00902227">
        <w:rPr>
          <w:rFonts w:ascii="Trebuchet MS" w:hAnsi="Trebuchet MS"/>
          <w:bCs/>
          <w:noProof/>
          <w:color w:val="000000"/>
        </w:rPr>
        <w:t xml:space="preserve"> totală </w:t>
      </w:r>
      <w:r w:rsidR="00667BEC">
        <w:rPr>
          <w:rFonts w:ascii="Trebuchet MS" w:hAnsi="Trebuchet MS"/>
          <w:bCs/>
          <w:noProof/>
          <w:color w:val="000000"/>
        </w:rPr>
        <w:t xml:space="preserve"> </w:t>
      </w:r>
      <w:r w:rsidR="00FF60FA" w:rsidRPr="00902227">
        <w:rPr>
          <w:rFonts w:ascii="Trebuchet MS" w:hAnsi="Trebuchet MS"/>
          <w:bCs/>
          <w:noProof/>
          <w:color w:val="000000"/>
        </w:rPr>
        <w:t xml:space="preserve">a </w:t>
      </w:r>
      <w:r w:rsidR="00667BEC">
        <w:rPr>
          <w:rFonts w:ascii="Trebuchet MS" w:hAnsi="Trebuchet MS"/>
          <w:bCs/>
          <w:noProof/>
          <w:color w:val="000000"/>
        </w:rPr>
        <w:t xml:space="preserve"> </w:t>
      </w:r>
      <w:r w:rsidR="00FF60FA" w:rsidRPr="00902227">
        <w:rPr>
          <w:rFonts w:ascii="Trebuchet MS" w:hAnsi="Trebuchet MS"/>
          <w:bCs/>
          <w:noProof/>
          <w:color w:val="000000"/>
        </w:rPr>
        <w:t xml:space="preserve">SDL. Aceste </w:t>
      </w:r>
    </w:p>
    <w:p w:rsidR="00A34C12" w:rsidRPr="00902227" w:rsidRDefault="00FF60FA" w:rsidP="00902227">
      <w:pPr>
        <w:pStyle w:val="ListParagraph"/>
        <w:widowControl w:val="0"/>
        <w:autoSpaceDE w:val="0"/>
        <w:autoSpaceDN w:val="0"/>
        <w:adjustRightInd w:val="0"/>
        <w:spacing w:after="0" w:line="240" w:lineRule="auto"/>
        <w:ind w:left="786"/>
        <w:jc w:val="both"/>
        <w:rPr>
          <w:rFonts w:ascii="Trebuchet MS" w:hAnsi="Trebuchet MS"/>
          <w:bCs/>
          <w:noProof/>
          <w:color w:val="000000"/>
        </w:rPr>
      </w:pPr>
      <w:r w:rsidRPr="00902227">
        <w:rPr>
          <w:rFonts w:ascii="Trebuchet MS" w:hAnsi="Trebuchet MS"/>
          <w:bCs/>
          <w:noProof/>
          <w:color w:val="000000"/>
        </w:rPr>
        <w:t xml:space="preserve">solicitări </w:t>
      </w:r>
      <w:r w:rsidR="00F22405" w:rsidRPr="00902227">
        <w:rPr>
          <w:rFonts w:ascii="Trebuchet MS" w:hAnsi="Trebuchet MS"/>
          <w:bCs/>
          <w:noProof/>
          <w:color w:val="000000"/>
        </w:rPr>
        <w:t>vor fi însoțite de un memoriu justificativ care trebuie să cuprindă noul Plan de finanțare, procentul cheltuielilor de funcționare (inițial și cel solicitat), o previziune a cheltuielilor de funcționare până la finalul anului 2023 (în funcție de nr. de angajați, acțiuni de animare, achiziții etc.), precum și o prezentare a rezultatelor obținute și activităților desfășurate de GAL până la solicitarea realocării de fonduri. Memoriul justificativ trebuie să ofere informații despre modul eficient de gestionare a fondurilor la nivelul GAL.</w:t>
      </w:r>
    </w:p>
    <w:p w:rsidR="00177681" w:rsidRPr="0059092F" w:rsidRDefault="00BF3FF7" w:rsidP="00B20C3D">
      <w:pPr>
        <w:pStyle w:val="ListParagraph"/>
        <w:widowControl w:val="0"/>
        <w:numPr>
          <w:ilvl w:val="0"/>
          <w:numId w:val="9"/>
        </w:numPr>
        <w:autoSpaceDE w:val="0"/>
        <w:autoSpaceDN w:val="0"/>
        <w:adjustRightInd w:val="0"/>
        <w:spacing w:before="240" w:after="0" w:line="240" w:lineRule="auto"/>
        <w:jc w:val="both"/>
        <w:rPr>
          <w:rFonts w:ascii="Trebuchet MS" w:hAnsi="Trebuchet MS"/>
          <w:bCs/>
          <w:noProof/>
          <w:color w:val="000000"/>
          <w:lang w:val="ro-RO"/>
        </w:rPr>
      </w:pPr>
      <w:r w:rsidRPr="0059092F">
        <w:rPr>
          <w:rFonts w:ascii="Trebuchet MS" w:hAnsi="Trebuchet MS"/>
          <w:b/>
          <w:bCs/>
          <w:noProof/>
          <w:color w:val="000000"/>
          <w:lang w:val="ro-RO"/>
        </w:rPr>
        <w:t>Modificări legislative</w:t>
      </w:r>
      <w:r w:rsidR="00F5000C" w:rsidRPr="0059092F">
        <w:rPr>
          <w:rFonts w:ascii="Trebuchet MS" w:hAnsi="Trebuchet MS"/>
          <w:b/>
          <w:bCs/>
          <w:noProof/>
          <w:color w:val="000000"/>
          <w:lang w:val="ro-RO"/>
        </w:rPr>
        <w:t xml:space="preserve"> și administrative</w:t>
      </w:r>
      <w:r w:rsidRPr="0059092F">
        <w:rPr>
          <w:rFonts w:ascii="Trebuchet MS" w:hAnsi="Trebuchet MS"/>
          <w:bCs/>
          <w:noProof/>
          <w:color w:val="000000"/>
          <w:lang w:val="ro-RO"/>
        </w:rPr>
        <w:t xml:space="preserve"> - a</w:t>
      </w:r>
      <w:r w:rsidR="00177681" w:rsidRPr="0059092F">
        <w:rPr>
          <w:rFonts w:ascii="Trebuchet MS" w:hAnsi="Trebuchet MS"/>
          <w:bCs/>
          <w:noProof/>
          <w:color w:val="000000"/>
          <w:lang w:val="ro-RO"/>
        </w:rPr>
        <w:t>ctualizarea SDL cu legislația eu</w:t>
      </w:r>
      <w:r w:rsidR="008354DD" w:rsidRPr="0059092F">
        <w:rPr>
          <w:rFonts w:ascii="Trebuchet MS" w:hAnsi="Trebuchet MS"/>
          <w:bCs/>
          <w:noProof/>
          <w:color w:val="000000"/>
          <w:lang w:val="ro-RO"/>
        </w:rPr>
        <w:t>ropeană și națională aplicabilă:</w:t>
      </w:r>
    </w:p>
    <w:p w:rsidR="00737304" w:rsidRPr="0059092F" w:rsidRDefault="00737304" w:rsidP="00A65462">
      <w:pPr>
        <w:pStyle w:val="ListParagraph"/>
        <w:widowControl w:val="0"/>
        <w:autoSpaceDE w:val="0"/>
        <w:autoSpaceDN w:val="0"/>
        <w:adjustRightInd w:val="0"/>
        <w:spacing w:after="0" w:line="240" w:lineRule="auto"/>
        <w:ind w:left="360"/>
        <w:jc w:val="both"/>
        <w:rPr>
          <w:rFonts w:ascii="Trebuchet MS" w:hAnsi="Trebuchet MS"/>
          <w:bCs/>
          <w:noProof/>
          <w:color w:val="000000"/>
          <w:lang w:val="ro-RO"/>
        </w:rPr>
      </w:pPr>
    </w:p>
    <w:p w:rsidR="002A76F6" w:rsidRPr="0059092F" w:rsidRDefault="00352C07" w:rsidP="00A65462">
      <w:pPr>
        <w:widowControl w:val="0"/>
        <w:autoSpaceDE w:val="0"/>
        <w:autoSpaceDN w:val="0"/>
        <w:adjustRightInd w:val="0"/>
        <w:spacing w:after="120" w:line="240" w:lineRule="auto"/>
        <w:jc w:val="both"/>
        <w:rPr>
          <w:rFonts w:ascii="Trebuchet MS" w:hAnsi="Trebuchet MS"/>
          <w:bCs/>
          <w:noProof/>
          <w:color w:val="000000"/>
        </w:rPr>
      </w:pPr>
      <w:r w:rsidRPr="0059092F">
        <w:rPr>
          <w:rFonts w:ascii="Trebuchet MS" w:hAnsi="Trebuchet MS"/>
          <w:b/>
          <w:bCs/>
          <w:noProof/>
          <w:color w:val="000000"/>
        </w:rPr>
        <w:t>Atenție!</w:t>
      </w:r>
      <w:r w:rsidRPr="0059092F">
        <w:rPr>
          <w:rFonts w:ascii="Trebuchet MS" w:hAnsi="Trebuchet MS"/>
          <w:bCs/>
          <w:noProof/>
          <w:color w:val="000000"/>
        </w:rPr>
        <w:t xml:space="preserve"> Modificările care vizează includerea prevederilor obligatorii privind infrastructura de internet în bandă largă</w:t>
      </w:r>
      <w:r w:rsidR="00F119C6" w:rsidRPr="0059092F">
        <w:rPr>
          <w:rFonts w:ascii="Trebuchet MS" w:hAnsi="Trebuchet MS"/>
          <w:bCs/>
          <w:noProof/>
          <w:color w:val="000000"/>
        </w:rPr>
        <w:t>,</w:t>
      </w:r>
      <w:r w:rsidRPr="0059092F">
        <w:rPr>
          <w:rFonts w:ascii="Trebuchet MS" w:hAnsi="Trebuchet MS"/>
          <w:bCs/>
          <w:noProof/>
          <w:color w:val="000000"/>
        </w:rPr>
        <w:t xml:space="preserve"> adaptarea dimensiunii economice a exploatațiilor agricole sprijinite prin măsurile din SDL</w:t>
      </w:r>
      <w:r w:rsidR="00F119C6" w:rsidRPr="0059092F">
        <w:rPr>
          <w:rFonts w:ascii="Trebuchet MS" w:hAnsi="Trebuchet MS"/>
          <w:bCs/>
          <w:noProof/>
          <w:color w:val="000000"/>
        </w:rPr>
        <w:t xml:space="preserve"> </w:t>
      </w:r>
      <w:r w:rsidRPr="0059092F">
        <w:rPr>
          <w:rFonts w:ascii="Trebuchet MS" w:hAnsi="Trebuchet MS"/>
          <w:bCs/>
          <w:noProof/>
          <w:color w:val="000000"/>
        </w:rPr>
        <w:t xml:space="preserve"> </w:t>
      </w:r>
      <w:r w:rsidR="00F119C6" w:rsidRPr="0059092F">
        <w:rPr>
          <w:rFonts w:ascii="Trebuchet MS" w:hAnsi="Trebuchet MS"/>
          <w:bCs/>
          <w:noProof/>
          <w:color w:val="000000"/>
        </w:rPr>
        <w:t xml:space="preserve">și încadrarea măsurilor destinate schemelor de calitate ca măsuri atipice prin care se pot finanța investiții premergătoare aderării la o schemă de calitate europeană sau națională </w:t>
      </w:r>
      <w:r w:rsidRPr="0059092F">
        <w:rPr>
          <w:rFonts w:ascii="Trebuchet MS" w:hAnsi="Trebuchet MS"/>
          <w:bCs/>
          <w:noProof/>
          <w:color w:val="000000"/>
        </w:rPr>
        <w:t>vor fi încadrate ca modificări legislative.</w:t>
      </w:r>
    </w:p>
    <w:p w:rsidR="00455E01" w:rsidRPr="0059092F" w:rsidRDefault="002A76F6" w:rsidP="00902227">
      <w:pPr>
        <w:pStyle w:val="ListParagraph"/>
        <w:widowControl w:val="0"/>
        <w:numPr>
          <w:ilvl w:val="1"/>
          <w:numId w:val="9"/>
        </w:numPr>
        <w:autoSpaceDE w:val="0"/>
        <w:autoSpaceDN w:val="0"/>
        <w:adjustRightInd w:val="0"/>
        <w:spacing w:after="0" w:line="240" w:lineRule="auto"/>
        <w:ind w:left="792"/>
        <w:jc w:val="both"/>
        <w:rPr>
          <w:rFonts w:ascii="Trebuchet MS" w:hAnsi="Trebuchet MS"/>
          <w:bCs/>
          <w:noProof/>
          <w:color w:val="000000"/>
          <w:lang w:val="ro-RO"/>
        </w:rPr>
      </w:pPr>
      <w:r w:rsidRPr="0059092F">
        <w:rPr>
          <w:rFonts w:ascii="Trebuchet MS" w:hAnsi="Trebuchet MS"/>
          <w:bCs/>
          <w:noProof/>
          <w:color w:val="000000"/>
          <w:lang w:val="ro-RO"/>
        </w:rPr>
        <w:t xml:space="preserve">Modificări impuse de </w:t>
      </w:r>
      <w:r w:rsidR="008652D1" w:rsidRPr="0059092F">
        <w:rPr>
          <w:rFonts w:ascii="Trebuchet MS" w:hAnsi="Trebuchet MS"/>
          <w:bCs/>
          <w:noProof/>
          <w:color w:val="000000"/>
          <w:lang w:val="ro-RO"/>
        </w:rPr>
        <w:t>schimbări ale legislației naționale</w:t>
      </w:r>
      <w:r w:rsidR="0079273B" w:rsidRPr="0059092F">
        <w:rPr>
          <w:rFonts w:ascii="Trebuchet MS" w:hAnsi="Trebuchet MS"/>
          <w:bCs/>
          <w:noProof/>
          <w:color w:val="000000"/>
          <w:lang w:val="ro-RO"/>
        </w:rPr>
        <w:t xml:space="preserve"> și europene</w:t>
      </w:r>
      <w:r w:rsidR="00455E01" w:rsidRPr="0059092F">
        <w:rPr>
          <w:rFonts w:ascii="Trebuchet MS" w:hAnsi="Trebuchet MS"/>
          <w:bCs/>
          <w:noProof/>
          <w:color w:val="000000"/>
          <w:lang w:val="ro-RO"/>
        </w:rPr>
        <w:t>;</w:t>
      </w:r>
    </w:p>
    <w:p w:rsidR="00455E01" w:rsidRPr="00902227" w:rsidRDefault="00455E01" w:rsidP="00455E01">
      <w:pPr>
        <w:pStyle w:val="ListParagraph"/>
        <w:widowControl w:val="0"/>
        <w:autoSpaceDE w:val="0"/>
        <w:autoSpaceDN w:val="0"/>
        <w:adjustRightInd w:val="0"/>
        <w:spacing w:after="0" w:line="240" w:lineRule="auto"/>
        <w:ind w:left="786"/>
        <w:jc w:val="both"/>
        <w:rPr>
          <w:rFonts w:ascii="Trebuchet MS" w:hAnsi="Trebuchet MS"/>
          <w:bCs/>
          <w:noProof/>
          <w:color w:val="000000"/>
          <w:sz w:val="16"/>
          <w:szCs w:val="16"/>
          <w:lang w:val="ro-RO"/>
        </w:rPr>
      </w:pPr>
    </w:p>
    <w:p w:rsidR="00AC79DC" w:rsidRPr="0059092F" w:rsidRDefault="00AC79DC" w:rsidP="00455E01">
      <w:pPr>
        <w:pStyle w:val="ListParagraph"/>
        <w:widowControl w:val="0"/>
        <w:numPr>
          <w:ilvl w:val="1"/>
          <w:numId w:val="9"/>
        </w:numPr>
        <w:autoSpaceDE w:val="0"/>
        <w:autoSpaceDN w:val="0"/>
        <w:adjustRightInd w:val="0"/>
        <w:spacing w:after="0" w:line="240" w:lineRule="auto"/>
        <w:jc w:val="both"/>
        <w:rPr>
          <w:rFonts w:ascii="Trebuchet MS" w:hAnsi="Trebuchet MS"/>
          <w:bCs/>
          <w:noProof/>
          <w:color w:val="000000"/>
          <w:lang w:val="ro-RO"/>
        </w:rPr>
      </w:pPr>
      <w:r w:rsidRPr="0059092F">
        <w:rPr>
          <w:rFonts w:ascii="Trebuchet MS" w:hAnsi="Trebuchet MS"/>
          <w:bCs/>
          <w:noProof/>
          <w:color w:val="000000"/>
          <w:lang w:val="ro-RO"/>
        </w:rPr>
        <w:t>Schimbări privind componența parteneriatului</w:t>
      </w:r>
      <w:r w:rsidR="00352C07" w:rsidRPr="0059092F">
        <w:rPr>
          <w:rFonts w:ascii="Trebuchet MS" w:hAnsi="Trebuchet MS"/>
          <w:bCs/>
          <w:noProof/>
          <w:color w:val="000000"/>
          <w:lang w:val="ro-RO"/>
        </w:rPr>
        <w:t>,</w:t>
      </w:r>
      <w:r w:rsidR="00D619AD" w:rsidRPr="0059092F">
        <w:rPr>
          <w:rFonts w:ascii="Trebuchet MS" w:hAnsi="Trebuchet MS"/>
          <w:bCs/>
          <w:noProof/>
          <w:color w:val="000000"/>
          <w:lang w:val="ro-RO"/>
        </w:rPr>
        <w:t xml:space="preserve"> cu respectarea criteriilor de eligibilitate și de selecție în baza cărora SDL a fost selectată</w:t>
      </w:r>
      <w:r w:rsidRPr="0059092F">
        <w:rPr>
          <w:rFonts w:ascii="Trebuchet MS" w:hAnsi="Trebuchet MS"/>
          <w:bCs/>
          <w:noProof/>
          <w:color w:val="000000"/>
          <w:lang w:val="ro-RO"/>
        </w:rPr>
        <w:t>;</w:t>
      </w:r>
    </w:p>
    <w:p w:rsidR="00455E01" w:rsidRPr="0059092F" w:rsidRDefault="00352C07" w:rsidP="00455E01">
      <w:pPr>
        <w:widowControl w:val="0"/>
        <w:autoSpaceDE w:val="0"/>
        <w:autoSpaceDN w:val="0"/>
        <w:adjustRightInd w:val="0"/>
        <w:spacing w:after="0" w:line="240" w:lineRule="auto"/>
        <w:ind w:left="810"/>
        <w:jc w:val="both"/>
        <w:rPr>
          <w:rFonts w:ascii="Trebuchet MS" w:hAnsi="Trebuchet MS"/>
          <w:bCs/>
          <w:noProof/>
          <w:color w:val="000000"/>
        </w:rPr>
      </w:pPr>
      <w:r w:rsidRPr="0059092F">
        <w:rPr>
          <w:rFonts w:ascii="Trebuchet MS" w:hAnsi="Trebuchet MS"/>
          <w:bCs/>
          <w:noProof/>
          <w:color w:val="000000"/>
        </w:rPr>
        <w:t>Această propunere de modificare implică transmiterea unor documente justificative privind modificarea parteneriatului</w:t>
      </w:r>
      <w:r w:rsidR="00B63CBD" w:rsidRPr="0059092F">
        <w:rPr>
          <w:rFonts w:ascii="Trebuchet MS" w:hAnsi="Trebuchet MS"/>
          <w:bCs/>
          <w:noProof/>
          <w:color w:val="000000"/>
        </w:rPr>
        <w:t>, inclusiv documentele de înființare ale noilor parteneri incluși în parteneriat</w:t>
      </w:r>
      <w:r w:rsidR="00455E01" w:rsidRPr="0059092F">
        <w:rPr>
          <w:rFonts w:ascii="Trebuchet MS" w:hAnsi="Trebuchet MS"/>
          <w:bCs/>
          <w:noProof/>
          <w:color w:val="000000"/>
        </w:rPr>
        <w:t>.</w:t>
      </w:r>
    </w:p>
    <w:p w:rsidR="00455E01" w:rsidRPr="00902227" w:rsidRDefault="00455E01" w:rsidP="00455E01">
      <w:pPr>
        <w:widowControl w:val="0"/>
        <w:autoSpaceDE w:val="0"/>
        <w:autoSpaceDN w:val="0"/>
        <w:adjustRightInd w:val="0"/>
        <w:spacing w:after="0" w:line="240" w:lineRule="auto"/>
        <w:ind w:left="810"/>
        <w:jc w:val="both"/>
        <w:rPr>
          <w:rFonts w:ascii="Trebuchet MS" w:hAnsi="Trebuchet MS"/>
          <w:bCs/>
          <w:noProof/>
          <w:color w:val="000000"/>
          <w:sz w:val="16"/>
          <w:szCs w:val="16"/>
        </w:rPr>
      </w:pPr>
    </w:p>
    <w:p w:rsidR="00455E01" w:rsidRPr="0059092F" w:rsidRDefault="00455E01" w:rsidP="00455E01">
      <w:pPr>
        <w:pStyle w:val="ListParagraph"/>
        <w:widowControl w:val="0"/>
        <w:numPr>
          <w:ilvl w:val="1"/>
          <w:numId w:val="9"/>
        </w:numPr>
        <w:autoSpaceDE w:val="0"/>
        <w:autoSpaceDN w:val="0"/>
        <w:adjustRightInd w:val="0"/>
        <w:spacing w:after="0" w:line="240" w:lineRule="auto"/>
        <w:jc w:val="both"/>
        <w:rPr>
          <w:rFonts w:ascii="Trebuchet MS" w:hAnsi="Trebuchet MS"/>
          <w:bCs/>
          <w:noProof/>
          <w:color w:val="000000"/>
          <w:lang w:val="ro-RO"/>
        </w:rPr>
      </w:pPr>
      <w:r w:rsidRPr="0059092F">
        <w:rPr>
          <w:rFonts w:ascii="Trebuchet MS" w:hAnsi="Trebuchet MS"/>
          <w:bCs/>
          <w:noProof/>
          <w:color w:val="000000"/>
          <w:lang w:val="ro-RO"/>
        </w:rPr>
        <w:t>Modificarea Planului de Acțiune;</w:t>
      </w:r>
    </w:p>
    <w:p w:rsidR="00455E01" w:rsidRPr="00902227" w:rsidRDefault="00455E01" w:rsidP="00455E01">
      <w:pPr>
        <w:pStyle w:val="ListParagraph"/>
        <w:widowControl w:val="0"/>
        <w:autoSpaceDE w:val="0"/>
        <w:autoSpaceDN w:val="0"/>
        <w:adjustRightInd w:val="0"/>
        <w:spacing w:after="0" w:line="240" w:lineRule="auto"/>
        <w:ind w:left="786"/>
        <w:jc w:val="both"/>
        <w:rPr>
          <w:rFonts w:ascii="Trebuchet MS" w:hAnsi="Trebuchet MS"/>
          <w:bCs/>
          <w:noProof/>
          <w:color w:val="000000"/>
          <w:sz w:val="16"/>
          <w:szCs w:val="16"/>
          <w:lang w:val="ro-RO"/>
        </w:rPr>
      </w:pPr>
    </w:p>
    <w:p w:rsidR="00645242" w:rsidRPr="0059092F" w:rsidRDefault="00645242" w:rsidP="00455E01">
      <w:pPr>
        <w:pStyle w:val="ListParagraph"/>
        <w:widowControl w:val="0"/>
        <w:numPr>
          <w:ilvl w:val="1"/>
          <w:numId w:val="9"/>
        </w:numPr>
        <w:autoSpaceDE w:val="0"/>
        <w:autoSpaceDN w:val="0"/>
        <w:adjustRightInd w:val="0"/>
        <w:spacing w:after="0" w:line="240" w:lineRule="auto"/>
        <w:jc w:val="both"/>
        <w:rPr>
          <w:rFonts w:ascii="Trebuchet MS" w:hAnsi="Trebuchet MS"/>
          <w:bCs/>
          <w:noProof/>
          <w:color w:val="000000"/>
          <w:lang w:val="ro-RO"/>
        </w:rPr>
      </w:pPr>
      <w:r w:rsidRPr="0059092F">
        <w:rPr>
          <w:rFonts w:ascii="Trebuchet MS" w:hAnsi="Trebuchet MS"/>
          <w:bCs/>
          <w:noProof/>
          <w:color w:val="000000"/>
          <w:lang w:val="ro-RO"/>
        </w:rPr>
        <w:t>Actualizarea planului de finanțare, în conformitate cu sumele obținute în urma bonusării;</w:t>
      </w:r>
    </w:p>
    <w:p w:rsidR="00D20A42" w:rsidRPr="00902227" w:rsidRDefault="00D20A42" w:rsidP="00D20A42">
      <w:pPr>
        <w:pStyle w:val="ListParagraph"/>
        <w:rPr>
          <w:rFonts w:ascii="Trebuchet MS" w:hAnsi="Trebuchet MS"/>
          <w:bCs/>
          <w:noProof/>
          <w:color w:val="000000"/>
          <w:sz w:val="16"/>
          <w:szCs w:val="16"/>
          <w:lang w:val="ro-RO"/>
        </w:rPr>
      </w:pPr>
    </w:p>
    <w:p w:rsidR="00D20A42" w:rsidRPr="0059092F" w:rsidRDefault="00D20A42" w:rsidP="00080F24">
      <w:pPr>
        <w:pStyle w:val="ListParagraph"/>
        <w:widowControl w:val="0"/>
        <w:numPr>
          <w:ilvl w:val="1"/>
          <w:numId w:val="9"/>
        </w:numPr>
        <w:autoSpaceDE w:val="0"/>
        <w:autoSpaceDN w:val="0"/>
        <w:adjustRightInd w:val="0"/>
        <w:spacing w:after="0" w:line="240" w:lineRule="auto"/>
        <w:ind w:left="792"/>
        <w:jc w:val="both"/>
        <w:rPr>
          <w:rFonts w:ascii="Trebuchet MS" w:hAnsi="Trebuchet MS"/>
          <w:bCs/>
          <w:noProof/>
          <w:color w:val="000000"/>
          <w:lang w:val="ro-RO"/>
        </w:rPr>
      </w:pPr>
      <w:r w:rsidRPr="0059092F">
        <w:rPr>
          <w:rFonts w:ascii="Trebuchet MS" w:hAnsi="Trebuchet MS"/>
          <w:bCs/>
          <w:noProof/>
          <w:color w:val="000000"/>
          <w:lang w:val="ro-RO"/>
        </w:rPr>
        <w:t xml:space="preserve">Actualizarea Cap. V – Descrierea măsurilor din SDL, respectiv a </w:t>
      </w:r>
      <w:r w:rsidR="008012F2" w:rsidRPr="0059092F">
        <w:rPr>
          <w:rFonts w:ascii="Trebuchet MS" w:hAnsi="Trebuchet MS"/>
          <w:bCs/>
          <w:noProof/>
          <w:color w:val="000000"/>
          <w:lang w:val="ro-RO"/>
        </w:rPr>
        <w:t xml:space="preserve">punctului </w:t>
      </w:r>
      <w:r w:rsidR="008012F2" w:rsidRPr="0059092F">
        <w:rPr>
          <w:rFonts w:ascii="Trebuchet MS" w:hAnsi="Trebuchet MS"/>
          <w:b/>
          <w:bCs/>
          <w:noProof/>
          <w:lang w:val="ro-RO"/>
        </w:rPr>
        <w:t xml:space="preserve">9. </w:t>
      </w:r>
      <w:r w:rsidR="008012F2" w:rsidRPr="0059092F">
        <w:rPr>
          <w:rFonts w:ascii="Trebuchet MS" w:hAnsi="Trebuchet MS"/>
          <w:bCs/>
          <w:i/>
          <w:noProof/>
          <w:lang w:val="ro-RO"/>
        </w:rPr>
        <w:t>Sume (aplicabile) și rata sprijinului</w:t>
      </w:r>
      <w:r w:rsidR="008012F2" w:rsidRPr="0059092F">
        <w:rPr>
          <w:rFonts w:ascii="Trebuchet MS" w:hAnsi="Trebuchet MS"/>
          <w:bCs/>
          <w:noProof/>
          <w:color w:val="000000"/>
          <w:lang w:val="ro-RO"/>
        </w:rPr>
        <w:t xml:space="preserve"> din </w:t>
      </w:r>
      <w:r w:rsidRPr="0059092F">
        <w:rPr>
          <w:rFonts w:ascii="Trebuchet MS" w:hAnsi="Trebuchet MS"/>
          <w:bCs/>
          <w:noProof/>
          <w:color w:val="000000"/>
          <w:lang w:val="ro-RO"/>
        </w:rPr>
        <w:t>fiș</w:t>
      </w:r>
      <w:r w:rsidR="008012F2" w:rsidRPr="0059092F">
        <w:rPr>
          <w:rFonts w:ascii="Trebuchet MS" w:hAnsi="Trebuchet MS"/>
          <w:bCs/>
          <w:noProof/>
          <w:color w:val="000000"/>
          <w:lang w:val="ro-RO"/>
        </w:rPr>
        <w:t>a</w:t>
      </w:r>
      <w:r w:rsidRPr="0059092F">
        <w:rPr>
          <w:rFonts w:ascii="Trebuchet MS" w:hAnsi="Trebuchet MS"/>
          <w:bCs/>
          <w:noProof/>
          <w:color w:val="000000"/>
          <w:lang w:val="ro-RO"/>
        </w:rPr>
        <w:t xml:space="preserve"> măsuri</w:t>
      </w:r>
      <w:r w:rsidR="008012F2" w:rsidRPr="0059092F">
        <w:rPr>
          <w:rFonts w:ascii="Trebuchet MS" w:hAnsi="Trebuchet MS"/>
          <w:bCs/>
          <w:noProof/>
          <w:color w:val="000000"/>
          <w:lang w:val="ro-RO"/>
        </w:rPr>
        <w:t>i</w:t>
      </w:r>
      <w:r w:rsidRPr="0059092F">
        <w:rPr>
          <w:rFonts w:ascii="Trebuchet MS" w:hAnsi="Trebuchet MS"/>
          <w:bCs/>
          <w:noProof/>
          <w:color w:val="000000"/>
          <w:lang w:val="ro-RO"/>
        </w:rPr>
        <w:t xml:space="preserve">, în sensul corelării </w:t>
      </w:r>
      <w:r w:rsidRPr="0059092F">
        <w:rPr>
          <w:rFonts w:ascii="Trebuchet MS" w:hAnsi="Trebuchet MS"/>
          <w:bCs/>
          <w:noProof/>
          <w:lang w:val="ro-RO"/>
        </w:rPr>
        <w:t xml:space="preserve">valorii sprijinului </w:t>
      </w:r>
      <w:r w:rsidR="008012F2" w:rsidRPr="0059092F">
        <w:rPr>
          <w:rFonts w:ascii="Trebuchet MS" w:hAnsi="Trebuchet MS"/>
          <w:bCs/>
          <w:noProof/>
          <w:lang w:val="ro-RO"/>
        </w:rPr>
        <w:t>nerambursabil pe proiect în</w:t>
      </w:r>
      <w:r w:rsidRPr="0059092F">
        <w:rPr>
          <w:rFonts w:ascii="Trebuchet MS" w:hAnsi="Trebuchet MS"/>
          <w:bCs/>
          <w:noProof/>
          <w:color w:val="000000"/>
          <w:lang w:val="ro-RO"/>
        </w:rPr>
        <w:t xml:space="preserve"> conformitate cu sum</w:t>
      </w:r>
      <w:r w:rsidR="008012F2" w:rsidRPr="0059092F">
        <w:rPr>
          <w:rFonts w:ascii="Trebuchet MS" w:hAnsi="Trebuchet MS"/>
          <w:bCs/>
          <w:noProof/>
          <w:color w:val="000000"/>
          <w:lang w:val="ro-RO"/>
        </w:rPr>
        <w:t>a</w:t>
      </w:r>
      <w:r w:rsidRPr="0059092F">
        <w:rPr>
          <w:rFonts w:ascii="Trebuchet MS" w:hAnsi="Trebuchet MS"/>
          <w:bCs/>
          <w:noProof/>
          <w:color w:val="000000"/>
          <w:lang w:val="ro-RO"/>
        </w:rPr>
        <w:t xml:space="preserve"> rămas</w:t>
      </w:r>
      <w:r w:rsidR="008012F2" w:rsidRPr="0059092F">
        <w:rPr>
          <w:rFonts w:ascii="Trebuchet MS" w:hAnsi="Trebuchet MS"/>
          <w:bCs/>
          <w:noProof/>
          <w:color w:val="000000"/>
          <w:lang w:val="ro-RO"/>
        </w:rPr>
        <w:t>ă</w:t>
      </w:r>
      <w:r w:rsidRPr="0059092F">
        <w:rPr>
          <w:rFonts w:ascii="Trebuchet MS" w:hAnsi="Trebuchet MS"/>
          <w:bCs/>
          <w:noProof/>
          <w:color w:val="000000"/>
          <w:lang w:val="ro-RO"/>
        </w:rPr>
        <w:t xml:space="preserve"> disponibil</w:t>
      </w:r>
      <w:r w:rsidR="008012F2" w:rsidRPr="0059092F">
        <w:rPr>
          <w:rFonts w:ascii="Trebuchet MS" w:hAnsi="Trebuchet MS"/>
          <w:bCs/>
          <w:noProof/>
          <w:color w:val="000000"/>
          <w:lang w:val="ro-RO"/>
        </w:rPr>
        <w:t>ă la măsura/măsurile în cauză.</w:t>
      </w:r>
    </w:p>
    <w:p w:rsidR="00737304" w:rsidRPr="00080F24" w:rsidRDefault="00737304" w:rsidP="008D474A">
      <w:pPr>
        <w:widowControl w:val="0"/>
        <w:autoSpaceDE w:val="0"/>
        <w:autoSpaceDN w:val="0"/>
        <w:adjustRightInd w:val="0"/>
        <w:spacing w:after="0" w:line="240" w:lineRule="auto"/>
        <w:jc w:val="both"/>
        <w:rPr>
          <w:rFonts w:ascii="Trebuchet MS" w:hAnsi="Trebuchet MS"/>
          <w:bCs/>
          <w:noProof/>
          <w:color w:val="000000"/>
          <w:sz w:val="16"/>
          <w:szCs w:val="16"/>
        </w:rPr>
      </w:pPr>
    </w:p>
    <w:p w:rsidR="00736C01" w:rsidRPr="0059092F" w:rsidRDefault="00736C01" w:rsidP="008D474A">
      <w:pPr>
        <w:widowControl w:val="0"/>
        <w:autoSpaceDE w:val="0"/>
        <w:autoSpaceDN w:val="0"/>
        <w:adjustRightInd w:val="0"/>
        <w:spacing w:after="0" w:line="240" w:lineRule="auto"/>
        <w:jc w:val="both"/>
        <w:rPr>
          <w:rFonts w:ascii="Trebuchet MS" w:hAnsi="Trebuchet MS"/>
          <w:bCs/>
          <w:noProof/>
          <w:color w:val="000000"/>
        </w:rPr>
      </w:pPr>
      <w:r w:rsidRPr="0059092F">
        <w:rPr>
          <w:rFonts w:ascii="Trebuchet MS" w:hAnsi="Trebuchet MS"/>
          <w:b/>
          <w:bCs/>
          <w:noProof/>
          <w:color w:val="000000"/>
        </w:rPr>
        <w:t>Atenție!</w:t>
      </w:r>
      <w:r w:rsidRPr="0059092F">
        <w:rPr>
          <w:rFonts w:ascii="Trebuchet MS" w:hAnsi="Trebuchet MS"/>
          <w:bCs/>
          <w:noProof/>
          <w:color w:val="000000"/>
        </w:rPr>
        <w:t xml:space="preserve"> Orice modificare/</w:t>
      </w:r>
      <w:r w:rsidR="00B63CBD" w:rsidRPr="0059092F">
        <w:rPr>
          <w:rFonts w:ascii="Trebuchet MS" w:hAnsi="Trebuchet MS"/>
          <w:bCs/>
          <w:noProof/>
          <w:color w:val="000000"/>
        </w:rPr>
        <w:t>realocare/</w:t>
      </w:r>
      <w:r w:rsidRPr="0059092F">
        <w:rPr>
          <w:rFonts w:ascii="Trebuchet MS" w:hAnsi="Trebuchet MS"/>
          <w:bCs/>
          <w:noProof/>
          <w:color w:val="000000"/>
        </w:rPr>
        <w:t>actualizare a planului de finanțare va fi realizată în form</w:t>
      </w:r>
      <w:r w:rsidR="00CE3694" w:rsidRPr="0059092F">
        <w:rPr>
          <w:rFonts w:ascii="Trebuchet MS" w:hAnsi="Trebuchet MS"/>
          <w:bCs/>
          <w:noProof/>
          <w:color w:val="000000"/>
        </w:rPr>
        <w:t>a</w:t>
      </w:r>
      <w:r w:rsidRPr="0059092F">
        <w:rPr>
          <w:rFonts w:ascii="Trebuchet MS" w:hAnsi="Trebuchet MS"/>
          <w:bCs/>
          <w:noProof/>
          <w:color w:val="000000"/>
        </w:rPr>
        <w:t xml:space="preserve"> cumulată </w:t>
      </w:r>
      <w:r w:rsidR="00CE3694" w:rsidRPr="0059092F">
        <w:rPr>
          <w:rFonts w:ascii="Trebuchet MS" w:hAnsi="Trebuchet MS"/>
          <w:bCs/>
          <w:noProof/>
          <w:color w:val="000000"/>
        </w:rPr>
        <w:t>(</w:t>
      </w:r>
      <w:r w:rsidRPr="0059092F">
        <w:rPr>
          <w:rFonts w:ascii="Trebuchet MS" w:hAnsi="Trebuchet MS"/>
          <w:bCs/>
          <w:noProof/>
          <w:color w:val="000000"/>
        </w:rPr>
        <w:t>component</w:t>
      </w:r>
      <w:r w:rsidR="00CE3694" w:rsidRPr="0059092F">
        <w:rPr>
          <w:rFonts w:ascii="Trebuchet MS" w:hAnsi="Trebuchet MS"/>
          <w:bCs/>
          <w:noProof/>
          <w:color w:val="000000"/>
        </w:rPr>
        <w:t>a</w:t>
      </w:r>
      <w:r w:rsidRPr="0059092F">
        <w:rPr>
          <w:rFonts w:ascii="Trebuchet MS" w:hAnsi="Trebuchet MS"/>
          <w:bCs/>
          <w:noProof/>
          <w:color w:val="000000"/>
        </w:rPr>
        <w:t xml:space="preserve"> A</w:t>
      </w:r>
      <w:r w:rsidR="00CE3694" w:rsidRPr="0059092F">
        <w:rPr>
          <w:rFonts w:ascii="Trebuchet MS" w:hAnsi="Trebuchet MS"/>
          <w:bCs/>
          <w:noProof/>
          <w:color w:val="000000"/>
        </w:rPr>
        <w:t xml:space="preserve"> </w:t>
      </w:r>
      <w:r w:rsidRPr="0059092F">
        <w:rPr>
          <w:rFonts w:ascii="Trebuchet MS" w:hAnsi="Trebuchet MS"/>
          <w:bCs/>
          <w:noProof/>
          <w:color w:val="000000"/>
        </w:rPr>
        <w:t>+</w:t>
      </w:r>
      <w:r w:rsidR="00CE3694" w:rsidRPr="0059092F">
        <w:rPr>
          <w:rFonts w:ascii="Trebuchet MS" w:hAnsi="Trebuchet MS"/>
          <w:bCs/>
          <w:noProof/>
          <w:color w:val="000000"/>
        </w:rPr>
        <w:t xml:space="preserve"> componenta B)</w:t>
      </w:r>
      <w:r w:rsidRPr="0059092F">
        <w:rPr>
          <w:rFonts w:ascii="Trebuchet MS" w:hAnsi="Trebuchet MS"/>
          <w:bCs/>
          <w:noProof/>
          <w:color w:val="000000"/>
        </w:rPr>
        <w:t>.</w:t>
      </w:r>
    </w:p>
    <w:p w:rsidR="00737304" w:rsidRPr="00080F24" w:rsidRDefault="00737304" w:rsidP="008D474A">
      <w:pPr>
        <w:widowControl w:val="0"/>
        <w:autoSpaceDE w:val="0"/>
        <w:autoSpaceDN w:val="0"/>
        <w:adjustRightInd w:val="0"/>
        <w:spacing w:after="0" w:line="240" w:lineRule="auto"/>
        <w:jc w:val="both"/>
        <w:rPr>
          <w:rFonts w:ascii="Trebuchet MS" w:hAnsi="Trebuchet MS"/>
          <w:bCs/>
          <w:noProof/>
          <w:color w:val="000000"/>
          <w:sz w:val="16"/>
          <w:szCs w:val="16"/>
        </w:rPr>
      </w:pPr>
    </w:p>
    <w:p w:rsidR="0030061D" w:rsidRPr="0059092F" w:rsidRDefault="008012F2" w:rsidP="00455E01">
      <w:pPr>
        <w:widowControl w:val="0"/>
        <w:autoSpaceDE w:val="0"/>
        <w:autoSpaceDN w:val="0"/>
        <w:adjustRightInd w:val="0"/>
        <w:spacing w:after="0" w:line="240" w:lineRule="auto"/>
        <w:ind w:firstLine="450"/>
        <w:jc w:val="both"/>
        <w:rPr>
          <w:rFonts w:ascii="Trebuchet MS" w:hAnsi="Trebuchet MS"/>
          <w:bCs/>
          <w:noProof/>
          <w:color w:val="000000"/>
          <w:highlight w:val="yellow"/>
        </w:rPr>
      </w:pPr>
      <w:r w:rsidRPr="0059092F">
        <w:rPr>
          <w:rFonts w:ascii="Trebuchet MS" w:hAnsi="Trebuchet MS"/>
          <w:bCs/>
          <w:noProof/>
          <w:color w:val="000000"/>
        </w:rPr>
        <w:t>f</w:t>
      </w:r>
      <w:r w:rsidR="00455E01" w:rsidRPr="0059092F">
        <w:rPr>
          <w:rFonts w:ascii="Trebuchet MS" w:hAnsi="Trebuchet MS"/>
          <w:bCs/>
          <w:noProof/>
          <w:color w:val="000000"/>
        </w:rPr>
        <w:t>.</w:t>
      </w:r>
      <w:r w:rsidR="00021E9E" w:rsidRPr="0059092F">
        <w:rPr>
          <w:rFonts w:ascii="Trebuchet MS" w:hAnsi="Trebuchet MS"/>
          <w:bCs/>
          <w:noProof/>
          <w:color w:val="000000"/>
        </w:rPr>
        <w:t xml:space="preserve"> </w:t>
      </w:r>
      <w:r w:rsidR="0030061D" w:rsidRPr="0059092F">
        <w:rPr>
          <w:rFonts w:ascii="Trebuchet MS" w:hAnsi="Trebuchet MS"/>
          <w:bCs/>
          <w:noProof/>
          <w:color w:val="000000"/>
        </w:rPr>
        <w:t>Suplimentarea posturilor din organigram</w:t>
      </w:r>
      <w:r w:rsidR="00455E01" w:rsidRPr="0059092F">
        <w:rPr>
          <w:rFonts w:ascii="Trebuchet MS" w:hAnsi="Trebuchet MS"/>
          <w:bCs/>
          <w:noProof/>
          <w:color w:val="000000"/>
        </w:rPr>
        <w:t>ă prin contracte de voluntariat</w:t>
      </w:r>
      <w:r w:rsidR="009350CD" w:rsidRPr="0059092F">
        <w:rPr>
          <w:rFonts w:ascii="Trebuchet MS" w:hAnsi="Trebuchet MS"/>
          <w:bCs/>
          <w:noProof/>
          <w:color w:val="000000"/>
        </w:rPr>
        <w:t xml:space="preserve"> </w:t>
      </w:r>
      <w:r w:rsidR="008A003E" w:rsidRPr="0059092F">
        <w:rPr>
          <w:rFonts w:ascii="Trebuchet MS" w:hAnsi="Trebuchet MS"/>
          <w:bCs/>
          <w:noProof/>
          <w:color w:val="000000"/>
        </w:rPr>
        <w:t>doar pentru cele ce au</w:t>
      </w:r>
      <w:r w:rsidR="009350CD" w:rsidRPr="0059092F">
        <w:rPr>
          <w:rFonts w:ascii="Trebuchet MS" w:hAnsi="Trebuchet MS"/>
          <w:bCs/>
          <w:noProof/>
          <w:color w:val="000000"/>
        </w:rPr>
        <w:t xml:space="preserve"> o durată mai mare 6 luni</w:t>
      </w:r>
      <w:r w:rsidR="00455E01" w:rsidRPr="0059092F">
        <w:rPr>
          <w:rFonts w:ascii="Trebuchet MS" w:hAnsi="Trebuchet MS"/>
          <w:bCs/>
          <w:noProof/>
          <w:color w:val="000000"/>
        </w:rPr>
        <w:t>.</w:t>
      </w:r>
    </w:p>
    <w:p w:rsidR="00780F60" w:rsidRDefault="00780F60" w:rsidP="00780F60">
      <w:pPr>
        <w:spacing w:after="0"/>
        <w:jc w:val="both"/>
        <w:rPr>
          <w:rFonts w:ascii="Trebuchet MS" w:hAnsi="Trebuchet MS" w:cs="Calibri"/>
          <w:bCs/>
          <w:noProof/>
          <w:color w:val="000000"/>
        </w:rPr>
      </w:pPr>
    </w:p>
    <w:p w:rsidR="003C7E54" w:rsidRPr="0059092F" w:rsidRDefault="00542272" w:rsidP="00EF6E15">
      <w:pPr>
        <w:jc w:val="both"/>
        <w:rPr>
          <w:rFonts w:ascii="Trebuchet MS" w:hAnsi="Trebuchet MS" w:cs="Calibri"/>
          <w:bCs/>
          <w:noProof/>
          <w:color w:val="000000"/>
        </w:rPr>
      </w:pPr>
      <w:r w:rsidRPr="0059092F">
        <w:rPr>
          <w:rFonts w:ascii="Trebuchet MS" w:hAnsi="Trebuchet MS" w:cs="Calibri"/>
          <w:bCs/>
          <w:noProof/>
          <w:color w:val="000000"/>
        </w:rPr>
        <w:t xml:space="preserve">Propunerea de modificare a SDL va respecta formatul standard din Anexa 1 la prezentul Ghid. </w:t>
      </w:r>
    </w:p>
    <w:p w:rsidR="002809F5" w:rsidRPr="0059092F" w:rsidRDefault="002809F5" w:rsidP="00EF6E15">
      <w:pPr>
        <w:jc w:val="both"/>
        <w:rPr>
          <w:rFonts w:ascii="Trebuchet MS" w:hAnsi="Trebuchet MS" w:cs="Calibri"/>
          <w:bCs/>
          <w:noProof/>
          <w:color w:val="000000"/>
        </w:rPr>
      </w:pPr>
      <w:r w:rsidRPr="0059092F">
        <w:rPr>
          <w:rFonts w:ascii="Trebuchet MS" w:hAnsi="Trebuchet MS" w:cs="Calibri"/>
          <w:bCs/>
          <w:noProof/>
          <w:color w:val="000000"/>
        </w:rPr>
        <w:t>În s</w:t>
      </w:r>
      <w:r w:rsidR="00542272" w:rsidRPr="0059092F">
        <w:rPr>
          <w:rFonts w:ascii="Trebuchet MS" w:hAnsi="Trebuchet MS" w:cs="Calibri"/>
          <w:bCs/>
          <w:noProof/>
          <w:color w:val="000000"/>
        </w:rPr>
        <w:t xml:space="preserve">ecțiunea </w:t>
      </w:r>
      <w:r w:rsidR="003C7E54" w:rsidRPr="0059092F">
        <w:rPr>
          <w:rFonts w:ascii="Trebuchet MS" w:hAnsi="Trebuchet MS" w:cs="Calibri"/>
          <w:bCs/>
          <w:noProof/>
          <w:color w:val="000000"/>
        </w:rPr>
        <w:t xml:space="preserve">I - </w:t>
      </w:r>
      <w:r w:rsidR="00094EEA" w:rsidRPr="00094EEA">
        <w:rPr>
          <w:rFonts w:ascii="Trebuchet MS" w:hAnsi="Trebuchet MS" w:cs="Calibri"/>
          <w:bCs/>
          <w:noProof/>
          <w:color w:val="000000"/>
        </w:rPr>
        <w:t xml:space="preserve"> </w:t>
      </w:r>
      <w:r w:rsidR="00094EEA">
        <w:rPr>
          <w:rFonts w:ascii="Trebuchet MS" w:hAnsi="Trebuchet MS" w:cs="Calibri"/>
          <w:bCs/>
          <w:noProof/>
          <w:color w:val="000000"/>
        </w:rPr>
        <w:t>„</w:t>
      </w:r>
      <w:r w:rsidRPr="0059092F">
        <w:rPr>
          <w:rFonts w:ascii="Trebuchet MS" w:hAnsi="Trebuchet MS" w:cs="Calibri"/>
          <w:bCs/>
          <w:noProof/>
          <w:color w:val="000000"/>
        </w:rPr>
        <w:t xml:space="preserve">Tipul modificării” se va încadra modificarea solicitată, care poate fi: </w:t>
      </w:r>
    </w:p>
    <w:p w:rsidR="00542272" w:rsidRPr="0059092F" w:rsidRDefault="002809F5" w:rsidP="006143FB">
      <w:pPr>
        <w:pStyle w:val="ListParagraph"/>
        <w:numPr>
          <w:ilvl w:val="0"/>
          <w:numId w:val="42"/>
        </w:numPr>
        <w:jc w:val="both"/>
        <w:rPr>
          <w:rFonts w:ascii="Trebuchet MS" w:hAnsi="Trebuchet MS"/>
          <w:bCs/>
          <w:noProof/>
          <w:color w:val="000000"/>
          <w:lang w:val="ro-RO"/>
        </w:rPr>
      </w:pPr>
      <w:r w:rsidRPr="0059092F">
        <w:rPr>
          <w:rFonts w:ascii="Trebuchet MS" w:hAnsi="Trebuchet MS"/>
          <w:bCs/>
          <w:noProof/>
          <w:color w:val="000000"/>
          <w:lang w:val="ro-RO"/>
        </w:rPr>
        <w:t>Modificare simplă (inclusiv dacă sunt înaintate mai multe propuneri de modific</w:t>
      </w:r>
      <w:r w:rsidR="00BF3FF7" w:rsidRPr="0059092F">
        <w:rPr>
          <w:rFonts w:ascii="Trebuchet MS" w:hAnsi="Trebuchet MS"/>
          <w:bCs/>
          <w:noProof/>
          <w:color w:val="000000"/>
          <w:lang w:val="ro-RO"/>
        </w:rPr>
        <w:t>ă</w:t>
      </w:r>
      <w:r w:rsidRPr="0059092F">
        <w:rPr>
          <w:rFonts w:ascii="Trebuchet MS" w:hAnsi="Trebuchet MS"/>
          <w:bCs/>
          <w:noProof/>
          <w:color w:val="000000"/>
          <w:lang w:val="ro-RO"/>
        </w:rPr>
        <w:t xml:space="preserve">ri care se încadrează în această </w:t>
      </w:r>
      <w:r w:rsidR="00B63CBD" w:rsidRPr="0059092F">
        <w:rPr>
          <w:rFonts w:ascii="Trebuchet MS" w:hAnsi="Trebuchet MS"/>
          <w:bCs/>
          <w:noProof/>
          <w:color w:val="000000"/>
          <w:lang w:val="ro-RO"/>
        </w:rPr>
        <w:t>categorie sau în categoria modificărilor legislative sau administrative</w:t>
      </w:r>
      <w:r w:rsidRPr="0059092F">
        <w:rPr>
          <w:rFonts w:ascii="Trebuchet MS" w:hAnsi="Trebuchet MS"/>
          <w:bCs/>
          <w:noProof/>
          <w:color w:val="000000"/>
          <w:lang w:val="ro-RO"/>
        </w:rPr>
        <w:t>);</w:t>
      </w:r>
    </w:p>
    <w:p w:rsidR="00780F60" w:rsidRDefault="002809F5" w:rsidP="006143FB">
      <w:pPr>
        <w:pStyle w:val="ListParagraph"/>
        <w:numPr>
          <w:ilvl w:val="0"/>
          <w:numId w:val="42"/>
        </w:numPr>
        <w:jc w:val="both"/>
        <w:rPr>
          <w:rFonts w:ascii="Trebuchet MS" w:hAnsi="Trebuchet MS"/>
          <w:bCs/>
          <w:noProof/>
          <w:color w:val="000000"/>
          <w:lang w:val="ro-RO"/>
        </w:rPr>
      </w:pPr>
      <w:r w:rsidRPr="0059092F">
        <w:rPr>
          <w:rFonts w:ascii="Trebuchet MS" w:hAnsi="Trebuchet MS"/>
          <w:bCs/>
          <w:noProof/>
          <w:color w:val="000000"/>
          <w:lang w:val="ro-RO"/>
        </w:rPr>
        <w:t>Modificare complexă (inclusiv dacă sunt înaintate mai multe propuneri de modific</w:t>
      </w:r>
      <w:r w:rsidR="00BF3FF7" w:rsidRPr="0059092F">
        <w:rPr>
          <w:rFonts w:ascii="Trebuchet MS" w:hAnsi="Trebuchet MS"/>
          <w:bCs/>
          <w:noProof/>
          <w:color w:val="000000"/>
          <w:lang w:val="ro-RO"/>
        </w:rPr>
        <w:t>ă</w:t>
      </w:r>
      <w:r w:rsidRPr="0059092F">
        <w:rPr>
          <w:rFonts w:ascii="Trebuchet MS" w:hAnsi="Trebuchet MS"/>
          <w:bCs/>
          <w:noProof/>
          <w:color w:val="000000"/>
          <w:lang w:val="ro-RO"/>
        </w:rPr>
        <w:t xml:space="preserve">ri care se încadrează în această </w:t>
      </w:r>
      <w:r w:rsidR="003C7E54" w:rsidRPr="0059092F">
        <w:rPr>
          <w:rFonts w:ascii="Trebuchet MS" w:hAnsi="Trebuchet MS"/>
          <w:bCs/>
          <w:noProof/>
          <w:color w:val="000000"/>
          <w:lang w:val="ro-RO"/>
        </w:rPr>
        <w:t xml:space="preserve">categorie sau dacă propunerile de modificări se </w:t>
      </w:r>
    </w:p>
    <w:p w:rsidR="002809F5" w:rsidRPr="0059092F" w:rsidRDefault="003C7E54" w:rsidP="00780F60">
      <w:pPr>
        <w:pStyle w:val="ListParagraph"/>
        <w:jc w:val="both"/>
        <w:rPr>
          <w:rFonts w:ascii="Trebuchet MS" w:hAnsi="Trebuchet MS"/>
          <w:bCs/>
          <w:noProof/>
          <w:color w:val="000000"/>
          <w:lang w:val="ro-RO"/>
        </w:rPr>
      </w:pPr>
      <w:r w:rsidRPr="0059092F">
        <w:rPr>
          <w:rFonts w:ascii="Trebuchet MS" w:hAnsi="Trebuchet MS"/>
          <w:bCs/>
          <w:noProof/>
          <w:color w:val="000000"/>
          <w:lang w:val="ro-RO"/>
        </w:rPr>
        <w:t>încadrează atât în categoria celor simple</w:t>
      </w:r>
      <w:r w:rsidR="00B63CBD" w:rsidRPr="0059092F">
        <w:rPr>
          <w:rFonts w:ascii="Trebuchet MS" w:hAnsi="Trebuchet MS"/>
          <w:bCs/>
          <w:noProof/>
          <w:color w:val="000000"/>
          <w:lang w:val="ro-RO"/>
        </w:rPr>
        <w:t>/legislative sau administrative</w:t>
      </w:r>
      <w:r w:rsidRPr="0059092F">
        <w:rPr>
          <w:rFonts w:ascii="Trebuchet MS" w:hAnsi="Trebuchet MS"/>
          <w:bCs/>
          <w:noProof/>
          <w:color w:val="000000"/>
          <w:lang w:val="ro-RO"/>
        </w:rPr>
        <w:t>, cât și în categoria celor complexe</w:t>
      </w:r>
      <w:r w:rsidR="002809F5" w:rsidRPr="0059092F">
        <w:rPr>
          <w:rFonts w:ascii="Trebuchet MS" w:hAnsi="Trebuchet MS"/>
          <w:bCs/>
          <w:noProof/>
          <w:color w:val="000000"/>
          <w:lang w:val="ro-RO"/>
        </w:rPr>
        <w:t>)</w:t>
      </w:r>
      <w:r w:rsidR="00084889" w:rsidRPr="0059092F">
        <w:rPr>
          <w:rFonts w:ascii="Trebuchet MS" w:hAnsi="Trebuchet MS"/>
          <w:bCs/>
          <w:noProof/>
          <w:color w:val="000000"/>
          <w:lang w:val="ro-RO"/>
        </w:rPr>
        <w:t>;</w:t>
      </w:r>
    </w:p>
    <w:p w:rsidR="003C7E54" w:rsidRPr="0059092F" w:rsidRDefault="00BF3FF7" w:rsidP="00E055F6">
      <w:pPr>
        <w:pStyle w:val="ListParagraph"/>
        <w:numPr>
          <w:ilvl w:val="0"/>
          <w:numId w:val="42"/>
        </w:numPr>
        <w:spacing w:after="120"/>
        <w:jc w:val="both"/>
        <w:rPr>
          <w:rFonts w:ascii="Trebuchet MS" w:hAnsi="Trebuchet MS"/>
          <w:bCs/>
          <w:noProof/>
          <w:color w:val="000000"/>
          <w:lang w:val="ro-RO"/>
        </w:rPr>
      </w:pPr>
      <w:r w:rsidRPr="0059092F">
        <w:rPr>
          <w:rFonts w:ascii="Trebuchet MS" w:hAnsi="Trebuchet MS"/>
          <w:bCs/>
          <w:noProof/>
          <w:color w:val="000000"/>
          <w:lang w:val="ro-RO"/>
        </w:rPr>
        <w:t>Modificare</w:t>
      </w:r>
      <w:r w:rsidR="00084889" w:rsidRPr="0059092F">
        <w:rPr>
          <w:rFonts w:ascii="Trebuchet MS" w:hAnsi="Trebuchet MS"/>
          <w:bCs/>
          <w:noProof/>
          <w:color w:val="000000"/>
          <w:lang w:val="ro-RO"/>
        </w:rPr>
        <w:t xml:space="preserve"> legislativă</w:t>
      </w:r>
      <w:r w:rsidR="00865B7F" w:rsidRPr="0059092F">
        <w:rPr>
          <w:rFonts w:ascii="Trebuchet MS" w:hAnsi="Trebuchet MS"/>
          <w:bCs/>
          <w:noProof/>
          <w:color w:val="000000"/>
          <w:lang w:val="ro-RO"/>
        </w:rPr>
        <w:t xml:space="preserve"> și/sau </w:t>
      </w:r>
      <w:r w:rsidR="00B63CBD" w:rsidRPr="0059092F">
        <w:rPr>
          <w:rFonts w:ascii="Trebuchet MS" w:hAnsi="Trebuchet MS"/>
          <w:bCs/>
          <w:noProof/>
          <w:color w:val="000000"/>
          <w:lang w:val="ro-RO"/>
        </w:rPr>
        <w:t>administrativ</w:t>
      </w:r>
      <w:r w:rsidR="00CE3694" w:rsidRPr="0059092F">
        <w:rPr>
          <w:rFonts w:ascii="Trebuchet MS" w:hAnsi="Trebuchet MS"/>
          <w:bCs/>
          <w:noProof/>
          <w:color w:val="000000"/>
          <w:lang w:val="ro-RO"/>
        </w:rPr>
        <w:t>ă</w:t>
      </w:r>
      <w:r w:rsidR="00B63CBD" w:rsidRPr="0059092F">
        <w:rPr>
          <w:rFonts w:ascii="Trebuchet MS" w:hAnsi="Trebuchet MS"/>
          <w:bCs/>
          <w:noProof/>
          <w:color w:val="000000"/>
          <w:lang w:val="ro-RO"/>
        </w:rPr>
        <w:t xml:space="preserve"> (în cazul în care propunerea de modificare de SDL include doar acest</w:t>
      </w:r>
      <w:r w:rsidR="00CE3694" w:rsidRPr="0059092F">
        <w:rPr>
          <w:rFonts w:ascii="Trebuchet MS" w:hAnsi="Trebuchet MS"/>
          <w:bCs/>
          <w:noProof/>
          <w:color w:val="000000"/>
          <w:lang w:val="ro-RO"/>
        </w:rPr>
        <w:t>e</w:t>
      </w:r>
      <w:r w:rsidR="00B63CBD" w:rsidRPr="0059092F">
        <w:rPr>
          <w:rFonts w:ascii="Trebuchet MS" w:hAnsi="Trebuchet MS"/>
          <w:bCs/>
          <w:noProof/>
          <w:color w:val="000000"/>
          <w:lang w:val="ro-RO"/>
        </w:rPr>
        <w:t xml:space="preserve"> tip</w:t>
      </w:r>
      <w:r w:rsidR="00CE3694" w:rsidRPr="0059092F">
        <w:rPr>
          <w:rFonts w:ascii="Trebuchet MS" w:hAnsi="Trebuchet MS"/>
          <w:bCs/>
          <w:noProof/>
          <w:color w:val="000000"/>
          <w:lang w:val="ro-RO"/>
        </w:rPr>
        <w:t>uri</w:t>
      </w:r>
      <w:r w:rsidR="00B63CBD" w:rsidRPr="0059092F">
        <w:rPr>
          <w:rFonts w:ascii="Trebuchet MS" w:hAnsi="Trebuchet MS"/>
          <w:bCs/>
          <w:noProof/>
          <w:color w:val="000000"/>
          <w:lang w:val="ro-RO"/>
        </w:rPr>
        <w:t xml:space="preserve"> de modificări)</w:t>
      </w:r>
      <w:r w:rsidR="003C7E54" w:rsidRPr="0059092F">
        <w:rPr>
          <w:rFonts w:ascii="Trebuchet MS" w:hAnsi="Trebuchet MS"/>
          <w:bCs/>
          <w:noProof/>
          <w:color w:val="000000"/>
          <w:lang w:val="ro-RO"/>
        </w:rPr>
        <w:t>.</w:t>
      </w:r>
    </w:p>
    <w:p w:rsidR="00084889" w:rsidRPr="0059092F" w:rsidRDefault="003C7E54" w:rsidP="00780F60">
      <w:pPr>
        <w:spacing w:after="120"/>
        <w:jc w:val="both"/>
        <w:rPr>
          <w:rFonts w:ascii="Trebuchet MS" w:hAnsi="Trebuchet MS" w:cs="Calibri"/>
          <w:bCs/>
          <w:noProof/>
          <w:color w:val="000000"/>
        </w:rPr>
      </w:pPr>
      <w:r w:rsidRPr="0059092F">
        <w:rPr>
          <w:rFonts w:ascii="Trebuchet MS" w:hAnsi="Trebuchet MS"/>
          <w:bCs/>
          <w:noProof/>
          <w:color w:val="000000"/>
        </w:rPr>
        <w:t>În secțiune</w:t>
      </w:r>
      <w:r w:rsidR="000E6E87" w:rsidRPr="0059092F">
        <w:rPr>
          <w:rFonts w:ascii="Trebuchet MS" w:hAnsi="Trebuchet MS"/>
          <w:bCs/>
          <w:noProof/>
          <w:color w:val="000000"/>
        </w:rPr>
        <w:t>a</w:t>
      </w:r>
      <w:r w:rsidRPr="0059092F">
        <w:rPr>
          <w:rFonts w:ascii="Trebuchet MS" w:hAnsi="Trebuchet MS"/>
          <w:bCs/>
          <w:noProof/>
          <w:color w:val="000000"/>
        </w:rPr>
        <w:t xml:space="preserve"> II –</w:t>
      </w:r>
      <w:r w:rsidR="00094EEA" w:rsidRPr="00094EEA">
        <w:rPr>
          <w:rFonts w:ascii="Trebuchet MS" w:hAnsi="Trebuchet MS" w:cs="Calibri"/>
          <w:bCs/>
          <w:noProof/>
          <w:color w:val="000000"/>
        </w:rPr>
        <w:t xml:space="preserve"> </w:t>
      </w:r>
      <w:r w:rsidR="00094EEA">
        <w:rPr>
          <w:rFonts w:ascii="Trebuchet MS" w:hAnsi="Trebuchet MS" w:cs="Calibri"/>
          <w:bCs/>
          <w:noProof/>
          <w:color w:val="000000"/>
        </w:rPr>
        <w:t>„</w:t>
      </w:r>
      <w:r w:rsidRPr="0059092F">
        <w:rPr>
          <w:rFonts w:ascii="Trebuchet MS" w:hAnsi="Trebuchet MS"/>
          <w:bCs/>
          <w:noProof/>
          <w:color w:val="000000"/>
        </w:rPr>
        <w:t>Descrierea modificărilor solicitate”</w:t>
      </w:r>
      <w:r w:rsidR="000E6E87" w:rsidRPr="0059092F">
        <w:rPr>
          <w:rFonts w:ascii="Trebuchet MS" w:hAnsi="Trebuchet MS"/>
          <w:bCs/>
          <w:noProof/>
          <w:color w:val="000000"/>
        </w:rPr>
        <w:t xml:space="preserve">, va fi utilizat formatul indicat pentru fiecare modificare solicitată. Completarea câmpurilor se va realiza conform precizărilor din Anexă. </w:t>
      </w:r>
    </w:p>
    <w:p w:rsidR="00970924" w:rsidRPr="0059092F" w:rsidRDefault="00970924" w:rsidP="00780F60">
      <w:pPr>
        <w:spacing w:after="120"/>
        <w:jc w:val="both"/>
        <w:rPr>
          <w:rFonts w:ascii="Trebuchet MS" w:hAnsi="Trebuchet MS" w:cs="Calibri"/>
          <w:bCs/>
          <w:noProof/>
          <w:color w:val="000000"/>
        </w:rPr>
      </w:pPr>
      <w:r w:rsidRPr="0059092F">
        <w:rPr>
          <w:rFonts w:ascii="Trebuchet MS" w:hAnsi="Trebuchet MS" w:cs="Calibri"/>
          <w:bCs/>
          <w:noProof/>
          <w:color w:val="000000"/>
        </w:rPr>
        <w:t>În perioada de implementare a SDL sunt permise:</w:t>
      </w:r>
    </w:p>
    <w:p w:rsidR="00970924" w:rsidRPr="001D6807" w:rsidRDefault="00970924" w:rsidP="00970924">
      <w:pPr>
        <w:pStyle w:val="ListParagraph"/>
        <w:numPr>
          <w:ilvl w:val="0"/>
          <w:numId w:val="42"/>
        </w:numPr>
        <w:jc w:val="both"/>
        <w:rPr>
          <w:rFonts w:ascii="Trebuchet MS" w:hAnsi="Trebuchet MS"/>
          <w:bCs/>
          <w:noProof/>
          <w:color w:val="000000"/>
          <w:lang w:val="ro-RO"/>
        </w:rPr>
      </w:pPr>
      <w:r w:rsidRPr="001D6807">
        <w:rPr>
          <w:rFonts w:ascii="Trebuchet MS" w:hAnsi="Trebuchet MS"/>
          <w:bCs/>
          <w:noProof/>
          <w:color w:val="000000"/>
          <w:lang w:val="ro-RO"/>
        </w:rPr>
        <w:t>Patru modificări simple/an calendaristic;</w:t>
      </w:r>
    </w:p>
    <w:p w:rsidR="00970924" w:rsidRPr="0059092F" w:rsidRDefault="00970924" w:rsidP="00970924">
      <w:pPr>
        <w:pStyle w:val="ListParagraph"/>
        <w:numPr>
          <w:ilvl w:val="0"/>
          <w:numId w:val="42"/>
        </w:numPr>
        <w:jc w:val="both"/>
        <w:rPr>
          <w:rFonts w:ascii="Trebuchet MS" w:hAnsi="Trebuchet MS"/>
          <w:bCs/>
          <w:noProof/>
          <w:color w:val="000000"/>
          <w:lang w:val="ro-RO"/>
        </w:rPr>
      </w:pPr>
      <w:r w:rsidRPr="001D6807">
        <w:rPr>
          <w:rFonts w:ascii="Trebuchet MS" w:hAnsi="Trebuchet MS"/>
          <w:bCs/>
          <w:noProof/>
          <w:color w:val="000000"/>
          <w:lang w:val="ro-RO"/>
        </w:rPr>
        <w:t>Două modificări complexe/an calendaristic</w:t>
      </w:r>
      <w:r w:rsidR="00B63CBD" w:rsidRPr="0059092F">
        <w:rPr>
          <w:rStyle w:val="FootnoteReference"/>
          <w:rFonts w:ascii="Trebuchet MS" w:hAnsi="Trebuchet MS"/>
          <w:bCs/>
          <w:noProof/>
          <w:color w:val="000000"/>
          <w:lang w:val="ro-RO"/>
        </w:rPr>
        <w:footnoteReference w:id="1"/>
      </w:r>
      <w:r w:rsidRPr="0059092F">
        <w:rPr>
          <w:rFonts w:ascii="Trebuchet MS" w:hAnsi="Trebuchet MS"/>
          <w:bCs/>
          <w:noProof/>
          <w:color w:val="000000"/>
          <w:lang w:val="ro-RO"/>
        </w:rPr>
        <w:t xml:space="preserve"> (În cazul în care printr-o singură solicitare GAL vizează atât modificări simple cât și complexe, solicitarea va fi încadrată ca modificare complexă);</w:t>
      </w:r>
    </w:p>
    <w:p w:rsidR="00AC79DC" w:rsidRPr="0059092F" w:rsidRDefault="00970924" w:rsidP="00780F60">
      <w:pPr>
        <w:pStyle w:val="ListParagraph"/>
        <w:numPr>
          <w:ilvl w:val="0"/>
          <w:numId w:val="42"/>
        </w:numPr>
        <w:spacing w:after="120"/>
        <w:jc w:val="both"/>
        <w:rPr>
          <w:rFonts w:ascii="Trebuchet MS" w:hAnsi="Trebuchet MS"/>
          <w:bCs/>
          <w:noProof/>
          <w:color w:val="000000"/>
          <w:lang w:val="ro-RO"/>
        </w:rPr>
      </w:pPr>
      <w:r w:rsidRPr="0059092F">
        <w:rPr>
          <w:rFonts w:ascii="Trebuchet MS" w:hAnsi="Trebuchet MS"/>
          <w:bCs/>
          <w:noProof/>
          <w:color w:val="000000"/>
          <w:lang w:val="ro-RO"/>
        </w:rPr>
        <w:t xml:space="preserve">Modificările care vizează actualizări legislative </w:t>
      </w:r>
      <w:r w:rsidR="00865B7F" w:rsidRPr="0059092F">
        <w:rPr>
          <w:rFonts w:ascii="Trebuchet MS" w:hAnsi="Trebuchet MS"/>
          <w:bCs/>
          <w:noProof/>
          <w:color w:val="000000"/>
          <w:lang w:val="ro-RO"/>
        </w:rPr>
        <w:t>sau</w:t>
      </w:r>
      <w:r w:rsidR="00645242" w:rsidRPr="0059092F">
        <w:rPr>
          <w:rFonts w:ascii="Trebuchet MS" w:hAnsi="Trebuchet MS"/>
          <w:bCs/>
          <w:noProof/>
          <w:color w:val="000000"/>
          <w:lang w:val="ro-RO"/>
        </w:rPr>
        <w:t xml:space="preserve"> </w:t>
      </w:r>
      <w:r w:rsidR="00B63CBD" w:rsidRPr="0059092F">
        <w:rPr>
          <w:rFonts w:ascii="Trebuchet MS" w:hAnsi="Trebuchet MS"/>
          <w:bCs/>
          <w:noProof/>
          <w:color w:val="000000"/>
          <w:lang w:val="ro-RO"/>
        </w:rPr>
        <w:t>administrative</w:t>
      </w:r>
      <w:r w:rsidR="00645242" w:rsidRPr="0059092F">
        <w:rPr>
          <w:rFonts w:ascii="Trebuchet MS" w:hAnsi="Trebuchet MS"/>
          <w:bCs/>
          <w:noProof/>
          <w:color w:val="000000"/>
          <w:lang w:val="ro-RO"/>
        </w:rPr>
        <w:t xml:space="preserve"> </w:t>
      </w:r>
      <w:r w:rsidRPr="0059092F">
        <w:rPr>
          <w:rFonts w:ascii="Trebuchet MS" w:hAnsi="Trebuchet MS"/>
          <w:bCs/>
          <w:noProof/>
          <w:color w:val="000000"/>
          <w:lang w:val="ro-RO"/>
        </w:rPr>
        <w:t>nu sunt limitate numeric</w:t>
      </w:r>
      <w:r w:rsidR="00455E01" w:rsidRPr="0059092F">
        <w:rPr>
          <w:rFonts w:ascii="Trebuchet MS" w:hAnsi="Trebuchet MS"/>
          <w:bCs/>
          <w:noProof/>
          <w:color w:val="000000"/>
          <w:lang w:val="ro-RO"/>
        </w:rPr>
        <w:t>.</w:t>
      </w:r>
    </w:p>
    <w:p w:rsidR="00C31ECF" w:rsidRPr="0059092F" w:rsidRDefault="00C31ECF" w:rsidP="00E055F6">
      <w:pPr>
        <w:spacing w:after="120"/>
        <w:jc w:val="both"/>
        <w:rPr>
          <w:rFonts w:ascii="Trebuchet MS" w:hAnsi="Trebuchet MS" w:cs="Calibri"/>
          <w:bCs/>
          <w:noProof/>
          <w:color w:val="000000"/>
        </w:rPr>
      </w:pPr>
      <w:r w:rsidRPr="0059092F">
        <w:rPr>
          <w:rFonts w:ascii="Trebuchet MS" w:hAnsi="Trebuchet MS" w:cs="Calibri"/>
          <w:bCs/>
          <w:noProof/>
          <w:color w:val="000000"/>
        </w:rPr>
        <w:t>Întrucât prin modificările propuse de GAL-uri sunt vizate strategia și</w:t>
      </w:r>
      <w:r w:rsidR="002653EB" w:rsidRPr="0059092F">
        <w:rPr>
          <w:rFonts w:ascii="Trebuchet MS" w:hAnsi="Trebuchet MS" w:cs="Calibri"/>
          <w:bCs/>
          <w:noProof/>
          <w:color w:val="000000"/>
        </w:rPr>
        <w:t xml:space="preserve"> obiectivele acesteia, pentru </w:t>
      </w:r>
      <w:r w:rsidR="002A42FB" w:rsidRPr="0059092F">
        <w:rPr>
          <w:rFonts w:ascii="Trebuchet MS" w:hAnsi="Trebuchet MS" w:cs="Calibri"/>
          <w:bCs/>
          <w:noProof/>
          <w:color w:val="000000"/>
        </w:rPr>
        <w:t>a înainta</w:t>
      </w:r>
      <w:r w:rsidR="002653EB" w:rsidRPr="0059092F">
        <w:rPr>
          <w:rFonts w:ascii="Trebuchet MS" w:hAnsi="Trebuchet MS" w:cs="Calibri"/>
          <w:bCs/>
          <w:noProof/>
          <w:color w:val="000000"/>
        </w:rPr>
        <w:t xml:space="preserve"> </w:t>
      </w:r>
      <w:r w:rsidRPr="0059092F">
        <w:rPr>
          <w:rFonts w:ascii="Trebuchet MS" w:hAnsi="Trebuchet MS" w:cs="Calibri"/>
          <w:bCs/>
          <w:noProof/>
          <w:color w:val="000000"/>
        </w:rPr>
        <w:t xml:space="preserve">DGDR AM PNDR </w:t>
      </w:r>
      <w:r w:rsidR="002A42FB" w:rsidRPr="0059092F">
        <w:rPr>
          <w:rFonts w:ascii="Trebuchet MS" w:hAnsi="Trebuchet MS" w:cs="Calibri"/>
          <w:bCs/>
          <w:noProof/>
          <w:color w:val="000000"/>
        </w:rPr>
        <w:t xml:space="preserve">propunerea de modificare a </w:t>
      </w:r>
      <w:r w:rsidR="002653EB" w:rsidRPr="0059092F">
        <w:rPr>
          <w:rFonts w:ascii="Trebuchet MS" w:hAnsi="Trebuchet MS" w:cs="Calibri"/>
          <w:bCs/>
          <w:noProof/>
          <w:color w:val="000000"/>
        </w:rPr>
        <w:t>SDL</w:t>
      </w:r>
      <w:r w:rsidRPr="0059092F">
        <w:rPr>
          <w:rFonts w:ascii="Trebuchet MS" w:hAnsi="Trebuchet MS" w:cs="Calibri"/>
          <w:bCs/>
          <w:noProof/>
          <w:color w:val="000000"/>
        </w:rPr>
        <w:t xml:space="preserve">, GAL-urile trebuie să obțină în prealabil </w:t>
      </w:r>
      <w:r w:rsidR="002653EB" w:rsidRPr="0059092F">
        <w:rPr>
          <w:rFonts w:ascii="Trebuchet MS" w:hAnsi="Trebuchet MS" w:cs="Calibri"/>
          <w:bCs/>
          <w:noProof/>
          <w:color w:val="000000"/>
        </w:rPr>
        <w:t xml:space="preserve">acceptul </w:t>
      </w:r>
      <w:r w:rsidRPr="0059092F">
        <w:rPr>
          <w:rFonts w:ascii="Trebuchet MS" w:hAnsi="Trebuchet MS" w:cs="Calibri"/>
          <w:bCs/>
          <w:noProof/>
          <w:color w:val="000000"/>
        </w:rPr>
        <w:t>organelor proprii de conducere</w:t>
      </w:r>
      <w:r w:rsidR="00F158D5" w:rsidRPr="0059092F">
        <w:rPr>
          <w:rFonts w:ascii="Trebuchet MS" w:hAnsi="Trebuchet MS" w:cs="Calibri"/>
          <w:bCs/>
          <w:noProof/>
          <w:color w:val="000000"/>
        </w:rPr>
        <w:t xml:space="preserve"> (AGA/Consiliul Director)</w:t>
      </w:r>
      <w:r w:rsidRPr="0059092F">
        <w:rPr>
          <w:rFonts w:ascii="Trebuchet MS" w:hAnsi="Trebuchet MS" w:cs="Calibri"/>
          <w:bCs/>
          <w:noProof/>
          <w:color w:val="000000"/>
        </w:rPr>
        <w:t>, în conformitate cu actul constitutiv și/sau cu statutul de funcționare.</w:t>
      </w:r>
    </w:p>
    <w:p w:rsidR="005C6B8D" w:rsidRPr="0059092F" w:rsidRDefault="005C6B8D" w:rsidP="00E055F6">
      <w:pPr>
        <w:spacing w:after="120"/>
        <w:jc w:val="both"/>
        <w:rPr>
          <w:rFonts w:ascii="Trebuchet MS" w:hAnsi="Trebuchet MS" w:cs="Calibri"/>
          <w:bCs/>
          <w:noProof/>
          <w:color w:val="000000"/>
        </w:rPr>
      </w:pPr>
      <w:r w:rsidRPr="0059092F">
        <w:rPr>
          <w:rFonts w:ascii="Trebuchet MS" w:hAnsi="Trebuchet MS" w:cs="Calibri"/>
          <w:bCs/>
          <w:noProof/>
          <w:color w:val="000000"/>
        </w:rPr>
        <w:t>Evaluarea propunerii de modificare a SDL se va realiza într-o primă etapă la nivelul CDRJ și va primi aprobarea finală din partea DGDR AM PNDR, de la nivel central.</w:t>
      </w:r>
    </w:p>
    <w:p w:rsidR="00B26B83" w:rsidRPr="0059092F" w:rsidRDefault="00F158D5" w:rsidP="00E055F6">
      <w:pPr>
        <w:spacing w:after="120"/>
        <w:jc w:val="both"/>
        <w:rPr>
          <w:rFonts w:ascii="Trebuchet MS" w:hAnsi="Trebuchet MS"/>
          <w:bCs/>
          <w:noProof/>
          <w:color w:val="000000"/>
        </w:rPr>
      </w:pPr>
      <w:r w:rsidRPr="0059092F">
        <w:rPr>
          <w:rFonts w:ascii="Trebuchet MS" w:hAnsi="Trebuchet MS" w:cs="Calibri"/>
          <w:bCs/>
          <w:noProof/>
          <w:color w:val="000000"/>
        </w:rPr>
        <w:t>Documentația aferentă propunerii de modificare a SDL va fi depusă de GAL</w:t>
      </w:r>
      <w:r w:rsidR="000D4D4C" w:rsidRPr="0059092F">
        <w:rPr>
          <w:rFonts w:ascii="Trebuchet MS" w:hAnsi="Trebuchet MS" w:cs="Calibri"/>
          <w:bCs/>
          <w:noProof/>
          <w:color w:val="000000"/>
        </w:rPr>
        <w:t xml:space="preserve"> </w:t>
      </w:r>
      <w:r w:rsidR="00FC4461" w:rsidRPr="0059092F">
        <w:rPr>
          <w:rFonts w:ascii="Trebuchet MS" w:hAnsi="Trebuchet MS" w:cs="Calibri"/>
          <w:bCs/>
          <w:noProof/>
          <w:color w:val="000000"/>
        </w:rPr>
        <w:t>la sediul CDRJ</w:t>
      </w:r>
      <w:r w:rsidR="002A7B36" w:rsidRPr="0059092F">
        <w:rPr>
          <w:rFonts w:ascii="Trebuchet MS" w:hAnsi="Trebuchet MS" w:cs="Calibri"/>
          <w:bCs/>
          <w:noProof/>
          <w:color w:val="000000"/>
        </w:rPr>
        <w:t xml:space="preserve"> responsabil cu monitorizarea activității SDL</w:t>
      </w:r>
      <w:r w:rsidR="00FC4461" w:rsidRPr="0059092F">
        <w:rPr>
          <w:rFonts w:ascii="Trebuchet MS" w:hAnsi="Trebuchet MS" w:cs="Calibri"/>
          <w:bCs/>
          <w:noProof/>
          <w:color w:val="000000"/>
        </w:rPr>
        <w:t xml:space="preserve"> de </w:t>
      </w:r>
      <w:r w:rsidR="002C2C59" w:rsidRPr="0059092F">
        <w:rPr>
          <w:rFonts w:ascii="Trebuchet MS" w:hAnsi="Trebuchet MS" w:cs="Calibri"/>
          <w:bCs/>
          <w:noProof/>
          <w:color w:val="000000"/>
        </w:rPr>
        <w:t xml:space="preserve">către </w:t>
      </w:r>
      <w:r w:rsidR="0033435A" w:rsidRPr="0059092F">
        <w:rPr>
          <w:rFonts w:ascii="Trebuchet MS" w:hAnsi="Trebuchet MS" w:cs="Calibri"/>
          <w:bCs/>
          <w:noProof/>
          <w:color w:val="000000"/>
        </w:rPr>
        <w:t>reprezentantul legal</w:t>
      </w:r>
      <w:r w:rsidR="002C2C59" w:rsidRPr="0059092F">
        <w:rPr>
          <w:rFonts w:ascii="Trebuchet MS" w:hAnsi="Trebuchet MS" w:cs="Calibri"/>
          <w:bCs/>
          <w:noProof/>
          <w:color w:val="000000"/>
        </w:rPr>
        <w:t xml:space="preserve"> al GAL/persoana mandatată de reprezentantul legal</w:t>
      </w:r>
      <w:r w:rsidR="0073595B" w:rsidRPr="0059092F">
        <w:rPr>
          <w:rFonts w:ascii="Trebuchet MS" w:hAnsi="Trebuchet MS" w:cs="Calibri"/>
          <w:bCs/>
          <w:noProof/>
          <w:color w:val="000000"/>
        </w:rPr>
        <w:t xml:space="preserve"> sau va fi transmisă prin poștă/curierat</w:t>
      </w:r>
      <w:r w:rsidR="00FC4461" w:rsidRPr="0059092F">
        <w:rPr>
          <w:rFonts w:ascii="Trebuchet MS" w:hAnsi="Trebuchet MS" w:cs="Calibri"/>
          <w:bCs/>
          <w:noProof/>
          <w:color w:val="000000"/>
        </w:rPr>
        <w:t xml:space="preserve">. </w:t>
      </w:r>
      <w:r w:rsidR="00C31ECF" w:rsidRPr="0059092F">
        <w:rPr>
          <w:rFonts w:ascii="Trebuchet MS" w:hAnsi="Trebuchet MS"/>
          <w:bCs/>
          <w:noProof/>
          <w:color w:val="000000"/>
        </w:rPr>
        <w:t xml:space="preserve">Documentele necesare pentru solicitarea de modificare </w:t>
      </w:r>
      <w:r w:rsidR="004D01E8" w:rsidRPr="0059092F">
        <w:rPr>
          <w:rFonts w:ascii="Trebuchet MS" w:hAnsi="Trebuchet MS"/>
          <w:bCs/>
          <w:noProof/>
          <w:color w:val="000000"/>
        </w:rPr>
        <w:t xml:space="preserve">a </w:t>
      </w:r>
      <w:r w:rsidR="00C31ECF" w:rsidRPr="0059092F">
        <w:rPr>
          <w:rFonts w:ascii="Trebuchet MS" w:hAnsi="Trebuchet MS"/>
          <w:bCs/>
          <w:noProof/>
          <w:color w:val="000000"/>
        </w:rPr>
        <w:t>SDL sunt următoarele</w:t>
      </w:r>
      <w:r w:rsidR="0033435A" w:rsidRPr="0059092F">
        <w:rPr>
          <w:rFonts w:ascii="Trebuchet MS" w:hAnsi="Trebuchet MS"/>
          <w:bCs/>
          <w:noProof/>
          <w:color w:val="000000"/>
        </w:rPr>
        <w:t>, prezentate într-un singur exemplar</w:t>
      </w:r>
      <w:r w:rsidR="00C31ECF" w:rsidRPr="0059092F">
        <w:rPr>
          <w:rFonts w:ascii="Trebuchet MS" w:hAnsi="Trebuchet MS"/>
          <w:bCs/>
          <w:noProof/>
          <w:color w:val="000000"/>
        </w:rPr>
        <w:t>:</w:t>
      </w:r>
      <w:r w:rsidR="005C6B8D" w:rsidRPr="0059092F">
        <w:rPr>
          <w:rFonts w:ascii="Trebuchet MS" w:hAnsi="Trebuchet MS"/>
          <w:bCs/>
          <w:noProof/>
          <w:color w:val="000000"/>
        </w:rPr>
        <w:t xml:space="preserve"> </w:t>
      </w:r>
    </w:p>
    <w:p w:rsidR="0033435A" w:rsidRDefault="00E055F6" w:rsidP="00E055F6">
      <w:pPr>
        <w:pStyle w:val="ListParagraph"/>
        <w:numPr>
          <w:ilvl w:val="0"/>
          <w:numId w:val="42"/>
        </w:numPr>
        <w:spacing w:after="120"/>
        <w:jc w:val="both"/>
        <w:rPr>
          <w:rFonts w:ascii="Trebuchet MS" w:hAnsi="Trebuchet MS"/>
          <w:bCs/>
          <w:noProof/>
          <w:color w:val="000000"/>
        </w:rPr>
      </w:pPr>
      <w:r w:rsidRPr="00E055F6">
        <w:rPr>
          <w:rFonts w:ascii="Trebuchet MS" w:hAnsi="Trebuchet MS"/>
          <w:bCs/>
          <w:noProof/>
          <w:color w:val="000000"/>
        </w:rPr>
        <w:t>î</w:t>
      </w:r>
      <w:r w:rsidR="0033435A" w:rsidRPr="00E055F6">
        <w:rPr>
          <w:rFonts w:ascii="Trebuchet MS" w:hAnsi="Trebuchet MS"/>
          <w:bCs/>
          <w:noProof/>
          <w:color w:val="000000"/>
        </w:rPr>
        <w:t>n format letric-original:</w:t>
      </w:r>
    </w:p>
    <w:p w:rsidR="00E055F6" w:rsidRPr="00E055F6" w:rsidRDefault="00E055F6" w:rsidP="00E055F6">
      <w:pPr>
        <w:pStyle w:val="ListParagraph"/>
        <w:spacing w:after="120"/>
        <w:jc w:val="both"/>
        <w:rPr>
          <w:rFonts w:ascii="Trebuchet MS" w:hAnsi="Trebuchet MS"/>
          <w:bCs/>
          <w:noProof/>
          <w:color w:val="000000"/>
          <w:sz w:val="12"/>
          <w:szCs w:val="12"/>
        </w:rPr>
      </w:pPr>
    </w:p>
    <w:p w:rsidR="004D01E8" w:rsidRPr="008012F2" w:rsidRDefault="004D01E8" w:rsidP="00EF6E15">
      <w:pPr>
        <w:pStyle w:val="ListParagraph"/>
        <w:numPr>
          <w:ilvl w:val="0"/>
          <w:numId w:val="10"/>
        </w:numPr>
        <w:jc w:val="both"/>
        <w:rPr>
          <w:rFonts w:ascii="Trebuchet MS" w:hAnsi="Trebuchet MS"/>
          <w:bCs/>
          <w:noProof/>
          <w:color w:val="000000"/>
          <w:lang w:val="ro-RO"/>
        </w:rPr>
      </w:pPr>
      <w:r w:rsidRPr="008012F2">
        <w:rPr>
          <w:rFonts w:ascii="Trebuchet MS" w:hAnsi="Trebuchet MS"/>
          <w:bCs/>
          <w:noProof/>
          <w:color w:val="000000"/>
          <w:lang w:val="ro-RO"/>
        </w:rPr>
        <w:t>Adresă de înaintare semnată de reprezentantul legal;</w:t>
      </w:r>
    </w:p>
    <w:p w:rsidR="00C31ECF" w:rsidRPr="008012F2" w:rsidRDefault="0051493C" w:rsidP="00EF6E15">
      <w:pPr>
        <w:pStyle w:val="ListParagraph"/>
        <w:numPr>
          <w:ilvl w:val="0"/>
          <w:numId w:val="10"/>
        </w:numPr>
        <w:jc w:val="both"/>
        <w:rPr>
          <w:rFonts w:ascii="Trebuchet MS" w:hAnsi="Trebuchet MS"/>
          <w:bCs/>
          <w:noProof/>
          <w:color w:val="000000"/>
          <w:lang w:val="ro-RO"/>
        </w:rPr>
      </w:pPr>
      <w:r w:rsidRPr="008012F2">
        <w:rPr>
          <w:rFonts w:ascii="Trebuchet MS" w:hAnsi="Trebuchet MS"/>
          <w:bCs/>
          <w:noProof/>
          <w:color w:val="000000"/>
          <w:lang w:val="ro-RO"/>
        </w:rPr>
        <w:t xml:space="preserve">Propunerea de </w:t>
      </w:r>
      <w:r w:rsidR="00C31ECF" w:rsidRPr="008012F2">
        <w:rPr>
          <w:rFonts w:ascii="Trebuchet MS" w:hAnsi="Trebuchet MS"/>
          <w:bCs/>
          <w:noProof/>
          <w:color w:val="000000"/>
          <w:lang w:val="ro-RO"/>
        </w:rPr>
        <w:t>modificare</w:t>
      </w:r>
      <w:r w:rsidRPr="008012F2">
        <w:rPr>
          <w:rFonts w:ascii="Trebuchet MS" w:hAnsi="Trebuchet MS"/>
          <w:bCs/>
          <w:noProof/>
          <w:color w:val="000000"/>
          <w:lang w:val="ro-RO"/>
        </w:rPr>
        <w:t xml:space="preserve"> </w:t>
      </w:r>
      <w:r w:rsidR="00C31ECF" w:rsidRPr="008012F2">
        <w:rPr>
          <w:rFonts w:ascii="Trebuchet MS" w:hAnsi="Trebuchet MS"/>
          <w:bCs/>
          <w:noProof/>
          <w:color w:val="000000"/>
          <w:lang w:val="ro-RO"/>
        </w:rPr>
        <w:t>a SDL</w:t>
      </w:r>
      <w:r w:rsidR="00F158D5" w:rsidRPr="008012F2">
        <w:rPr>
          <w:rFonts w:ascii="Trebuchet MS" w:hAnsi="Trebuchet MS"/>
          <w:bCs/>
          <w:noProof/>
          <w:color w:val="000000"/>
          <w:lang w:val="ro-RO"/>
        </w:rPr>
        <w:t xml:space="preserve">, completată conform </w:t>
      </w:r>
      <w:r w:rsidRPr="008012F2">
        <w:rPr>
          <w:rFonts w:ascii="Trebuchet MS" w:hAnsi="Trebuchet MS"/>
          <w:bCs/>
          <w:noProof/>
          <w:color w:val="000000"/>
          <w:lang w:val="ro-RO"/>
        </w:rPr>
        <w:t>Anexei 1 la prezentul Ghid;</w:t>
      </w:r>
    </w:p>
    <w:p w:rsidR="00541F76" w:rsidRDefault="00C31ECF" w:rsidP="00A34C12">
      <w:pPr>
        <w:pStyle w:val="ListParagraph"/>
        <w:numPr>
          <w:ilvl w:val="0"/>
          <w:numId w:val="10"/>
        </w:numPr>
        <w:jc w:val="both"/>
        <w:rPr>
          <w:rFonts w:ascii="Trebuchet MS" w:hAnsi="Trebuchet MS"/>
          <w:bCs/>
          <w:noProof/>
          <w:color w:val="000000"/>
          <w:lang w:val="ro-RO"/>
        </w:rPr>
      </w:pPr>
      <w:r w:rsidRPr="008012F2">
        <w:rPr>
          <w:rFonts w:ascii="Trebuchet MS" w:hAnsi="Trebuchet MS"/>
          <w:bCs/>
          <w:noProof/>
          <w:color w:val="000000"/>
          <w:lang w:val="ro-RO"/>
        </w:rPr>
        <w:t xml:space="preserve">Hotărârea </w:t>
      </w:r>
      <w:r w:rsidR="0003481B" w:rsidRPr="008012F2">
        <w:rPr>
          <w:rFonts w:ascii="Trebuchet MS" w:hAnsi="Trebuchet MS"/>
          <w:bCs/>
          <w:noProof/>
          <w:color w:val="000000"/>
          <w:lang w:val="ro-RO"/>
        </w:rPr>
        <w:t>A</w:t>
      </w:r>
      <w:r w:rsidRPr="008012F2">
        <w:rPr>
          <w:rFonts w:ascii="Trebuchet MS" w:hAnsi="Trebuchet MS"/>
          <w:bCs/>
          <w:noProof/>
          <w:color w:val="000000"/>
          <w:lang w:val="ro-RO"/>
        </w:rPr>
        <w:t xml:space="preserve">dunării </w:t>
      </w:r>
      <w:r w:rsidR="0003481B" w:rsidRPr="008012F2">
        <w:rPr>
          <w:rFonts w:ascii="Trebuchet MS" w:hAnsi="Trebuchet MS"/>
          <w:bCs/>
          <w:noProof/>
          <w:color w:val="000000"/>
          <w:lang w:val="ro-RO"/>
        </w:rPr>
        <w:t>G</w:t>
      </w:r>
      <w:r w:rsidRPr="008012F2">
        <w:rPr>
          <w:rFonts w:ascii="Trebuchet MS" w:hAnsi="Trebuchet MS"/>
          <w:bCs/>
          <w:noProof/>
          <w:color w:val="000000"/>
          <w:lang w:val="ro-RO"/>
        </w:rPr>
        <w:t>enerale/actul emis de organul de conducere conform prevederilor statutare</w:t>
      </w:r>
      <w:r w:rsidR="003B73F3" w:rsidRPr="008012F2">
        <w:rPr>
          <w:rFonts w:ascii="Trebuchet MS" w:hAnsi="Trebuchet MS"/>
          <w:bCs/>
          <w:noProof/>
          <w:color w:val="000000"/>
          <w:lang w:val="ro-RO"/>
        </w:rPr>
        <w:t>, de aprobare a modificării SDL</w:t>
      </w:r>
      <w:r w:rsidR="001B63C5" w:rsidRPr="008012F2">
        <w:rPr>
          <w:rFonts w:ascii="Trebuchet MS" w:hAnsi="Trebuchet MS"/>
          <w:bCs/>
          <w:noProof/>
          <w:color w:val="000000"/>
          <w:lang w:val="ro-RO"/>
        </w:rPr>
        <w:t>.</w:t>
      </w:r>
    </w:p>
    <w:p w:rsidR="00E055F6" w:rsidRPr="00E055F6" w:rsidRDefault="00E055F6" w:rsidP="00E055F6">
      <w:pPr>
        <w:pStyle w:val="ListParagraph"/>
        <w:jc w:val="both"/>
        <w:rPr>
          <w:rFonts w:ascii="Trebuchet MS" w:hAnsi="Trebuchet MS"/>
          <w:bCs/>
          <w:noProof/>
          <w:color w:val="000000"/>
          <w:sz w:val="12"/>
          <w:szCs w:val="12"/>
          <w:lang w:val="ro-RO"/>
        </w:rPr>
      </w:pPr>
    </w:p>
    <w:p w:rsidR="0033435A" w:rsidRDefault="00E055F6" w:rsidP="00E055F6">
      <w:pPr>
        <w:pStyle w:val="ListParagraph"/>
        <w:numPr>
          <w:ilvl w:val="0"/>
          <w:numId w:val="42"/>
        </w:numPr>
        <w:jc w:val="both"/>
        <w:rPr>
          <w:rFonts w:ascii="Trebuchet MS" w:hAnsi="Trebuchet MS"/>
          <w:bCs/>
          <w:noProof/>
          <w:color w:val="000000"/>
        </w:rPr>
      </w:pPr>
      <w:r w:rsidRPr="00E055F6">
        <w:rPr>
          <w:rFonts w:ascii="Trebuchet MS" w:hAnsi="Trebuchet MS"/>
          <w:bCs/>
          <w:noProof/>
          <w:color w:val="000000"/>
        </w:rPr>
        <w:t>p</w:t>
      </w:r>
      <w:r w:rsidR="0033435A" w:rsidRPr="00E055F6">
        <w:rPr>
          <w:rFonts w:ascii="Trebuchet MS" w:hAnsi="Trebuchet MS"/>
          <w:bCs/>
          <w:noProof/>
          <w:color w:val="000000"/>
        </w:rPr>
        <w:t>e suport electronic – CD/DVD/USB:</w:t>
      </w:r>
    </w:p>
    <w:p w:rsidR="00E055F6" w:rsidRPr="00E055F6" w:rsidRDefault="00E055F6" w:rsidP="00E055F6">
      <w:pPr>
        <w:pStyle w:val="ListParagraph"/>
        <w:jc w:val="both"/>
        <w:rPr>
          <w:rFonts w:ascii="Trebuchet MS" w:hAnsi="Trebuchet MS"/>
          <w:bCs/>
          <w:noProof/>
          <w:color w:val="000000"/>
          <w:sz w:val="12"/>
          <w:szCs w:val="12"/>
        </w:rPr>
      </w:pPr>
    </w:p>
    <w:p w:rsidR="0033435A" w:rsidRPr="0059092F" w:rsidRDefault="0033435A" w:rsidP="0033435A">
      <w:pPr>
        <w:pStyle w:val="ListParagraph"/>
        <w:numPr>
          <w:ilvl w:val="0"/>
          <w:numId w:val="10"/>
        </w:numPr>
        <w:rPr>
          <w:rFonts w:ascii="Trebuchet MS" w:hAnsi="Trebuchet MS"/>
          <w:bCs/>
          <w:noProof/>
          <w:color w:val="000000"/>
          <w:lang w:val="ro-RO"/>
        </w:rPr>
      </w:pPr>
      <w:r w:rsidRPr="0059092F">
        <w:rPr>
          <w:rFonts w:ascii="Trebuchet MS" w:hAnsi="Trebuchet MS"/>
          <w:bCs/>
          <w:noProof/>
          <w:color w:val="000000"/>
          <w:lang w:val="ro-RO"/>
        </w:rPr>
        <w:t>Propunerea de modificare a SDL, completată conform Anexei 1 la prezentul Ghid;</w:t>
      </w:r>
    </w:p>
    <w:p w:rsidR="00E055F6" w:rsidRDefault="00913348" w:rsidP="00E055F6">
      <w:pPr>
        <w:pStyle w:val="ListParagraph"/>
        <w:numPr>
          <w:ilvl w:val="0"/>
          <w:numId w:val="10"/>
        </w:numPr>
        <w:jc w:val="both"/>
        <w:rPr>
          <w:rFonts w:ascii="Trebuchet MS" w:hAnsi="Trebuchet MS"/>
          <w:bCs/>
          <w:noProof/>
          <w:color w:val="000000"/>
          <w:lang w:val="ro-RO"/>
        </w:rPr>
      </w:pPr>
      <w:r w:rsidRPr="0059092F">
        <w:rPr>
          <w:rFonts w:ascii="Trebuchet MS" w:hAnsi="Trebuchet MS"/>
          <w:bCs/>
          <w:noProof/>
          <w:color w:val="000000"/>
          <w:lang w:val="ro-RO"/>
        </w:rPr>
        <w:t>Strategia</w:t>
      </w:r>
      <w:r w:rsidR="00A34C12" w:rsidRPr="0059092F">
        <w:rPr>
          <w:rFonts w:ascii="Trebuchet MS" w:hAnsi="Trebuchet MS"/>
          <w:bCs/>
          <w:noProof/>
          <w:color w:val="000000"/>
          <w:lang w:val="ro-RO"/>
        </w:rPr>
        <w:t xml:space="preserve"> </w:t>
      </w:r>
      <w:r w:rsidR="00352C07" w:rsidRPr="0059092F">
        <w:rPr>
          <w:rFonts w:ascii="Trebuchet MS" w:hAnsi="Trebuchet MS"/>
          <w:bCs/>
          <w:noProof/>
          <w:color w:val="000000"/>
          <w:lang w:val="ro-RO"/>
        </w:rPr>
        <w:t xml:space="preserve">integrală </w:t>
      </w:r>
      <w:r w:rsidRPr="0059092F">
        <w:rPr>
          <w:rFonts w:ascii="Trebuchet MS" w:hAnsi="Trebuchet MS"/>
          <w:bCs/>
          <w:noProof/>
          <w:color w:val="000000"/>
          <w:lang w:val="ro-RO"/>
        </w:rPr>
        <w:t>în format electronic Word și anexe</w:t>
      </w:r>
      <w:r w:rsidR="00352C07" w:rsidRPr="0059092F">
        <w:rPr>
          <w:rFonts w:ascii="Trebuchet MS" w:hAnsi="Trebuchet MS"/>
          <w:bCs/>
          <w:noProof/>
          <w:color w:val="000000"/>
          <w:lang w:val="ro-RO"/>
        </w:rPr>
        <w:t>le</w:t>
      </w:r>
      <w:r w:rsidRPr="0059092F">
        <w:rPr>
          <w:rFonts w:ascii="Trebuchet MS" w:hAnsi="Trebuchet MS"/>
          <w:bCs/>
          <w:noProof/>
          <w:color w:val="000000"/>
          <w:lang w:val="ro-RO"/>
        </w:rPr>
        <w:t xml:space="preserve"> </w:t>
      </w:r>
      <w:r w:rsidR="00352C07" w:rsidRPr="0059092F">
        <w:rPr>
          <w:rFonts w:ascii="Trebuchet MS" w:hAnsi="Trebuchet MS"/>
          <w:bCs/>
          <w:noProof/>
          <w:color w:val="000000"/>
          <w:lang w:val="ro-RO"/>
        </w:rPr>
        <w:t>- doar</w:t>
      </w:r>
      <w:r w:rsidRPr="0059092F">
        <w:rPr>
          <w:rFonts w:ascii="Trebuchet MS" w:hAnsi="Trebuchet MS"/>
          <w:bCs/>
          <w:noProof/>
          <w:color w:val="000000"/>
          <w:lang w:val="ro-RO"/>
        </w:rPr>
        <w:t xml:space="preserve"> dacă fac obiectul modificării,</w:t>
      </w:r>
      <w:r w:rsidR="00A34C12" w:rsidRPr="0059092F">
        <w:rPr>
          <w:rFonts w:ascii="Trebuchet MS" w:hAnsi="Trebuchet MS"/>
          <w:bCs/>
          <w:noProof/>
          <w:color w:val="000000"/>
          <w:lang w:val="ro-RO"/>
        </w:rPr>
        <w:t xml:space="preserve"> </w:t>
      </w:r>
      <w:r w:rsidRPr="0059092F">
        <w:rPr>
          <w:rFonts w:ascii="Trebuchet MS" w:hAnsi="Trebuchet MS"/>
          <w:bCs/>
          <w:noProof/>
          <w:color w:val="000000"/>
          <w:lang w:val="ro-RO"/>
        </w:rPr>
        <w:t>cu modificările evidențiate prin</w:t>
      </w:r>
      <w:r w:rsidR="00A34C12" w:rsidRPr="0059092F">
        <w:rPr>
          <w:rFonts w:ascii="Trebuchet MS" w:hAnsi="Trebuchet MS"/>
          <w:bCs/>
          <w:noProof/>
          <w:color w:val="000000"/>
          <w:lang w:val="ro-RO"/>
        </w:rPr>
        <w:t xml:space="preserve"> funcția urmărire modificări – track-changes</w:t>
      </w:r>
      <w:r w:rsidRPr="0059092F">
        <w:rPr>
          <w:rFonts w:ascii="Trebuchet MS" w:hAnsi="Trebuchet MS"/>
          <w:bCs/>
          <w:noProof/>
          <w:color w:val="000000"/>
          <w:lang w:val="ro-RO"/>
        </w:rPr>
        <w:t>. Pentru documentele excel care se modifică, mod</w:t>
      </w:r>
      <w:r w:rsidR="001B63C5" w:rsidRPr="0059092F">
        <w:rPr>
          <w:rFonts w:ascii="Trebuchet MS" w:hAnsi="Trebuchet MS"/>
          <w:bCs/>
          <w:noProof/>
          <w:color w:val="000000"/>
          <w:lang w:val="ro-RO"/>
        </w:rPr>
        <w:t>i</w:t>
      </w:r>
      <w:r w:rsidRPr="0059092F">
        <w:rPr>
          <w:rFonts w:ascii="Trebuchet MS" w:hAnsi="Trebuchet MS"/>
          <w:bCs/>
          <w:noProof/>
          <w:color w:val="000000"/>
          <w:lang w:val="ro-RO"/>
        </w:rPr>
        <w:t xml:space="preserve">ficările </w:t>
      </w:r>
      <w:r w:rsidR="003B73F3" w:rsidRPr="0059092F">
        <w:rPr>
          <w:rFonts w:ascii="Trebuchet MS" w:hAnsi="Trebuchet MS"/>
          <w:bCs/>
          <w:noProof/>
          <w:color w:val="000000"/>
          <w:lang w:val="ro-RO"/>
        </w:rPr>
        <w:t>se</w:t>
      </w:r>
      <w:r w:rsidRPr="0059092F">
        <w:rPr>
          <w:rFonts w:ascii="Trebuchet MS" w:hAnsi="Trebuchet MS"/>
          <w:bCs/>
          <w:noProof/>
          <w:color w:val="000000"/>
          <w:lang w:val="ro-RO"/>
        </w:rPr>
        <w:t xml:space="preserve"> evidenția</w:t>
      </w:r>
      <w:r w:rsidR="003B73F3" w:rsidRPr="0059092F">
        <w:rPr>
          <w:rFonts w:ascii="Trebuchet MS" w:hAnsi="Trebuchet MS"/>
          <w:bCs/>
          <w:noProof/>
          <w:color w:val="000000"/>
          <w:lang w:val="ro-RO"/>
        </w:rPr>
        <w:t>ză</w:t>
      </w:r>
      <w:r w:rsidRPr="0059092F">
        <w:rPr>
          <w:rFonts w:ascii="Trebuchet MS" w:hAnsi="Trebuchet MS"/>
          <w:bCs/>
          <w:noProof/>
          <w:color w:val="000000"/>
          <w:lang w:val="ro-RO"/>
        </w:rPr>
        <w:t xml:space="preserve"> cu o culoare distinctă. </w:t>
      </w:r>
    </w:p>
    <w:p w:rsidR="00E055F6" w:rsidRDefault="00E055F6" w:rsidP="00E055F6">
      <w:pPr>
        <w:pStyle w:val="ListParagraph"/>
        <w:jc w:val="both"/>
        <w:rPr>
          <w:rFonts w:ascii="Trebuchet MS" w:hAnsi="Trebuchet MS"/>
          <w:b/>
          <w:noProof/>
          <w:color w:val="2F5496" w:themeColor="accent5" w:themeShade="BF"/>
          <w:sz w:val="12"/>
          <w:szCs w:val="12"/>
        </w:rPr>
      </w:pPr>
    </w:p>
    <w:p w:rsidR="00E8671D" w:rsidRPr="00E055F6" w:rsidRDefault="00E8671D" w:rsidP="00E055F6">
      <w:pPr>
        <w:pStyle w:val="ListParagraph"/>
        <w:jc w:val="both"/>
        <w:rPr>
          <w:rFonts w:ascii="Trebuchet MS" w:hAnsi="Trebuchet MS"/>
          <w:bCs/>
          <w:noProof/>
          <w:color w:val="000000"/>
          <w:lang w:val="ro-RO"/>
        </w:rPr>
      </w:pPr>
      <w:r w:rsidRPr="00E055F6">
        <w:rPr>
          <w:rFonts w:ascii="Trebuchet MS" w:hAnsi="Trebuchet MS"/>
          <w:b/>
          <w:noProof/>
          <w:color w:val="2F5496" w:themeColor="accent5" w:themeShade="BF"/>
        </w:rPr>
        <w:t>Atenție!</w:t>
      </w:r>
      <w:r w:rsidRPr="00E055F6">
        <w:rPr>
          <w:rFonts w:ascii="Trebuchet MS" w:hAnsi="Trebuchet MS"/>
          <w:b/>
          <w:bCs/>
          <w:noProof/>
          <w:color w:val="00B0F0"/>
        </w:rPr>
        <w:t xml:space="preserve"> </w:t>
      </w:r>
      <w:r w:rsidRPr="00E055F6">
        <w:rPr>
          <w:rFonts w:ascii="Trebuchet MS" w:hAnsi="Trebuchet MS"/>
          <w:bCs/>
          <w:noProof/>
        </w:rPr>
        <w:t>În cazul în care la momentul evaluării SDL au fost solicitate clarificări care au implicat rectificări ale SDL, acestea vor fi integrate în strategia care face obiectul propunerii de modificare.</w:t>
      </w:r>
      <w:r w:rsidR="008652D1" w:rsidRPr="00E055F6">
        <w:rPr>
          <w:rFonts w:ascii="Trebuchet MS" w:hAnsi="Trebuchet MS"/>
          <w:bCs/>
          <w:noProof/>
        </w:rPr>
        <w:t xml:space="preserve"> </w:t>
      </w:r>
    </w:p>
    <w:p w:rsidR="008652D1" w:rsidRPr="0059092F" w:rsidRDefault="008652D1" w:rsidP="00E055F6">
      <w:pPr>
        <w:jc w:val="both"/>
        <w:rPr>
          <w:rFonts w:ascii="Trebuchet MS" w:hAnsi="Trebuchet MS"/>
          <w:bCs/>
          <w:noProof/>
        </w:rPr>
      </w:pPr>
      <w:r w:rsidRPr="0059092F">
        <w:rPr>
          <w:rFonts w:ascii="Trebuchet MS" w:hAnsi="Trebuchet MS"/>
          <w:bCs/>
          <w:noProof/>
        </w:rPr>
        <w:t>Dacă în cadrul Strategiei de Dezvoltare Locală au fost aprobate anterior anumite modificări, acestea vor fi incluse în varianta propusă spre aprobare</w:t>
      </w:r>
      <w:r w:rsidR="00293656" w:rsidRPr="0059092F">
        <w:rPr>
          <w:rFonts w:ascii="Trebuchet MS" w:hAnsi="Trebuchet MS"/>
          <w:bCs/>
          <w:noProof/>
        </w:rPr>
        <w:t xml:space="preserve"> ca</w:t>
      </w:r>
      <w:r w:rsidRPr="0059092F">
        <w:rPr>
          <w:rFonts w:ascii="Trebuchet MS" w:hAnsi="Trebuchet MS"/>
          <w:bCs/>
          <w:noProof/>
        </w:rPr>
        <w:t xml:space="preserve"> modificări acceptate, fiind evidențiate prin funcția track-changes doar modificările propuse, care urmează să primească aprobarea DGDR AM PNDR.</w:t>
      </w:r>
    </w:p>
    <w:p w:rsidR="00A142A6" w:rsidRPr="008012F2" w:rsidRDefault="00B46AEF" w:rsidP="00C21C3D">
      <w:pPr>
        <w:jc w:val="both"/>
        <w:rPr>
          <w:rFonts w:ascii="Trebuchet MS" w:hAnsi="Trebuchet MS"/>
          <w:bCs/>
          <w:noProof/>
          <w:color w:val="000000"/>
        </w:rPr>
      </w:pPr>
      <w:r w:rsidRPr="008012F2">
        <w:rPr>
          <w:rFonts w:ascii="Trebuchet MS" w:hAnsi="Trebuchet MS"/>
          <w:bCs/>
          <w:noProof/>
          <w:color w:val="000000"/>
        </w:rPr>
        <w:t>În baza acestor documente</w:t>
      </w:r>
      <w:r w:rsidR="004046AC" w:rsidRPr="008012F2">
        <w:rPr>
          <w:rFonts w:ascii="Trebuchet MS" w:hAnsi="Trebuchet MS"/>
          <w:bCs/>
          <w:noProof/>
          <w:color w:val="000000"/>
        </w:rPr>
        <w:t>,</w:t>
      </w:r>
      <w:r w:rsidRPr="008012F2">
        <w:rPr>
          <w:rFonts w:ascii="Trebuchet MS" w:hAnsi="Trebuchet MS"/>
          <w:bCs/>
          <w:noProof/>
          <w:color w:val="000000"/>
        </w:rPr>
        <w:t xml:space="preserve"> </w:t>
      </w:r>
      <w:r w:rsidR="0033435A" w:rsidRPr="008012F2">
        <w:rPr>
          <w:rFonts w:ascii="Trebuchet MS" w:hAnsi="Trebuchet MS"/>
          <w:bCs/>
          <w:noProof/>
          <w:color w:val="000000"/>
        </w:rPr>
        <w:t xml:space="preserve">CDRJ va întocmi </w:t>
      </w:r>
      <w:r w:rsidR="00541F76" w:rsidRPr="008012F2">
        <w:rPr>
          <w:rFonts w:ascii="Trebuchet MS" w:hAnsi="Trebuchet MS"/>
          <w:b/>
          <w:bCs/>
          <w:i/>
          <w:noProof/>
          <w:color w:val="000000"/>
        </w:rPr>
        <w:t>F</w:t>
      </w:r>
      <w:r w:rsidRPr="008012F2">
        <w:rPr>
          <w:rFonts w:ascii="Trebuchet MS" w:hAnsi="Trebuchet MS"/>
          <w:b/>
          <w:bCs/>
          <w:i/>
          <w:noProof/>
          <w:color w:val="000000"/>
        </w:rPr>
        <w:t>ormularul</w:t>
      </w:r>
      <w:r w:rsidR="00541F76" w:rsidRPr="008012F2">
        <w:rPr>
          <w:rFonts w:ascii="Trebuchet MS" w:hAnsi="Trebuchet MS"/>
          <w:b/>
          <w:bCs/>
          <w:i/>
          <w:noProof/>
          <w:color w:val="000000"/>
        </w:rPr>
        <w:t xml:space="preserve"> de verificare a propunerii</w:t>
      </w:r>
      <w:r w:rsidRPr="008012F2">
        <w:rPr>
          <w:rFonts w:ascii="Trebuchet MS" w:hAnsi="Trebuchet MS"/>
          <w:b/>
          <w:bCs/>
          <w:i/>
          <w:noProof/>
          <w:color w:val="000000"/>
        </w:rPr>
        <w:t xml:space="preserve"> de modificare a SDL</w:t>
      </w:r>
      <w:r w:rsidR="0003481B" w:rsidRPr="008012F2">
        <w:rPr>
          <w:rFonts w:ascii="Trebuchet MS" w:hAnsi="Trebuchet MS"/>
          <w:b/>
          <w:bCs/>
          <w:i/>
          <w:noProof/>
          <w:color w:val="000000"/>
        </w:rPr>
        <w:t>,</w:t>
      </w:r>
      <w:r w:rsidRPr="008012F2">
        <w:rPr>
          <w:rFonts w:ascii="Trebuchet MS" w:hAnsi="Trebuchet MS"/>
          <w:bCs/>
          <w:noProof/>
          <w:color w:val="000000"/>
        </w:rPr>
        <w:t xml:space="preserve"> </w:t>
      </w:r>
      <w:r w:rsidR="00C21C3D" w:rsidRPr="008012F2">
        <w:rPr>
          <w:rFonts w:ascii="Trebuchet MS" w:hAnsi="Trebuchet MS"/>
          <w:bCs/>
          <w:noProof/>
          <w:color w:val="000000"/>
        </w:rPr>
        <w:t xml:space="preserve">care implică </w:t>
      </w:r>
      <w:r w:rsidR="00A142A6" w:rsidRPr="008012F2">
        <w:rPr>
          <w:rFonts w:ascii="Trebuchet MS" w:hAnsi="Trebuchet MS"/>
          <w:bCs/>
          <w:noProof/>
          <w:color w:val="000000"/>
        </w:rPr>
        <w:t>verificarea următoarelor</w:t>
      </w:r>
      <w:r w:rsidR="00F47D6B" w:rsidRPr="008012F2">
        <w:rPr>
          <w:rFonts w:ascii="Trebuchet MS" w:hAnsi="Trebuchet MS"/>
          <w:bCs/>
          <w:noProof/>
          <w:color w:val="000000"/>
        </w:rPr>
        <w:t xml:space="preserve"> aspecte</w:t>
      </w:r>
      <w:r w:rsidR="00A142A6" w:rsidRPr="008012F2">
        <w:rPr>
          <w:rFonts w:ascii="Trebuchet MS" w:hAnsi="Trebuchet MS"/>
          <w:bCs/>
          <w:noProof/>
          <w:color w:val="000000"/>
        </w:rPr>
        <w:t>:</w:t>
      </w:r>
    </w:p>
    <w:p w:rsidR="00A142A6" w:rsidRPr="0059092F" w:rsidRDefault="0051493C" w:rsidP="00A142A6">
      <w:pPr>
        <w:pStyle w:val="ListParagraph"/>
        <w:numPr>
          <w:ilvl w:val="0"/>
          <w:numId w:val="42"/>
        </w:numPr>
        <w:jc w:val="both"/>
        <w:rPr>
          <w:rFonts w:ascii="Trebuchet MS" w:hAnsi="Trebuchet MS"/>
          <w:bCs/>
          <w:noProof/>
          <w:color w:val="000000"/>
          <w:lang w:val="ro-RO"/>
        </w:rPr>
      </w:pPr>
      <w:r w:rsidRPr="0059092F">
        <w:rPr>
          <w:rFonts w:ascii="Trebuchet MS" w:hAnsi="Trebuchet MS"/>
          <w:bCs/>
          <w:noProof/>
          <w:color w:val="000000"/>
          <w:lang w:val="ro-RO"/>
        </w:rPr>
        <w:t xml:space="preserve">existența </w:t>
      </w:r>
      <w:r w:rsidR="00A142A6" w:rsidRPr="0059092F">
        <w:rPr>
          <w:rFonts w:ascii="Trebuchet MS" w:hAnsi="Trebuchet MS"/>
          <w:bCs/>
          <w:noProof/>
          <w:color w:val="000000"/>
          <w:lang w:val="ro-RO"/>
        </w:rPr>
        <w:t>documentelor necesare pentru solicitarea de modificare a SDL;</w:t>
      </w:r>
    </w:p>
    <w:p w:rsidR="0051493C" w:rsidRPr="0059092F" w:rsidRDefault="00A142A6" w:rsidP="0051493C">
      <w:pPr>
        <w:pStyle w:val="ListParagraph"/>
        <w:numPr>
          <w:ilvl w:val="0"/>
          <w:numId w:val="42"/>
        </w:numPr>
        <w:jc w:val="both"/>
        <w:rPr>
          <w:rFonts w:ascii="Trebuchet MS" w:hAnsi="Trebuchet MS"/>
          <w:bCs/>
          <w:noProof/>
          <w:color w:val="000000"/>
          <w:lang w:val="ro-RO"/>
        </w:rPr>
      </w:pPr>
      <w:r w:rsidRPr="0059092F">
        <w:rPr>
          <w:rFonts w:ascii="Trebuchet MS" w:hAnsi="Trebuchet MS"/>
          <w:bCs/>
          <w:noProof/>
          <w:color w:val="000000"/>
          <w:lang w:val="ro-RO"/>
        </w:rPr>
        <w:t xml:space="preserve">completarea corectă a Anexei </w:t>
      </w:r>
      <w:r w:rsidR="0073595B" w:rsidRPr="0059092F">
        <w:rPr>
          <w:rFonts w:ascii="Trebuchet MS" w:hAnsi="Trebuchet MS"/>
          <w:bCs/>
          <w:noProof/>
          <w:color w:val="000000"/>
          <w:lang w:val="ro-RO"/>
        </w:rPr>
        <w:t xml:space="preserve">1 </w:t>
      </w:r>
      <w:r w:rsidRPr="0059092F">
        <w:rPr>
          <w:rFonts w:ascii="Trebuchet MS" w:hAnsi="Trebuchet MS"/>
          <w:bCs/>
          <w:noProof/>
          <w:color w:val="000000"/>
          <w:lang w:val="ro-RO"/>
        </w:rPr>
        <w:t>privind modificarea SDL;</w:t>
      </w:r>
    </w:p>
    <w:p w:rsidR="00A142A6" w:rsidRPr="0059092F" w:rsidRDefault="00AE6789" w:rsidP="00A142A6">
      <w:pPr>
        <w:pStyle w:val="ListParagraph"/>
        <w:numPr>
          <w:ilvl w:val="0"/>
          <w:numId w:val="42"/>
        </w:numPr>
        <w:jc w:val="both"/>
        <w:rPr>
          <w:rFonts w:ascii="Trebuchet MS" w:hAnsi="Trebuchet MS"/>
          <w:bCs/>
          <w:noProof/>
          <w:color w:val="000000"/>
          <w:lang w:val="ro-RO"/>
        </w:rPr>
      </w:pPr>
      <w:r w:rsidRPr="0059092F">
        <w:rPr>
          <w:rFonts w:ascii="Trebuchet MS" w:hAnsi="Trebuchet MS"/>
          <w:bCs/>
          <w:noProof/>
          <w:color w:val="000000"/>
          <w:lang w:val="ro-RO"/>
        </w:rPr>
        <w:t>oportunitatea și necesitatea</w:t>
      </w:r>
      <w:r w:rsidR="00A142A6" w:rsidRPr="0059092F">
        <w:rPr>
          <w:rFonts w:ascii="Trebuchet MS" w:hAnsi="Trebuchet MS"/>
          <w:bCs/>
          <w:noProof/>
          <w:color w:val="000000"/>
          <w:lang w:val="ro-RO"/>
        </w:rPr>
        <w:t xml:space="preserve"> modificări</w:t>
      </w:r>
      <w:r w:rsidRPr="0059092F">
        <w:rPr>
          <w:rFonts w:ascii="Trebuchet MS" w:hAnsi="Trebuchet MS"/>
          <w:bCs/>
          <w:noProof/>
          <w:color w:val="000000"/>
          <w:lang w:val="ro-RO"/>
        </w:rPr>
        <w:t>i solicitate</w:t>
      </w:r>
      <w:r w:rsidR="00A142A6" w:rsidRPr="0059092F">
        <w:rPr>
          <w:rFonts w:ascii="Trebuchet MS" w:hAnsi="Trebuchet MS"/>
          <w:bCs/>
          <w:noProof/>
          <w:color w:val="000000"/>
          <w:lang w:val="ro-RO"/>
        </w:rPr>
        <w:t>.</w:t>
      </w:r>
    </w:p>
    <w:p w:rsidR="002C2C59" w:rsidRPr="008012F2" w:rsidRDefault="00E43C6D" w:rsidP="000A7CE5">
      <w:pPr>
        <w:jc w:val="both"/>
        <w:rPr>
          <w:rFonts w:ascii="Trebuchet MS" w:hAnsi="Trebuchet MS"/>
          <w:bCs/>
          <w:noProof/>
          <w:color w:val="000000"/>
        </w:rPr>
      </w:pPr>
      <w:r w:rsidRPr="008012F2">
        <w:rPr>
          <w:rFonts w:ascii="Trebuchet MS" w:hAnsi="Trebuchet MS"/>
          <w:bCs/>
          <w:noProof/>
          <w:color w:val="000000"/>
        </w:rPr>
        <w:t>În cazul în care consilierul</w:t>
      </w:r>
      <w:r w:rsidR="00A142A6" w:rsidRPr="008012F2">
        <w:rPr>
          <w:rFonts w:ascii="Trebuchet MS" w:hAnsi="Trebuchet MS"/>
          <w:bCs/>
          <w:noProof/>
          <w:color w:val="000000"/>
        </w:rPr>
        <w:t xml:space="preserve"> CDRJ</w:t>
      </w:r>
      <w:r w:rsidRPr="0037364B">
        <w:rPr>
          <w:rFonts w:ascii="Trebuchet MS" w:hAnsi="Trebuchet MS"/>
          <w:bCs/>
          <w:noProof/>
          <w:color w:val="000000"/>
        </w:rPr>
        <w:t xml:space="preserve"> responsabil cu verificarea propunerii de modificare a SDL constată că lipsesc documente sau există neconcordanțe privind </w:t>
      </w:r>
      <w:r w:rsidR="00F47D6B" w:rsidRPr="0037364B">
        <w:rPr>
          <w:rFonts w:ascii="Trebuchet MS" w:hAnsi="Trebuchet MS"/>
          <w:bCs/>
          <w:noProof/>
          <w:color w:val="000000"/>
        </w:rPr>
        <w:t>prop</w:t>
      </w:r>
      <w:r w:rsidR="00F47D6B" w:rsidRPr="008012F2">
        <w:rPr>
          <w:rFonts w:ascii="Trebuchet MS" w:hAnsi="Trebuchet MS"/>
          <w:bCs/>
          <w:noProof/>
          <w:color w:val="000000"/>
        </w:rPr>
        <w:t>unerea de modificare</w:t>
      </w:r>
      <w:r w:rsidRPr="008012F2">
        <w:rPr>
          <w:rFonts w:ascii="Trebuchet MS" w:hAnsi="Trebuchet MS"/>
          <w:bCs/>
          <w:noProof/>
          <w:color w:val="000000"/>
        </w:rPr>
        <w:t xml:space="preserve">, </w:t>
      </w:r>
      <w:r w:rsidR="0073595B" w:rsidRPr="008012F2">
        <w:rPr>
          <w:rFonts w:ascii="Trebuchet MS" w:hAnsi="Trebuchet MS"/>
          <w:bCs/>
          <w:noProof/>
          <w:color w:val="000000"/>
        </w:rPr>
        <w:t xml:space="preserve"> </w:t>
      </w:r>
      <w:r w:rsidR="00F47D6B" w:rsidRPr="008012F2">
        <w:rPr>
          <w:rFonts w:ascii="Trebuchet MS" w:hAnsi="Trebuchet MS"/>
          <w:bCs/>
          <w:noProof/>
          <w:color w:val="000000"/>
        </w:rPr>
        <w:t xml:space="preserve">acesta </w:t>
      </w:r>
      <w:r w:rsidR="00AE6789" w:rsidRPr="008012F2">
        <w:rPr>
          <w:rFonts w:ascii="Trebuchet MS" w:hAnsi="Trebuchet MS"/>
          <w:bCs/>
          <w:noProof/>
          <w:color w:val="000000"/>
        </w:rPr>
        <w:t xml:space="preserve">poate solicita GAL </w:t>
      </w:r>
      <w:r w:rsidR="0073595B" w:rsidRPr="008012F2">
        <w:rPr>
          <w:rFonts w:ascii="Trebuchet MS" w:hAnsi="Trebuchet MS"/>
          <w:bCs/>
          <w:noProof/>
          <w:color w:val="000000"/>
        </w:rPr>
        <w:t xml:space="preserve">printr-o notă de clarificări, </w:t>
      </w:r>
      <w:r w:rsidR="00AE6789" w:rsidRPr="008012F2">
        <w:rPr>
          <w:rFonts w:ascii="Trebuchet MS" w:hAnsi="Trebuchet MS"/>
          <w:bCs/>
          <w:noProof/>
          <w:color w:val="000000"/>
        </w:rPr>
        <w:t xml:space="preserve">remedierea situației într-un termen de 5 zile lucrătoare. Acest termen poate fi prelungit la solicitarea GAL în baza unei justificări. </w:t>
      </w:r>
      <w:r w:rsidR="00CB2118" w:rsidRPr="008012F2">
        <w:rPr>
          <w:rFonts w:ascii="Trebuchet MS" w:hAnsi="Trebuchet MS"/>
          <w:bCs/>
          <w:noProof/>
          <w:color w:val="000000"/>
        </w:rPr>
        <w:t xml:space="preserve">Dacă </w:t>
      </w:r>
      <w:r w:rsidR="007B1289" w:rsidRPr="008012F2">
        <w:rPr>
          <w:rFonts w:ascii="Trebuchet MS" w:hAnsi="Trebuchet MS"/>
          <w:bCs/>
          <w:noProof/>
          <w:color w:val="000000"/>
        </w:rPr>
        <w:t xml:space="preserve">anumite </w:t>
      </w:r>
      <w:r w:rsidR="00CB2118" w:rsidRPr="008012F2">
        <w:rPr>
          <w:rFonts w:ascii="Trebuchet MS" w:hAnsi="Trebuchet MS"/>
          <w:bCs/>
          <w:noProof/>
          <w:color w:val="000000"/>
        </w:rPr>
        <w:t>neconcordanțe nu pot fi soluționate</w:t>
      </w:r>
      <w:r w:rsidR="00AE6789" w:rsidRPr="008012F2">
        <w:rPr>
          <w:rFonts w:ascii="Trebuchet MS" w:hAnsi="Trebuchet MS"/>
          <w:bCs/>
          <w:noProof/>
          <w:color w:val="000000"/>
        </w:rPr>
        <w:t xml:space="preserve"> în termenul stabilit</w:t>
      </w:r>
      <w:r w:rsidR="00CB2118" w:rsidRPr="008012F2">
        <w:rPr>
          <w:rFonts w:ascii="Trebuchet MS" w:hAnsi="Trebuchet MS"/>
          <w:bCs/>
          <w:noProof/>
          <w:color w:val="000000"/>
        </w:rPr>
        <w:t xml:space="preserve">, CDRJ </w:t>
      </w:r>
      <w:r w:rsidR="00B0402E" w:rsidRPr="008012F2">
        <w:rPr>
          <w:rFonts w:ascii="Trebuchet MS" w:hAnsi="Trebuchet MS"/>
          <w:bCs/>
          <w:noProof/>
          <w:color w:val="000000"/>
        </w:rPr>
        <w:t xml:space="preserve">va consemna în formularul de verificare F5 și va </w:t>
      </w:r>
      <w:r w:rsidR="007B1289" w:rsidRPr="008012F2">
        <w:rPr>
          <w:rFonts w:ascii="Trebuchet MS" w:hAnsi="Trebuchet MS"/>
          <w:bCs/>
          <w:noProof/>
          <w:color w:val="000000"/>
        </w:rPr>
        <w:t>face propuneri privind aprobarea</w:t>
      </w:r>
      <w:r w:rsidR="00B0402E" w:rsidRPr="008012F2">
        <w:rPr>
          <w:rFonts w:ascii="Trebuchet MS" w:hAnsi="Trebuchet MS"/>
          <w:bCs/>
          <w:noProof/>
          <w:color w:val="000000"/>
        </w:rPr>
        <w:t xml:space="preserve"> parțială a</w:t>
      </w:r>
      <w:r w:rsidR="007B1289" w:rsidRPr="008012F2">
        <w:rPr>
          <w:rFonts w:ascii="Trebuchet MS" w:hAnsi="Trebuchet MS"/>
          <w:bCs/>
          <w:noProof/>
          <w:color w:val="000000"/>
        </w:rPr>
        <w:t xml:space="preserve"> modificărilor</w:t>
      </w:r>
      <w:r w:rsidR="007B1289" w:rsidRPr="0059092F">
        <w:rPr>
          <w:noProof/>
        </w:rPr>
        <w:t xml:space="preserve"> </w:t>
      </w:r>
      <w:r w:rsidR="00B0402E" w:rsidRPr="008012F2">
        <w:rPr>
          <w:rFonts w:ascii="Trebuchet MS" w:hAnsi="Trebuchet MS"/>
          <w:bCs/>
          <w:noProof/>
          <w:color w:val="000000"/>
        </w:rPr>
        <w:t>în formularul F6</w:t>
      </w:r>
      <w:r w:rsidR="007B1289" w:rsidRPr="008012F2">
        <w:rPr>
          <w:rFonts w:ascii="Trebuchet MS" w:hAnsi="Trebuchet MS"/>
          <w:bCs/>
          <w:noProof/>
          <w:color w:val="000000"/>
        </w:rPr>
        <w:t xml:space="preserve">. În cazul în care nicio modificare nu este acceptată, CDRJ </w:t>
      </w:r>
      <w:r w:rsidR="00F47D6B" w:rsidRPr="008012F2">
        <w:rPr>
          <w:rFonts w:ascii="Trebuchet MS" w:hAnsi="Trebuchet MS"/>
          <w:bCs/>
          <w:noProof/>
          <w:color w:val="000000"/>
        </w:rPr>
        <w:t xml:space="preserve">va înapoia documentația GAL și </w:t>
      </w:r>
      <w:r w:rsidR="00CB2118" w:rsidRPr="008012F2">
        <w:rPr>
          <w:rFonts w:ascii="Trebuchet MS" w:hAnsi="Trebuchet MS"/>
          <w:bCs/>
          <w:noProof/>
          <w:color w:val="000000"/>
        </w:rPr>
        <w:t>va consemna în formularul de verificare</w:t>
      </w:r>
      <w:r w:rsidR="00CE6034" w:rsidRPr="008012F2">
        <w:rPr>
          <w:rFonts w:ascii="Trebuchet MS" w:hAnsi="Trebuchet MS"/>
          <w:bCs/>
          <w:noProof/>
          <w:color w:val="000000"/>
        </w:rPr>
        <w:t xml:space="preserve">, ce va </w:t>
      </w:r>
      <w:r w:rsidR="0003481B" w:rsidRPr="008012F2">
        <w:rPr>
          <w:rFonts w:ascii="Trebuchet MS" w:hAnsi="Trebuchet MS"/>
          <w:bCs/>
          <w:noProof/>
          <w:color w:val="000000"/>
        </w:rPr>
        <w:t>f</w:t>
      </w:r>
      <w:r w:rsidR="00CE6034" w:rsidRPr="008012F2">
        <w:rPr>
          <w:rFonts w:ascii="Trebuchet MS" w:hAnsi="Trebuchet MS"/>
          <w:bCs/>
          <w:noProof/>
          <w:color w:val="000000"/>
        </w:rPr>
        <w:t xml:space="preserve">i semnat pentru luare la cunoștință de </w:t>
      </w:r>
      <w:r w:rsidR="002C2C59" w:rsidRPr="008012F2">
        <w:rPr>
          <w:rFonts w:ascii="Trebuchet MS" w:hAnsi="Trebuchet MS"/>
          <w:bCs/>
          <w:noProof/>
          <w:color w:val="000000"/>
        </w:rPr>
        <w:t xml:space="preserve">reprezentantul legal al GAL/persoana mandatată de reprezentantul legal. </w:t>
      </w:r>
    </w:p>
    <w:p w:rsidR="000A7CE5" w:rsidRPr="0059092F" w:rsidRDefault="005C6B8D" w:rsidP="00E055F6">
      <w:pPr>
        <w:spacing w:after="120"/>
        <w:jc w:val="both"/>
        <w:rPr>
          <w:rFonts w:ascii="Trebuchet MS" w:hAnsi="Trebuchet MS" w:cs="Calibri"/>
          <w:bCs/>
          <w:noProof/>
          <w:color w:val="000000"/>
        </w:rPr>
      </w:pPr>
      <w:r w:rsidRPr="0059092F">
        <w:rPr>
          <w:rFonts w:ascii="Trebuchet MS" w:hAnsi="Trebuchet MS" w:cs="Calibri"/>
          <w:bCs/>
          <w:noProof/>
          <w:color w:val="000000"/>
        </w:rPr>
        <w:t xml:space="preserve">După finalizarea evaluării la nivelul CDRJ, </w:t>
      </w:r>
      <w:r w:rsidR="000D51CE" w:rsidRPr="0059092F">
        <w:rPr>
          <w:rFonts w:ascii="Trebuchet MS" w:hAnsi="Trebuchet MS" w:cs="Calibri"/>
          <w:bCs/>
          <w:noProof/>
          <w:color w:val="000000"/>
        </w:rPr>
        <w:t>documentația aferentă modificării</w:t>
      </w:r>
      <w:r w:rsidR="00E43C6D" w:rsidRPr="0059092F">
        <w:rPr>
          <w:rFonts w:ascii="Trebuchet MS" w:hAnsi="Trebuchet MS" w:cs="Calibri"/>
          <w:bCs/>
          <w:noProof/>
          <w:color w:val="000000"/>
        </w:rPr>
        <w:t xml:space="preserve"> SDL, împreună cu </w:t>
      </w:r>
      <w:r w:rsidR="00A142A6" w:rsidRPr="0059092F">
        <w:rPr>
          <w:rFonts w:ascii="Trebuchet MS" w:hAnsi="Trebuchet MS" w:cs="Calibri"/>
          <w:b/>
          <w:bCs/>
          <w:i/>
          <w:noProof/>
          <w:color w:val="000000"/>
        </w:rPr>
        <w:t>F</w:t>
      </w:r>
      <w:r w:rsidR="00E43C6D" w:rsidRPr="0059092F">
        <w:rPr>
          <w:rFonts w:ascii="Trebuchet MS" w:hAnsi="Trebuchet MS" w:cs="Calibri"/>
          <w:b/>
          <w:bCs/>
          <w:i/>
          <w:noProof/>
          <w:color w:val="000000"/>
        </w:rPr>
        <w:t xml:space="preserve">ormularul </w:t>
      </w:r>
      <w:r w:rsidR="00A142A6" w:rsidRPr="0059092F">
        <w:rPr>
          <w:rFonts w:ascii="Trebuchet MS" w:hAnsi="Trebuchet MS" w:cs="Calibri"/>
          <w:b/>
          <w:bCs/>
          <w:i/>
          <w:noProof/>
          <w:color w:val="000000"/>
        </w:rPr>
        <w:t xml:space="preserve">de verificare a propunerii </w:t>
      </w:r>
      <w:r w:rsidR="00E43C6D" w:rsidRPr="0059092F">
        <w:rPr>
          <w:rFonts w:ascii="Trebuchet MS" w:hAnsi="Trebuchet MS" w:cs="Calibri"/>
          <w:b/>
          <w:bCs/>
          <w:i/>
          <w:noProof/>
          <w:color w:val="000000"/>
        </w:rPr>
        <w:t>de modificare a SDL</w:t>
      </w:r>
      <w:r w:rsidR="00E43C6D" w:rsidRPr="0059092F">
        <w:rPr>
          <w:rFonts w:ascii="Trebuchet MS" w:hAnsi="Trebuchet MS" w:cs="Calibri"/>
          <w:bCs/>
          <w:noProof/>
          <w:color w:val="000000"/>
        </w:rPr>
        <w:t xml:space="preserve"> </w:t>
      </w:r>
      <w:r w:rsidR="00B0402E" w:rsidRPr="0059092F">
        <w:rPr>
          <w:rFonts w:ascii="Trebuchet MS" w:hAnsi="Trebuchet MS" w:cs="Calibri"/>
          <w:bCs/>
          <w:noProof/>
          <w:color w:val="000000"/>
        </w:rPr>
        <w:t xml:space="preserve">(F5) și </w:t>
      </w:r>
      <w:r w:rsidR="00B0402E" w:rsidRPr="0059092F">
        <w:rPr>
          <w:rFonts w:ascii="Trebuchet MS" w:hAnsi="Trebuchet MS" w:cs="Calibri"/>
          <w:b/>
          <w:bCs/>
          <w:noProof/>
          <w:color w:val="000000"/>
        </w:rPr>
        <w:t>Nota privind propunerea de modificare a SDL</w:t>
      </w:r>
      <w:r w:rsidR="00B0402E" w:rsidRPr="0059092F">
        <w:rPr>
          <w:rFonts w:ascii="Trebuchet MS" w:hAnsi="Trebuchet MS" w:cs="Calibri"/>
          <w:bCs/>
          <w:noProof/>
          <w:color w:val="000000"/>
        </w:rPr>
        <w:t xml:space="preserve"> (F6), </w:t>
      </w:r>
      <w:r w:rsidR="00A142A6" w:rsidRPr="0059092F">
        <w:rPr>
          <w:rFonts w:ascii="Trebuchet MS" w:hAnsi="Trebuchet MS" w:cs="Calibri"/>
          <w:bCs/>
          <w:noProof/>
          <w:color w:val="000000"/>
        </w:rPr>
        <w:t>avizat</w:t>
      </w:r>
      <w:r w:rsidR="00B0402E" w:rsidRPr="0059092F">
        <w:rPr>
          <w:rFonts w:ascii="Trebuchet MS" w:hAnsi="Trebuchet MS" w:cs="Calibri"/>
          <w:bCs/>
          <w:noProof/>
          <w:color w:val="000000"/>
        </w:rPr>
        <w:t>e</w:t>
      </w:r>
      <w:r w:rsidR="000D51CE" w:rsidRPr="0059092F">
        <w:rPr>
          <w:rFonts w:ascii="Trebuchet MS" w:hAnsi="Trebuchet MS" w:cs="Calibri"/>
          <w:bCs/>
          <w:noProof/>
          <w:color w:val="000000"/>
        </w:rPr>
        <w:t xml:space="preserve"> </w:t>
      </w:r>
      <w:r w:rsidR="008251DE" w:rsidRPr="0059092F">
        <w:rPr>
          <w:rFonts w:ascii="Trebuchet MS" w:hAnsi="Trebuchet MS" w:cs="Calibri"/>
          <w:bCs/>
          <w:noProof/>
          <w:color w:val="000000"/>
        </w:rPr>
        <w:t xml:space="preserve">la nivelul </w:t>
      </w:r>
      <w:r w:rsidR="000D51CE" w:rsidRPr="0059092F">
        <w:rPr>
          <w:rFonts w:ascii="Trebuchet MS" w:hAnsi="Trebuchet MS" w:cs="Calibri"/>
          <w:bCs/>
          <w:noProof/>
          <w:color w:val="000000"/>
        </w:rPr>
        <w:t>CDRJ</w:t>
      </w:r>
      <w:r w:rsidR="00E43C6D" w:rsidRPr="0059092F">
        <w:rPr>
          <w:rFonts w:ascii="Trebuchet MS" w:hAnsi="Trebuchet MS" w:cs="Calibri"/>
          <w:bCs/>
          <w:noProof/>
          <w:color w:val="000000"/>
        </w:rPr>
        <w:t>, se transmite</w:t>
      </w:r>
      <w:r w:rsidR="000C213A" w:rsidRPr="0059092F">
        <w:rPr>
          <w:rFonts w:ascii="Trebuchet MS" w:hAnsi="Trebuchet MS" w:cs="Calibri"/>
          <w:bCs/>
          <w:noProof/>
          <w:color w:val="000000"/>
        </w:rPr>
        <w:t xml:space="preserve"> </w:t>
      </w:r>
      <w:r w:rsidR="00B0402E" w:rsidRPr="0059092F">
        <w:rPr>
          <w:rFonts w:ascii="Trebuchet MS" w:hAnsi="Trebuchet MS" w:cs="Calibri"/>
          <w:bCs/>
          <w:noProof/>
          <w:color w:val="000000"/>
        </w:rPr>
        <w:t xml:space="preserve">către </w:t>
      </w:r>
      <w:r w:rsidR="00CE6034" w:rsidRPr="0059092F">
        <w:rPr>
          <w:rFonts w:ascii="Trebuchet MS" w:hAnsi="Trebuchet MS" w:cs="Calibri"/>
          <w:bCs/>
          <w:noProof/>
          <w:color w:val="000000"/>
        </w:rPr>
        <w:t>SLIN</w:t>
      </w:r>
      <w:r w:rsidR="003B73F3" w:rsidRPr="0059092F">
        <w:rPr>
          <w:rFonts w:ascii="Trebuchet MS" w:hAnsi="Trebuchet MS" w:cs="Calibri"/>
          <w:bCs/>
          <w:noProof/>
          <w:color w:val="000000"/>
        </w:rPr>
        <w:t xml:space="preserve"> (e-mail </w:t>
      </w:r>
      <w:hyperlink r:id="rId15" w:history="1">
        <w:r w:rsidR="003B73F3" w:rsidRPr="0059092F">
          <w:rPr>
            <w:rStyle w:val="Hyperlink"/>
            <w:rFonts w:ascii="Trebuchet MS" w:hAnsi="Trebuchet MS" w:cs="Calibri"/>
            <w:bCs/>
            <w:noProof/>
          </w:rPr>
          <w:t>leader@madr.ro</w:t>
        </w:r>
      </w:hyperlink>
      <w:r w:rsidR="003B73F3" w:rsidRPr="0059092F">
        <w:rPr>
          <w:rFonts w:ascii="Trebuchet MS" w:hAnsi="Trebuchet MS" w:cs="Calibri"/>
          <w:bCs/>
          <w:noProof/>
          <w:color w:val="000000"/>
        </w:rPr>
        <w:t xml:space="preserve">) </w:t>
      </w:r>
      <w:r w:rsidR="00CE6034" w:rsidRPr="0059092F">
        <w:rPr>
          <w:rFonts w:ascii="Trebuchet MS" w:hAnsi="Trebuchet MS" w:cs="Calibri"/>
          <w:bCs/>
          <w:noProof/>
          <w:color w:val="000000"/>
        </w:rPr>
        <w:t xml:space="preserve"> </w:t>
      </w:r>
      <w:r w:rsidR="00E43C6D" w:rsidRPr="0059092F">
        <w:rPr>
          <w:rFonts w:ascii="Trebuchet MS" w:hAnsi="Trebuchet MS" w:cs="Calibri"/>
          <w:bCs/>
          <w:noProof/>
          <w:color w:val="000000"/>
        </w:rPr>
        <w:t>în format scanat</w:t>
      </w:r>
      <w:r w:rsidR="003B73F3" w:rsidRPr="0059092F">
        <w:rPr>
          <w:rFonts w:ascii="Trebuchet MS" w:hAnsi="Trebuchet MS" w:cs="Calibri"/>
          <w:bCs/>
          <w:noProof/>
          <w:color w:val="000000"/>
        </w:rPr>
        <w:t xml:space="preserve"> și </w:t>
      </w:r>
      <w:r w:rsidR="000D51CE" w:rsidRPr="0059092F">
        <w:rPr>
          <w:rFonts w:ascii="Trebuchet MS" w:hAnsi="Trebuchet MS" w:cs="Calibri"/>
          <w:bCs/>
          <w:noProof/>
          <w:color w:val="000000"/>
        </w:rPr>
        <w:t>word/excel – după caz</w:t>
      </w:r>
      <w:r w:rsidRPr="0059092F">
        <w:rPr>
          <w:rFonts w:ascii="Trebuchet MS" w:hAnsi="Trebuchet MS" w:cs="Calibri"/>
          <w:bCs/>
          <w:noProof/>
          <w:color w:val="000000"/>
        </w:rPr>
        <w:t>.</w:t>
      </w:r>
      <w:r w:rsidR="00E43C6D" w:rsidRPr="0059092F">
        <w:rPr>
          <w:rFonts w:ascii="Trebuchet MS" w:hAnsi="Trebuchet MS" w:cs="Calibri"/>
          <w:bCs/>
          <w:noProof/>
          <w:color w:val="000000"/>
        </w:rPr>
        <w:t xml:space="preserve"> </w:t>
      </w:r>
      <w:r w:rsidR="000D51CE" w:rsidRPr="0059092F">
        <w:rPr>
          <w:rFonts w:ascii="Trebuchet MS" w:hAnsi="Trebuchet MS" w:cs="Calibri"/>
          <w:bCs/>
          <w:noProof/>
          <w:color w:val="000000"/>
        </w:rPr>
        <w:t xml:space="preserve">Consilierul SLIN responsabil cu monitorizarea GAL, evaluează propunerea de modificare, </w:t>
      </w:r>
      <w:r w:rsidR="000B088A" w:rsidRPr="0059092F">
        <w:rPr>
          <w:rFonts w:ascii="Trebuchet MS" w:hAnsi="Trebuchet MS" w:cs="Calibri"/>
          <w:bCs/>
          <w:noProof/>
          <w:color w:val="000000"/>
        </w:rPr>
        <w:t xml:space="preserve">și </w:t>
      </w:r>
      <w:r w:rsidR="00B0402E" w:rsidRPr="0059092F">
        <w:rPr>
          <w:rFonts w:ascii="Trebuchet MS" w:hAnsi="Trebuchet MS" w:cs="Calibri"/>
          <w:bCs/>
          <w:noProof/>
          <w:color w:val="000000"/>
        </w:rPr>
        <w:t xml:space="preserve">va parcurge aceleași etape </w:t>
      </w:r>
      <w:r w:rsidR="00970970" w:rsidRPr="0059092F">
        <w:rPr>
          <w:rFonts w:ascii="Trebuchet MS" w:hAnsi="Trebuchet MS" w:cs="Calibri"/>
          <w:bCs/>
          <w:noProof/>
          <w:color w:val="000000"/>
        </w:rPr>
        <w:t xml:space="preserve"> de</w:t>
      </w:r>
      <w:r w:rsidR="000B088A" w:rsidRPr="0059092F">
        <w:rPr>
          <w:rFonts w:ascii="Trebuchet MS" w:hAnsi="Trebuchet MS" w:cs="Calibri"/>
          <w:bCs/>
          <w:noProof/>
          <w:color w:val="000000"/>
        </w:rPr>
        <w:t xml:space="preserve"> la nivelul CDRJ completând pe aceleași formulare elaborate și semnate de CDRJ. </w:t>
      </w:r>
    </w:p>
    <w:p w:rsidR="00874CC5" w:rsidRPr="0059092F" w:rsidRDefault="000A7CE5" w:rsidP="00780F60">
      <w:pPr>
        <w:spacing w:after="120"/>
        <w:jc w:val="both"/>
        <w:rPr>
          <w:rFonts w:ascii="Trebuchet MS" w:hAnsi="Trebuchet MS" w:cs="Calibri"/>
          <w:bCs/>
          <w:noProof/>
          <w:color w:val="000000"/>
        </w:rPr>
      </w:pPr>
      <w:r w:rsidRPr="0059092F">
        <w:rPr>
          <w:rFonts w:ascii="Trebuchet MS" w:hAnsi="Trebuchet MS" w:cs="Calibri"/>
          <w:bCs/>
          <w:noProof/>
          <w:color w:val="000000"/>
        </w:rPr>
        <w:t xml:space="preserve">DGDR AM PNDR </w:t>
      </w:r>
      <w:r w:rsidR="005B2586" w:rsidRPr="0059092F">
        <w:rPr>
          <w:rFonts w:ascii="Trebuchet MS" w:hAnsi="Trebuchet MS" w:cs="Calibri"/>
          <w:bCs/>
          <w:noProof/>
          <w:color w:val="000000"/>
        </w:rPr>
        <w:t>aprobă</w:t>
      </w:r>
      <w:r w:rsidR="005B2586" w:rsidRPr="0059092F">
        <w:rPr>
          <w:rFonts w:ascii="Trebuchet MS" w:hAnsi="Trebuchet MS" w:cs="Calibri"/>
          <w:b/>
          <w:bCs/>
          <w:noProof/>
          <w:color w:val="000000"/>
        </w:rPr>
        <w:t xml:space="preserve"> </w:t>
      </w:r>
      <w:r w:rsidR="000B088A" w:rsidRPr="0059092F">
        <w:rPr>
          <w:rFonts w:ascii="Trebuchet MS" w:hAnsi="Trebuchet MS" w:cs="Calibri"/>
          <w:b/>
          <w:bCs/>
          <w:noProof/>
          <w:color w:val="000000"/>
        </w:rPr>
        <w:t xml:space="preserve">total/parțial </w:t>
      </w:r>
      <w:r w:rsidR="005B2586" w:rsidRPr="0059092F">
        <w:rPr>
          <w:rFonts w:ascii="Trebuchet MS" w:hAnsi="Trebuchet MS" w:cs="Calibri"/>
          <w:b/>
          <w:bCs/>
          <w:noProof/>
          <w:color w:val="000000"/>
        </w:rPr>
        <w:t>modificarea SDL</w:t>
      </w:r>
      <w:r w:rsidR="004046AC" w:rsidRPr="0059092F">
        <w:rPr>
          <w:rFonts w:ascii="Trebuchet MS" w:hAnsi="Trebuchet MS" w:cs="Calibri"/>
          <w:bCs/>
          <w:noProof/>
          <w:color w:val="000000"/>
        </w:rPr>
        <w:t xml:space="preserve"> nu mai târziu de 15</w:t>
      </w:r>
      <w:r w:rsidRPr="0059092F">
        <w:rPr>
          <w:rFonts w:ascii="Trebuchet MS" w:hAnsi="Trebuchet MS" w:cs="Calibri"/>
          <w:bCs/>
          <w:noProof/>
          <w:color w:val="000000"/>
        </w:rPr>
        <w:t xml:space="preserve"> zile </w:t>
      </w:r>
      <w:r w:rsidR="004046AC" w:rsidRPr="0059092F">
        <w:rPr>
          <w:rFonts w:ascii="Trebuchet MS" w:hAnsi="Trebuchet MS" w:cs="Calibri"/>
          <w:bCs/>
          <w:noProof/>
          <w:color w:val="000000"/>
        </w:rPr>
        <w:t>lucrătoare</w:t>
      </w:r>
      <w:r w:rsidR="007B71CF" w:rsidRPr="0059092F">
        <w:rPr>
          <w:rFonts w:ascii="Trebuchet MS" w:hAnsi="Trebuchet MS" w:cs="Calibri"/>
          <w:bCs/>
          <w:noProof/>
          <w:color w:val="000000"/>
        </w:rPr>
        <w:t xml:space="preserve"> </w:t>
      </w:r>
      <w:r w:rsidRPr="0059092F">
        <w:rPr>
          <w:rFonts w:ascii="Trebuchet MS" w:hAnsi="Trebuchet MS" w:cs="Calibri"/>
          <w:bCs/>
          <w:noProof/>
          <w:color w:val="000000"/>
        </w:rPr>
        <w:t>d</w:t>
      </w:r>
      <w:r w:rsidR="00F1111D" w:rsidRPr="0059092F">
        <w:rPr>
          <w:rFonts w:ascii="Trebuchet MS" w:hAnsi="Trebuchet MS" w:cs="Calibri"/>
          <w:bCs/>
          <w:noProof/>
          <w:color w:val="000000"/>
        </w:rPr>
        <w:t>e la</w:t>
      </w:r>
      <w:r w:rsidRPr="0059092F">
        <w:rPr>
          <w:rFonts w:ascii="Trebuchet MS" w:hAnsi="Trebuchet MS" w:cs="Calibri"/>
          <w:bCs/>
          <w:noProof/>
          <w:color w:val="000000"/>
        </w:rPr>
        <w:t xml:space="preserve"> </w:t>
      </w:r>
      <w:r w:rsidR="00FF7791" w:rsidRPr="0059092F">
        <w:rPr>
          <w:rFonts w:ascii="Trebuchet MS" w:hAnsi="Trebuchet MS" w:cs="Calibri"/>
          <w:bCs/>
          <w:noProof/>
          <w:color w:val="000000"/>
        </w:rPr>
        <w:t xml:space="preserve">data înregistrării la </w:t>
      </w:r>
      <w:r w:rsidR="005B2586" w:rsidRPr="0059092F">
        <w:rPr>
          <w:rFonts w:ascii="Trebuchet MS" w:hAnsi="Trebuchet MS" w:cs="Calibri"/>
          <w:bCs/>
          <w:noProof/>
          <w:color w:val="000000"/>
        </w:rPr>
        <w:t>CDRJ</w:t>
      </w:r>
      <w:r w:rsidR="00FF7791" w:rsidRPr="0059092F">
        <w:rPr>
          <w:rFonts w:ascii="Trebuchet MS" w:hAnsi="Trebuchet MS" w:cs="Calibri"/>
          <w:bCs/>
          <w:noProof/>
          <w:color w:val="000000"/>
        </w:rPr>
        <w:t xml:space="preserve"> a </w:t>
      </w:r>
      <w:r w:rsidRPr="0059092F">
        <w:rPr>
          <w:rFonts w:ascii="Trebuchet MS" w:hAnsi="Trebuchet MS" w:cs="Calibri"/>
          <w:bCs/>
          <w:noProof/>
          <w:color w:val="000000"/>
        </w:rPr>
        <w:t xml:space="preserve">solicitării de modificare. </w:t>
      </w:r>
      <w:r w:rsidR="00BF3FF7" w:rsidRPr="0059092F">
        <w:rPr>
          <w:rFonts w:ascii="Trebuchet MS" w:hAnsi="Trebuchet MS" w:cs="Calibri"/>
          <w:bCs/>
          <w:noProof/>
          <w:color w:val="000000"/>
        </w:rPr>
        <w:t>Termenul poate fi prelungit în cazuri justificate.</w:t>
      </w:r>
      <w:r w:rsidR="00874CC5" w:rsidRPr="0059092F">
        <w:rPr>
          <w:rFonts w:ascii="Trebuchet MS" w:hAnsi="Trebuchet MS" w:cs="Calibri"/>
          <w:bCs/>
          <w:noProof/>
          <w:color w:val="000000"/>
        </w:rPr>
        <w:t xml:space="preserve"> </w:t>
      </w:r>
    </w:p>
    <w:p w:rsidR="003B73F3" w:rsidRPr="0059092F" w:rsidRDefault="003B73F3" w:rsidP="00780F60">
      <w:pPr>
        <w:spacing w:after="120"/>
        <w:jc w:val="both"/>
        <w:rPr>
          <w:rFonts w:ascii="Trebuchet MS" w:hAnsi="Trebuchet MS" w:cs="Calibri"/>
          <w:bCs/>
          <w:noProof/>
          <w:color w:val="000000"/>
        </w:rPr>
      </w:pPr>
      <w:r w:rsidRPr="0059092F">
        <w:rPr>
          <w:rFonts w:ascii="Trebuchet MS" w:hAnsi="Trebuchet MS" w:cs="Calibri"/>
          <w:bCs/>
          <w:noProof/>
          <w:color w:val="000000"/>
        </w:rPr>
        <w:t xml:space="preserve">În situația în care sunt solicitate clarificări, GAL transmite răspunsul la solicitarea de clarificări către SLIN și CDRJ în termen de 5 zile. DGDR AM PNDR analizează documentația  primită ca răspuns de la GAL și formularele F5 și F6 refăcute și transmise de CDRJ și aprobă </w:t>
      </w:r>
      <w:r w:rsidRPr="0059092F">
        <w:rPr>
          <w:rFonts w:ascii="Trebuchet MS" w:hAnsi="Trebuchet MS" w:cs="Calibri"/>
          <w:bCs/>
          <w:noProof/>
          <w:color w:val="000000"/>
        </w:rPr>
        <w:lastRenderedPageBreak/>
        <w:t>total/parțial modificarea SDL nu mai târziu de 15 zile lucrătoare de la data primirii acestui răspuns.</w:t>
      </w:r>
    </w:p>
    <w:p w:rsidR="00970970" w:rsidRPr="0059092F" w:rsidRDefault="00970970" w:rsidP="00E055F6">
      <w:pPr>
        <w:widowControl w:val="0"/>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cs="Calibri"/>
          <w:bCs/>
          <w:noProof/>
          <w:color w:val="000000"/>
        </w:rPr>
        <w:t xml:space="preserve">GAL poate retrage documentația aferentă propunerii de modificare a SDL, printr-o solicitare scrisă către DGDR AM PNDR, înainte de aprobarea finală a acesteia. </w:t>
      </w:r>
    </w:p>
    <w:p w:rsidR="00780F60" w:rsidRPr="00780F60" w:rsidRDefault="00780F60" w:rsidP="00780F60">
      <w:pPr>
        <w:widowControl w:val="0"/>
        <w:autoSpaceDE w:val="0"/>
        <w:autoSpaceDN w:val="0"/>
        <w:adjustRightInd w:val="0"/>
        <w:spacing w:before="120" w:after="0"/>
        <w:contextualSpacing/>
        <w:jc w:val="both"/>
        <w:rPr>
          <w:rFonts w:ascii="Trebuchet MS" w:hAnsi="Trebuchet MS" w:cs="Calibri"/>
          <w:bCs/>
          <w:noProof/>
          <w:color w:val="000000"/>
          <w:sz w:val="16"/>
          <w:szCs w:val="16"/>
        </w:rPr>
      </w:pPr>
    </w:p>
    <w:p w:rsidR="00970970" w:rsidRPr="0059092F" w:rsidRDefault="00970970" w:rsidP="00E055F6">
      <w:pPr>
        <w:widowControl w:val="0"/>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cs="Calibri"/>
          <w:bCs/>
          <w:noProof/>
          <w:color w:val="000000"/>
        </w:rPr>
        <w:t>Propunerile de modificări retrase/neacceptate nu vor fi cuantificate</w:t>
      </w:r>
      <w:r w:rsidR="00252583" w:rsidRPr="0059092F">
        <w:rPr>
          <w:rFonts w:ascii="Trebuchet MS" w:hAnsi="Trebuchet MS" w:cs="Calibri"/>
          <w:bCs/>
          <w:noProof/>
          <w:color w:val="000000"/>
        </w:rPr>
        <w:t xml:space="preserve"> (numărate ca modificări ale SDL)</w:t>
      </w:r>
      <w:r w:rsidRPr="0059092F">
        <w:rPr>
          <w:rFonts w:ascii="Trebuchet MS" w:hAnsi="Trebuchet MS" w:cs="Calibri"/>
          <w:bCs/>
          <w:noProof/>
          <w:color w:val="000000"/>
        </w:rPr>
        <w:t>.</w:t>
      </w:r>
    </w:p>
    <w:p w:rsidR="00B26B83" w:rsidRPr="00E055F6" w:rsidRDefault="00B26B83" w:rsidP="006143FB">
      <w:pPr>
        <w:widowControl w:val="0"/>
        <w:autoSpaceDE w:val="0"/>
        <w:autoSpaceDN w:val="0"/>
        <w:adjustRightInd w:val="0"/>
        <w:spacing w:after="0"/>
        <w:contextualSpacing/>
        <w:jc w:val="both"/>
        <w:rPr>
          <w:rFonts w:ascii="Trebuchet MS" w:hAnsi="Trebuchet MS"/>
          <w:b/>
          <w:noProof/>
          <w:color w:val="2F5496" w:themeColor="accent5" w:themeShade="BF"/>
          <w:sz w:val="16"/>
          <w:szCs w:val="16"/>
        </w:rPr>
      </w:pPr>
    </w:p>
    <w:p w:rsidR="00E055F6" w:rsidRDefault="009363E8" w:rsidP="00780F60">
      <w:pPr>
        <w:widowControl w:val="0"/>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b/>
          <w:noProof/>
          <w:color w:val="2F5496" w:themeColor="accent5" w:themeShade="BF"/>
        </w:rPr>
        <w:t>Atenție!</w:t>
      </w:r>
      <w:r w:rsidRPr="0059092F">
        <w:rPr>
          <w:rFonts w:ascii="Trebuchet MS" w:hAnsi="Trebuchet MS" w:cs="Calibri"/>
          <w:bCs/>
          <w:noProof/>
          <w:color w:val="00B0F0"/>
        </w:rPr>
        <w:t xml:space="preserve"> </w:t>
      </w:r>
      <w:r w:rsidR="00FF7791" w:rsidRPr="0059092F">
        <w:rPr>
          <w:rFonts w:ascii="Trebuchet MS" w:hAnsi="Trebuchet MS" w:cs="Calibri"/>
          <w:bCs/>
          <w:noProof/>
          <w:color w:val="000000"/>
        </w:rPr>
        <w:t xml:space="preserve">GAL </w:t>
      </w:r>
      <w:r w:rsidR="005B2586" w:rsidRPr="0059092F">
        <w:rPr>
          <w:rFonts w:ascii="Trebuchet MS" w:hAnsi="Trebuchet MS" w:cs="Calibri"/>
          <w:bCs/>
          <w:noProof/>
          <w:color w:val="000000"/>
        </w:rPr>
        <w:t xml:space="preserve">are obligația de a </w:t>
      </w:r>
      <w:r w:rsidR="00F1111D" w:rsidRPr="0059092F">
        <w:rPr>
          <w:rFonts w:ascii="Trebuchet MS" w:hAnsi="Trebuchet MS" w:cs="Calibri"/>
          <w:bCs/>
          <w:noProof/>
          <w:color w:val="000000"/>
        </w:rPr>
        <w:t xml:space="preserve">actualiza </w:t>
      </w:r>
      <w:r w:rsidR="00BF3FF7" w:rsidRPr="0059092F">
        <w:rPr>
          <w:rFonts w:ascii="Trebuchet MS" w:hAnsi="Trebuchet MS" w:cs="Calibri"/>
          <w:bCs/>
          <w:noProof/>
          <w:color w:val="000000"/>
        </w:rPr>
        <w:t>SDL</w:t>
      </w:r>
      <w:r w:rsidR="00F1111D" w:rsidRPr="0059092F">
        <w:rPr>
          <w:rFonts w:ascii="Trebuchet MS" w:hAnsi="Trebuchet MS" w:cs="Calibri"/>
          <w:bCs/>
          <w:noProof/>
          <w:color w:val="000000"/>
        </w:rPr>
        <w:t xml:space="preserve"> </w:t>
      </w:r>
      <w:r w:rsidR="005B2586" w:rsidRPr="0059092F">
        <w:rPr>
          <w:rFonts w:ascii="Trebuchet MS" w:hAnsi="Trebuchet MS" w:cs="Calibri"/>
          <w:bCs/>
          <w:noProof/>
          <w:color w:val="000000"/>
        </w:rPr>
        <w:t>cu toate modificările aprobate</w:t>
      </w:r>
      <w:r w:rsidR="00BF3FF7" w:rsidRPr="0059092F">
        <w:rPr>
          <w:rFonts w:ascii="Trebuchet MS" w:hAnsi="Trebuchet MS" w:cs="Calibri"/>
          <w:bCs/>
          <w:noProof/>
          <w:color w:val="000000"/>
        </w:rPr>
        <w:t>,</w:t>
      </w:r>
      <w:r w:rsidR="001F06F4" w:rsidRPr="0059092F">
        <w:rPr>
          <w:rFonts w:ascii="Trebuchet MS" w:hAnsi="Trebuchet MS" w:cs="Calibri"/>
          <w:bCs/>
          <w:noProof/>
          <w:color w:val="000000"/>
        </w:rPr>
        <w:t xml:space="preserve"> utilizând funcția urmărire modificări (</w:t>
      </w:r>
      <w:r w:rsidR="00352C07" w:rsidRPr="0059092F">
        <w:rPr>
          <w:rFonts w:ascii="Trebuchet MS" w:hAnsi="Trebuchet MS" w:cs="Calibri"/>
          <w:bCs/>
          <w:noProof/>
          <w:color w:val="000000"/>
        </w:rPr>
        <w:t>track-</w:t>
      </w:r>
      <w:r w:rsidR="001F06F4" w:rsidRPr="0059092F">
        <w:rPr>
          <w:rFonts w:ascii="Trebuchet MS" w:hAnsi="Trebuchet MS" w:cs="Calibri"/>
          <w:bCs/>
          <w:noProof/>
          <w:color w:val="000000"/>
        </w:rPr>
        <w:t>changes)</w:t>
      </w:r>
      <w:r w:rsidR="003B73F3" w:rsidRPr="0059092F">
        <w:rPr>
          <w:rFonts w:ascii="Trebuchet MS" w:hAnsi="Trebuchet MS" w:cs="Calibri"/>
          <w:bCs/>
          <w:noProof/>
          <w:color w:val="000000"/>
        </w:rPr>
        <w:t>.</w:t>
      </w:r>
      <w:r w:rsidR="003B73F3" w:rsidRPr="0059092F">
        <w:rPr>
          <w:noProof/>
        </w:rPr>
        <w:t xml:space="preserve"> </w:t>
      </w:r>
      <w:r w:rsidR="003B73F3" w:rsidRPr="0059092F">
        <w:rPr>
          <w:rFonts w:ascii="Trebuchet MS" w:hAnsi="Trebuchet MS" w:cs="Calibri"/>
          <w:bCs/>
          <w:noProof/>
          <w:color w:val="000000"/>
        </w:rPr>
        <w:t>Pentru documentele excel care se modifică, modificările sunt evidențiate cu o culoare distinctă.</w:t>
      </w:r>
      <w:r w:rsidR="001F06F4" w:rsidRPr="0059092F">
        <w:rPr>
          <w:rFonts w:ascii="Trebuchet MS" w:hAnsi="Trebuchet MS" w:cs="Calibri"/>
          <w:bCs/>
          <w:noProof/>
          <w:color w:val="000000"/>
        </w:rPr>
        <w:t xml:space="preserve"> </w:t>
      </w:r>
      <w:r w:rsidR="003B73F3" w:rsidRPr="0059092F">
        <w:rPr>
          <w:rFonts w:ascii="Trebuchet MS" w:hAnsi="Trebuchet MS" w:cs="Calibri"/>
          <w:bCs/>
          <w:noProof/>
          <w:color w:val="000000"/>
        </w:rPr>
        <w:t xml:space="preserve">Nota privind propunerea de modificare </w:t>
      </w:r>
    </w:p>
    <w:p w:rsidR="00E055F6" w:rsidRDefault="00E055F6" w:rsidP="00780F60">
      <w:pPr>
        <w:widowControl w:val="0"/>
        <w:autoSpaceDE w:val="0"/>
        <w:autoSpaceDN w:val="0"/>
        <w:adjustRightInd w:val="0"/>
        <w:spacing w:after="0"/>
        <w:contextualSpacing/>
        <w:jc w:val="both"/>
        <w:rPr>
          <w:rFonts w:ascii="Trebuchet MS" w:hAnsi="Trebuchet MS" w:cs="Calibri"/>
          <w:bCs/>
          <w:noProof/>
          <w:color w:val="000000"/>
        </w:rPr>
      </w:pPr>
    </w:p>
    <w:p w:rsidR="00415BAB" w:rsidRPr="0059092F" w:rsidRDefault="003B73F3" w:rsidP="00780F60">
      <w:pPr>
        <w:widowControl w:val="0"/>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cs="Calibri"/>
          <w:bCs/>
          <w:noProof/>
          <w:color w:val="000000"/>
        </w:rPr>
        <w:t xml:space="preserve">a SDL (F6) aferentă ultimei modificări însoţeşte varianta actualizată a SDL. </w:t>
      </w:r>
      <w:r w:rsidR="0073595B" w:rsidRPr="0059092F">
        <w:rPr>
          <w:rFonts w:ascii="Trebuchet MS" w:hAnsi="Trebuchet MS" w:cs="Calibri"/>
          <w:bCs/>
          <w:noProof/>
          <w:color w:val="000000"/>
        </w:rPr>
        <w:t xml:space="preserve">Fiecare modificare de strategie generează o nouă versiune a SDL (SDL </w:t>
      </w:r>
      <w:r w:rsidR="00192A13" w:rsidRPr="0059092F">
        <w:rPr>
          <w:rFonts w:ascii="Trebuchet MS" w:hAnsi="Trebuchet MS" w:cs="Calibri"/>
          <w:bCs/>
          <w:noProof/>
          <w:color w:val="000000"/>
        </w:rPr>
        <w:t xml:space="preserve">în track changes </w:t>
      </w:r>
      <w:r w:rsidR="0073595B" w:rsidRPr="0059092F">
        <w:rPr>
          <w:rFonts w:ascii="Trebuchet MS" w:hAnsi="Trebuchet MS" w:cs="Calibri"/>
          <w:bCs/>
          <w:noProof/>
          <w:color w:val="000000"/>
        </w:rPr>
        <w:t xml:space="preserve">+ </w:t>
      </w:r>
      <w:r w:rsidRPr="0059092F">
        <w:rPr>
          <w:rFonts w:ascii="Trebuchet MS" w:hAnsi="Trebuchet MS" w:cs="Calibri"/>
          <w:bCs/>
          <w:noProof/>
          <w:color w:val="000000"/>
        </w:rPr>
        <w:t>Nota privind propunerea de modificare a SDL - F6</w:t>
      </w:r>
      <w:r w:rsidR="0073595B" w:rsidRPr="0059092F">
        <w:rPr>
          <w:rFonts w:ascii="Trebuchet MS" w:hAnsi="Trebuchet MS" w:cs="Calibri"/>
          <w:bCs/>
          <w:noProof/>
          <w:color w:val="000000"/>
        </w:rPr>
        <w:t>).</w:t>
      </w:r>
    </w:p>
    <w:p w:rsidR="00015AAE" w:rsidRPr="00780F60" w:rsidRDefault="00015AAE" w:rsidP="001F06F4">
      <w:pPr>
        <w:widowControl w:val="0"/>
        <w:autoSpaceDE w:val="0"/>
        <w:autoSpaceDN w:val="0"/>
        <w:adjustRightInd w:val="0"/>
        <w:spacing w:after="0" w:line="240" w:lineRule="auto"/>
        <w:contextualSpacing/>
        <w:jc w:val="both"/>
        <w:rPr>
          <w:rFonts w:ascii="Trebuchet MS" w:hAnsi="Trebuchet MS"/>
          <w:bCs/>
          <w:noProof/>
          <w:color w:val="000000"/>
          <w:sz w:val="16"/>
          <w:szCs w:val="16"/>
        </w:rPr>
      </w:pPr>
    </w:p>
    <w:p w:rsidR="00015AAE" w:rsidRPr="0059092F" w:rsidRDefault="00015AAE" w:rsidP="006143FB">
      <w:pPr>
        <w:widowControl w:val="0"/>
        <w:autoSpaceDE w:val="0"/>
        <w:autoSpaceDN w:val="0"/>
        <w:adjustRightInd w:val="0"/>
        <w:spacing w:after="0"/>
        <w:contextualSpacing/>
        <w:jc w:val="both"/>
        <w:rPr>
          <w:rFonts w:ascii="Trebuchet MS" w:hAnsi="Trebuchet MS" w:cs="Calibri"/>
          <w:bCs/>
          <w:noProof/>
          <w:color w:val="000000"/>
        </w:rPr>
      </w:pPr>
      <w:r w:rsidRPr="0059092F">
        <w:rPr>
          <w:rFonts w:ascii="Trebuchet MS" w:hAnsi="Trebuchet MS" w:cs="Calibri"/>
          <w:bCs/>
          <w:noProof/>
          <w:color w:val="000000"/>
        </w:rPr>
        <w:t>După primirea aprobării de la DGDR AM PNDR, GAL-urile solicită modificarea Acordului – cadru de finanțare aferent Sub-măsurii 19.4, ce vizează revizuirea SDL – Anexa nr. III la Acordul – cadru de finanțare. Este obligatoriu ca proiectele selectate în urma apelului lansat conform strategiei modificate să fie depuse la OJFIR la o dată ulterioară datei de modificare a Acordului – cadru de finanțare.</w:t>
      </w:r>
    </w:p>
    <w:p w:rsidR="00DE5538" w:rsidRPr="00780F60" w:rsidRDefault="00DE5538" w:rsidP="006143FB">
      <w:pPr>
        <w:widowControl w:val="0"/>
        <w:autoSpaceDE w:val="0"/>
        <w:autoSpaceDN w:val="0"/>
        <w:adjustRightInd w:val="0"/>
        <w:spacing w:after="0"/>
        <w:contextualSpacing/>
        <w:jc w:val="both"/>
        <w:rPr>
          <w:rFonts w:ascii="Trebuchet MS" w:hAnsi="Trebuchet MS" w:cs="Calibri"/>
          <w:bCs/>
          <w:noProof/>
          <w:color w:val="000000"/>
          <w:sz w:val="16"/>
          <w:szCs w:val="16"/>
        </w:rPr>
      </w:pPr>
    </w:p>
    <w:p w:rsidR="005B22E7" w:rsidRPr="0059092F" w:rsidRDefault="003D62BC" w:rsidP="005B22E7">
      <w:pPr>
        <w:jc w:val="both"/>
        <w:rPr>
          <w:rFonts w:ascii="Trebuchet MS" w:hAnsi="Trebuchet MS" w:cs="Calibri"/>
          <w:bCs/>
          <w:noProof/>
          <w:color w:val="000000"/>
        </w:rPr>
      </w:pPr>
      <w:r w:rsidRPr="0059092F">
        <w:rPr>
          <w:rFonts w:ascii="Trebuchet MS" w:hAnsi="Trebuchet MS" w:cs="Calibri"/>
          <w:bCs/>
          <w:noProof/>
          <w:color w:val="000000"/>
        </w:rPr>
        <w:t>În cazul în care consilierul SLIN constată pe parcursul implementării SDL/la momentul analizării modificării de SDL, că există mențiuni în SDL care contravin prevederilor europene/naționale în vigoare la acel moment, acesta poate solicita</w:t>
      </w:r>
      <w:r w:rsidR="00482529" w:rsidRPr="0059092F">
        <w:rPr>
          <w:rFonts w:ascii="Trebuchet MS" w:hAnsi="Trebuchet MS" w:cs="Calibri"/>
          <w:bCs/>
          <w:noProof/>
          <w:color w:val="000000"/>
        </w:rPr>
        <w:t xml:space="preserve"> GAL</w:t>
      </w:r>
      <w:r w:rsidRPr="0059092F">
        <w:rPr>
          <w:rFonts w:ascii="Trebuchet MS" w:hAnsi="Trebuchet MS" w:cs="Calibri"/>
          <w:bCs/>
          <w:noProof/>
          <w:color w:val="000000"/>
        </w:rPr>
        <w:t xml:space="preserve"> rectificarea acestora în termen de 15 zile lucrătoare</w:t>
      </w:r>
      <w:r w:rsidR="00C52AEA" w:rsidRPr="0059092F">
        <w:rPr>
          <w:rFonts w:ascii="Trebuchet MS" w:hAnsi="Trebuchet MS" w:cs="Calibri"/>
          <w:bCs/>
          <w:noProof/>
          <w:color w:val="000000"/>
        </w:rPr>
        <w:t>, cu posibilitatea de prelungire la solicitarea motivată a GAL</w:t>
      </w:r>
      <w:r w:rsidRPr="0059092F">
        <w:rPr>
          <w:rFonts w:ascii="Trebuchet MS" w:hAnsi="Trebuchet MS" w:cs="Calibri"/>
          <w:bCs/>
          <w:noProof/>
          <w:color w:val="000000"/>
        </w:rPr>
        <w:t>.</w:t>
      </w:r>
      <w:r w:rsidR="00145A63" w:rsidRPr="0059092F">
        <w:rPr>
          <w:rFonts w:ascii="Trebuchet MS" w:hAnsi="Trebuchet MS" w:cs="Calibri"/>
          <w:bCs/>
          <w:noProof/>
          <w:color w:val="000000"/>
        </w:rPr>
        <w:t xml:space="preserve"> Aceste modificări se vor aplica doar în cazul în care nu este deschis un apel de selecție pe respectiva măsură, iar</w:t>
      </w:r>
      <w:r w:rsidRPr="0059092F">
        <w:rPr>
          <w:rFonts w:ascii="Trebuchet MS" w:hAnsi="Trebuchet MS" w:cs="Calibri"/>
          <w:bCs/>
          <w:noProof/>
          <w:color w:val="000000"/>
        </w:rPr>
        <w:t xml:space="preserve"> </w:t>
      </w:r>
      <w:r w:rsidR="00145A63" w:rsidRPr="0059092F">
        <w:rPr>
          <w:rFonts w:ascii="Trebuchet MS" w:hAnsi="Trebuchet MS" w:cs="Calibri"/>
          <w:bCs/>
          <w:noProof/>
          <w:color w:val="000000"/>
        </w:rPr>
        <w:t>n</w:t>
      </w:r>
      <w:r w:rsidRPr="0059092F">
        <w:rPr>
          <w:rFonts w:ascii="Trebuchet MS" w:hAnsi="Trebuchet MS" w:cs="Calibri"/>
          <w:bCs/>
          <w:noProof/>
          <w:color w:val="000000"/>
        </w:rPr>
        <w:t>erespectarea acestei solicitări conduce la imposibilitatea GAL de a lansa apeluri de selecție în perioada următoare</w:t>
      </w:r>
      <w:r w:rsidR="00C52AEA" w:rsidRPr="0059092F">
        <w:rPr>
          <w:rFonts w:ascii="Trebuchet MS" w:hAnsi="Trebuchet MS" w:cs="Calibri"/>
          <w:bCs/>
          <w:noProof/>
          <w:color w:val="000000"/>
        </w:rPr>
        <w:t xml:space="preserve"> pentru măsuri</w:t>
      </w:r>
      <w:r w:rsidR="009E2D73" w:rsidRPr="0059092F">
        <w:rPr>
          <w:rFonts w:ascii="Trebuchet MS" w:hAnsi="Trebuchet MS" w:cs="Calibri"/>
          <w:bCs/>
          <w:noProof/>
          <w:color w:val="000000"/>
        </w:rPr>
        <w:t>le</w:t>
      </w:r>
      <w:r w:rsidR="00FF4E20" w:rsidRPr="0059092F">
        <w:rPr>
          <w:rFonts w:ascii="Trebuchet MS" w:hAnsi="Trebuchet MS" w:cs="Calibri"/>
          <w:bCs/>
          <w:noProof/>
          <w:color w:val="000000"/>
        </w:rPr>
        <w:t xml:space="preserve"> din SDL</w:t>
      </w:r>
      <w:r w:rsidR="00C52AEA" w:rsidRPr="0059092F">
        <w:rPr>
          <w:rFonts w:ascii="Trebuchet MS" w:hAnsi="Trebuchet MS" w:cs="Calibri"/>
          <w:bCs/>
          <w:noProof/>
          <w:color w:val="000000"/>
        </w:rPr>
        <w:t xml:space="preserve"> </w:t>
      </w:r>
      <w:r w:rsidR="009E2D73" w:rsidRPr="0059092F">
        <w:rPr>
          <w:rFonts w:ascii="Trebuchet MS" w:hAnsi="Trebuchet MS" w:cs="Calibri"/>
          <w:bCs/>
          <w:noProof/>
          <w:color w:val="000000"/>
        </w:rPr>
        <w:t>vizate de rectificare, până la corectarea prevederilor respective</w:t>
      </w:r>
      <w:r w:rsidRPr="0059092F">
        <w:rPr>
          <w:rFonts w:ascii="Trebuchet MS" w:hAnsi="Trebuchet MS" w:cs="Calibri"/>
          <w:bCs/>
          <w:noProof/>
          <w:color w:val="000000"/>
        </w:rPr>
        <w:t>.</w:t>
      </w:r>
      <w:r w:rsidR="00FF4E20" w:rsidRPr="0059092F">
        <w:rPr>
          <w:rFonts w:ascii="Trebuchet MS" w:hAnsi="Trebuchet MS" w:cs="Calibri"/>
          <w:bCs/>
          <w:noProof/>
          <w:color w:val="000000"/>
        </w:rPr>
        <w:t xml:space="preserve"> Pentru rectificarea celor solicitate, se va utiliza modelul </w:t>
      </w:r>
      <w:r w:rsidR="00EB51DE" w:rsidRPr="0059092F">
        <w:rPr>
          <w:rFonts w:ascii="Trebuchet MS" w:hAnsi="Trebuchet MS" w:cs="Calibri"/>
          <w:bCs/>
          <w:noProof/>
          <w:color w:val="000000"/>
        </w:rPr>
        <w:t xml:space="preserve">- </w:t>
      </w:r>
      <w:r w:rsidR="00FF4E20" w:rsidRPr="0059092F">
        <w:rPr>
          <w:rFonts w:ascii="Trebuchet MS" w:hAnsi="Trebuchet MS" w:cs="Calibri"/>
          <w:bCs/>
          <w:noProof/>
          <w:color w:val="000000"/>
        </w:rPr>
        <w:t>Anexa 1 privind modificarea SDL, cu încadrarea modificării în categoria Modificare legislativă și/sau administrativă</w:t>
      </w:r>
      <w:r w:rsidR="00B17F2B" w:rsidRPr="0059092F">
        <w:rPr>
          <w:rFonts w:ascii="Trebuchet MS" w:hAnsi="Trebuchet MS" w:cs="Calibri"/>
          <w:bCs/>
          <w:noProof/>
          <w:color w:val="000000"/>
        </w:rPr>
        <w:t>, urmând același flux procedural ca în cazul unei modificări de SDL solicitate de către GAL, respectiv depunerea la CDRJ</w:t>
      </w:r>
      <w:r w:rsidR="000B2BC1" w:rsidRPr="0059092F">
        <w:rPr>
          <w:rFonts w:ascii="Trebuchet MS" w:hAnsi="Trebuchet MS" w:cs="Calibri"/>
          <w:bCs/>
          <w:noProof/>
          <w:color w:val="000000"/>
        </w:rPr>
        <w:t xml:space="preserve"> spre analiză</w:t>
      </w:r>
      <w:r w:rsidR="00B17F2B" w:rsidRPr="0059092F">
        <w:rPr>
          <w:rFonts w:ascii="Trebuchet MS" w:hAnsi="Trebuchet MS" w:cs="Calibri"/>
          <w:bCs/>
          <w:noProof/>
          <w:color w:val="000000"/>
        </w:rPr>
        <w:t xml:space="preserve"> a tuturor documentelor, inclusiv acceptul organelor proprii de conducere (AGA/Consiliul Director), în conformitate cu actul constitutiv și</w:t>
      </w:r>
      <w:r w:rsidR="000B2BC1" w:rsidRPr="0059092F">
        <w:rPr>
          <w:rFonts w:ascii="Trebuchet MS" w:hAnsi="Trebuchet MS" w:cs="Calibri"/>
          <w:bCs/>
          <w:noProof/>
          <w:color w:val="000000"/>
        </w:rPr>
        <w:t>/sau cu statutul de funcționare, urmând ca aprobarea finală să fie realizată la nivelul DGDR AM PNDR central.</w:t>
      </w:r>
      <w:r w:rsidR="00FF4E20" w:rsidRPr="0059092F">
        <w:rPr>
          <w:rFonts w:ascii="Trebuchet MS" w:hAnsi="Trebuchet MS" w:cs="Calibri"/>
          <w:bCs/>
          <w:noProof/>
          <w:color w:val="000000"/>
        </w:rPr>
        <w:t xml:space="preserve"> Aceste modificări de SDL solicitate </w:t>
      </w:r>
      <w:r w:rsidR="00145A63" w:rsidRPr="0059092F">
        <w:rPr>
          <w:rFonts w:ascii="Trebuchet MS" w:hAnsi="Trebuchet MS" w:cs="Calibri"/>
          <w:bCs/>
          <w:noProof/>
          <w:color w:val="000000"/>
        </w:rPr>
        <w:t xml:space="preserve">GAL </w:t>
      </w:r>
      <w:r w:rsidR="00FF4E20" w:rsidRPr="0059092F">
        <w:rPr>
          <w:rFonts w:ascii="Trebuchet MS" w:hAnsi="Trebuchet MS" w:cs="Calibri"/>
          <w:bCs/>
          <w:noProof/>
          <w:color w:val="000000"/>
        </w:rPr>
        <w:t>de către consi</w:t>
      </w:r>
      <w:r w:rsidR="00145A63" w:rsidRPr="0059092F">
        <w:rPr>
          <w:rFonts w:ascii="Trebuchet MS" w:hAnsi="Trebuchet MS" w:cs="Calibri"/>
          <w:bCs/>
          <w:noProof/>
          <w:color w:val="000000"/>
        </w:rPr>
        <w:t>lierul SLIN nu se vor contoriza.</w:t>
      </w:r>
    </w:p>
    <w:p w:rsidR="00800324" w:rsidRPr="0059092F" w:rsidRDefault="00800324" w:rsidP="00E055F6">
      <w:pPr>
        <w:pStyle w:val="Heading1"/>
        <w:spacing w:before="360"/>
        <w:jc w:val="both"/>
        <w:rPr>
          <w:noProof/>
        </w:rPr>
      </w:pPr>
      <w:bookmarkStart w:id="77" w:name="_Toc534726492"/>
      <w:r w:rsidRPr="0059092F">
        <w:rPr>
          <w:noProof/>
        </w:rPr>
        <w:t>Retragerea autorizațiilor de funcționare</w:t>
      </w:r>
      <w:bookmarkEnd w:id="77"/>
    </w:p>
    <w:p w:rsidR="003B73F3" w:rsidRPr="0059092F" w:rsidRDefault="00FC4461" w:rsidP="00E055F6">
      <w:pPr>
        <w:spacing w:before="240" w:after="120"/>
        <w:jc w:val="both"/>
        <w:rPr>
          <w:rFonts w:ascii="Trebuchet MS" w:hAnsi="Trebuchet MS"/>
          <w:noProof/>
        </w:rPr>
      </w:pPr>
      <w:r w:rsidRPr="0059092F">
        <w:rPr>
          <w:rFonts w:ascii="Trebuchet MS" w:hAnsi="Trebuchet MS"/>
          <w:noProof/>
        </w:rPr>
        <w:t xml:space="preserve">În cazul în care în etapa de implementare a </w:t>
      </w:r>
      <w:r w:rsidR="00BF3FF7" w:rsidRPr="0059092F">
        <w:rPr>
          <w:rFonts w:ascii="Trebuchet MS" w:hAnsi="Trebuchet MS"/>
          <w:noProof/>
        </w:rPr>
        <w:t>SDL</w:t>
      </w:r>
      <w:r w:rsidRPr="0059092F">
        <w:rPr>
          <w:rFonts w:ascii="Trebuchet MS" w:hAnsi="Trebuchet MS"/>
          <w:noProof/>
        </w:rPr>
        <w:t xml:space="preserve"> se constată anumite disfuncționalități în </w:t>
      </w:r>
      <w:r w:rsidR="00133848" w:rsidRPr="0059092F">
        <w:rPr>
          <w:rFonts w:ascii="Trebuchet MS" w:hAnsi="Trebuchet MS"/>
          <w:noProof/>
        </w:rPr>
        <w:t>activitatea</w:t>
      </w:r>
      <w:r w:rsidRPr="0059092F">
        <w:rPr>
          <w:rFonts w:ascii="Trebuchet MS" w:hAnsi="Trebuchet MS"/>
          <w:noProof/>
        </w:rPr>
        <w:t xml:space="preserve"> </w:t>
      </w:r>
      <w:r w:rsidR="00B760B7" w:rsidRPr="0059092F">
        <w:rPr>
          <w:rFonts w:ascii="Trebuchet MS" w:hAnsi="Trebuchet MS"/>
          <w:noProof/>
        </w:rPr>
        <w:t>GAL</w:t>
      </w:r>
      <w:r w:rsidRPr="0059092F">
        <w:rPr>
          <w:rFonts w:ascii="Trebuchet MS" w:hAnsi="Trebuchet MS"/>
          <w:noProof/>
        </w:rPr>
        <w:t xml:space="preserve">, Autoritatea de Management </w:t>
      </w:r>
      <w:r w:rsidR="003B73F3" w:rsidRPr="0059092F">
        <w:rPr>
          <w:rFonts w:ascii="Trebuchet MS" w:hAnsi="Trebuchet MS"/>
          <w:noProof/>
        </w:rPr>
        <w:t>poate solicita GAL întocmirea unui Plan de măsuri de redresare care să includă acţiuni și ținte concrete pentru îmbunătăţirea activităţii şi eliminarea blocajelor/întârzierilor. Toate acțiunile propuse trebuie planificate pe o perioadă de timp rezonabilă, aprobată în prealabil de DGDR AM PNDR.</w:t>
      </w:r>
    </w:p>
    <w:p w:rsidR="003B73F3" w:rsidRPr="0059092F" w:rsidRDefault="003B73F3" w:rsidP="00E055F6">
      <w:pPr>
        <w:spacing w:before="120" w:after="120"/>
        <w:jc w:val="both"/>
        <w:rPr>
          <w:rFonts w:ascii="Trebuchet MS" w:hAnsi="Trebuchet MS"/>
          <w:noProof/>
        </w:rPr>
      </w:pPr>
      <w:r w:rsidRPr="0059092F">
        <w:rPr>
          <w:rFonts w:ascii="Trebuchet MS" w:hAnsi="Trebuchet MS"/>
          <w:noProof/>
        </w:rPr>
        <w:lastRenderedPageBreak/>
        <w:t xml:space="preserve">Planul de măsuri va fi asumat de organele de conducere ale GAL (conform prevederilor statutare) şi va fi transmis către DGDR AM PNDR în termen de maximum 7 zile lucrătoare de la primirea solicitării. </w:t>
      </w:r>
    </w:p>
    <w:p w:rsidR="00FC4461" w:rsidRPr="0059092F" w:rsidRDefault="003B73F3" w:rsidP="00E055F6">
      <w:pPr>
        <w:spacing w:before="120" w:after="120"/>
        <w:jc w:val="both"/>
        <w:rPr>
          <w:rFonts w:ascii="Trebuchet MS" w:hAnsi="Trebuchet MS"/>
          <w:noProof/>
        </w:rPr>
      </w:pPr>
      <w:r w:rsidRPr="0059092F">
        <w:rPr>
          <w:rFonts w:ascii="Trebuchet MS" w:hAnsi="Trebuchet MS"/>
          <w:noProof/>
        </w:rPr>
        <w:t xml:space="preserve">După derularea termenului asumat în Planul de măsuri, DGDR AM PNDR analizează dacă au fost atinse țintele propuse. În cazul în care se constată că măsurile propuse de redresare nu au condus la atingerea țintelor, în conformitate cu planul asumat de GAL, DGDR AM PNDR </w:t>
      </w:r>
      <w:r w:rsidR="00FC4461" w:rsidRPr="0059092F">
        <w:rPr>
          <w:rFonts w:ascii="Trebuchet MS" w:hAnsi="Trebuchet MS"/>
          <w:noProof/>
        </w:rPr>
        <w:t xml:space="preserve">are posibilitatea de a retrage autorizația de funcționare a acestuia. </w:t>
      </w:r>
    </w:p>
    <w:p w:rsidR="00864949" w:rsidRPr="0059092F" w:rsidRDefault="00FC4461" w:rsidP="00864949">
      <w:pPr>
        <w:jc w:val="both"/>
        <w:rPr>
          <w:rFonts w:ascii="Trebuchet MS" w:hAnsi="Trebuchet MS"/>
          <w:noProof/>
        </w:rPr>
      </w:pPr>
      <w:r w:rsidRPr="0059092F">
        <w:rPr>
          <w:rFonts w:ascii="Trebuchet MS" w:hAnsi="Trebuchet MS"/>
          <w:noProof/>
        </w:rPr>
        <w:t xml:space="preserve">Retragerea autorizației de funcționare conduce la rezilierea </w:t>
      </w:r>
      <w:r w:rsidR="00864949" w:rsidRPr="0059092F">
        <w:rPr>
          <w:rFonts w:ascii="Trebuchet MS" w:hAnsi="Trebuchet MS"/>
          <w:noProof/>
        </w:rPr>
        <w:t xml:space="preserve">Acordului Cadru și a </w:t>
      </w:r>
      <w:r w:rsidRPr="0059092F">
        <w:rPr>
          <w:rFonts w:ascii="Trebuchet MS" w:hAnsi="Trebuchet MS"/>
          <w:noProof/>
        </w:rPr>
        <w:t xml:space="preserve">contractului de finanțare aferent sub-măsurii 19.4, cu recuperarea sumelor acordate prin Contractul de finanțare subsecvent, </w:t>
      </w:r>
      <w:r w:rsidR="00864949" w:rsidRPr="0059092F">
        <w:rPr>
          <w:rFonts w:ascii="Trebuchet MS" w:hAnsi="Trebuchet MS"/>
          <w:noProof/>
        </w:rPr>
        <w:t>de la momentul în care a intervenit disfuncționalitatea.</w:t>
      </w:r>
    </w:p>
    <w:p w:rsidR="00E055F6" w:rsidRDefault="00E055F6" w:rsidP="00415BAB">
      <w:pPr>
        <w:spacing w:after="0"/>
        <w:jc w:val="both"/>
        <w:rPr>
          <w:rFonts w:ascii="Trebuchet MS" w:hAnsi="Trebuchet MS"/>
          <w:noProof/>
        </w:rPr>
      </w:pPr>
    </w:p>
    <w:p w:rsidR="00FC4461" w:rsidRPr="0059092F" w:rsidRDefault="00FC4461" w:rsidP="00415BAB">
      <w:pPr>
        <w:spacing w:after="0"/>
        <w:jc w:val="both"/>
        <w:rPr>
          <w:rFonts w:ascii="Trebuchet MS" w:hAnsi="Trebuchet MS"/>
          <w:noProof/>
        </w:rPr>
      </w:pPr>
      <w:r w:rsidRPr="0059092F">
        <w:rPr>
          <w:rFonts w:ascii="Trebuchet MS" w:hAnsi="Trebuchet MS"/>
          <w:noProof/>
        </w:rPr>
        <w:t xml:space="preserve">Disfuncționalitățile </w:t>
      </w:r>
      <w:r w:rsidR="00864949" w:rsidRPr="0059092F">
        <w:rPr>
          <w:rFonts w:ascii="Trebuchet MS" w:hAnsi="Trebuchet MS"/>
          <w:noProof/>
        </w:rPr>
        <w:t>care impun</w:t>
      </w:r>
      <w:r w:rsidRPr="0059092F">
        <w:rPr>
          <w:rFonts w:ascii="Trebuchet MS" w:hAnsi="Trebuchet MS"/>
          <w:noProof/>
        </w:rPr>
        <w:t xml:space="preserve"> retragerea autorizației pot consta în: </w:t>
      </w:r>
    </w:p>
    <w:p w:rsidR="00FC4461" w:rsidRPr="0059092F" w:rsidRDefault="00FC4461" w:rsidP="00415BAB">
      <w:pPr>
        <w:widowControl w:val="0"/>
        <w:numPr>
          <w:ilvl w:val="0"/>
          <w:numId w:val="7"/>
        </w:numPr>
        <w:autoSpaceDE w:val="0"/>
        <w:autoSpaceDN w:val="0"/>
        <w:adjustRightInd w:val="0"/>
        <w:spacing w:after="0"/>
        <w:contextualSpacing/>
        <w:jc w:val="both"/>
        <w:rPr>
          <w:rFonts w:ascii="Trebuchet MS" w:hAnsi="Trebuchet MS"/>
          <w:noProof/>
        </w:rPr>
      </w:pPr>
      <w:r w:rsidRPr="0059092F">
        <w:rPr>
          <w:rFonts w:ascii="Trebuchet MS" w:hAnsi="Trebuchet MS"/>
          <w:noProof/>
        </w:rPr>
        <w:t>Nerespectarea unui</w:t>
      </w:r>
      <w:r w:rsidR="00864949" w:rsidRPr="0059092F">
        <w:rPr>
          <w:rFonts w:ascii="Trebuchet MS" w:hAnsi="Trebuchet MS"/>
          <w:noProof/>
        </w:rPr>
        <w:t>/unor criterii</w:t>
      </w:r>
      <w:r w:rsidRPr="0059092F">
        <w:rPr>
          <w:rFonts w:ascii="Trebuchet MS" w:hAnsi="Trebuchet MS"/>
          <w:noProof/>
        </w:rPr>
        <w:t xml:space="preserve"> de eligibilitate;</w:t>
      </w:r>
    </w:p>
    <w:p w:rsidR="00864949" w:rsidRPr="0059092F" w:rsidRDefault="00864949" w:rsidP="00864949">
      <w:pPr>
        <w:widowControl w:val="0"/>
        <w:numPr>
          <w:ilvl w:val="0"/>
          <w:numId w:val="7"/>
        </w:numPr>
        <w:autoSpaceDE w:val="0"/>
        <w:autoSpaceDN w:val="0"/>
        <w:adjustRightInd w:val="0"/>
        <w:spacing w:after="0"/>
        <w:contextualSpacing/>
        <w:jc w:val="both"/>
        <w:rPr>
          <w:rFonts w:ascii="Trebuchet MS" w:hAnsi="Trebuchet MS"/>
          <w:noProof/>
        </w:rPr>
      </w:pPr>
      <w:r w:rsidRPr="0059092F">
        <w:rPr>
          <w:rFonts w:ascii="Trebuchet MS" w:hAnsi="Trebuchet MS"/>
          <w:noProof/>
        </w:rPr>
        <w:t>Nerespectarea unui/unor criterii de selecție care influențează procesul de selecție al SDL;</w:t>
      </w:r>
    </w:p>
    <w:p w:rsidR="003B73F3" w:rsidRPr="0059092F" w:rsidRDefault="00FC4461" w:rsidP="003B73F3">
      <w:pPr>
        <w:widowControl w:val="0"/>
        <w:numPr>
          <w:ilvl w:val="0"/>
          <w:numId w:val="7"/>
        </w:numPr>
        <w:autoSpaceDE w:val="0"/>
        <w:autoSpaceDN w:val="0"/>
        <w:adjustRightInd w:val="0"/>
        <w:spacing w:after="0"/>
        <w:contextualSpacing/>
        <w:jc w:val="both"/>
        <w:rPr>
          <w:rFonts w:ascii="Trebuchet MS" w:hAnsi="Trebuchet MS"/>
          <w:noProof/>
        </w:rPr>
      </w:pPr>
      <w:r w:rsidRPr="0059092F">
        <w:rPr>
          <w:rFonts w:ascii="Trebuchet MS" w:hAnsi="Trebuchet MS"/>
          <w:noProof/>
        </w:rPr>
        <w:t>Lipsa totală de activitate care poate fi sesizată cumulativ prin: lipsa personalului angajat, lipsa de activitate la sediul GAL, nelansarea apelurilor de selecție pentru măsurile incluse în SDL;</w:t>
      </w:r>
    </w:p>
    <w:p w:rsidR="003B73F3" w:rsidRPr="0059092F" w:rsidRDefault="003B73F3" w:rsidP="003B73F3">
      <w:pPr>
        <w:widowControl w:val="0"/>
        <w:numPr>
          <w:ilvl w:val="0"/>
          <w:numId w:val="7"/>
        </w:numPr>
        <w:autoSpaceDE w:val="0"/>
        <w:autoSpaceDN w:val="0"/>
        <w:adjustRightInd w:val="0"/>
        <w:spacing w:after="0"/>
        <w:contextualSpacing/>
        <w:jc w:val="both"/>
        <w:rPr>
          <w:rFonts w:ascii="Trebuchet MS" w:hAnsi="Trebuchet MS"/>
          <w:noProof/>
        </w:rPr>
      </w:pPr>
      <w:r w:rsidRPr="0059092F">
        <w:rPr>
          <w:rFonts w:ascii="Trebuchet MS" w:hAnsi="Trebuchet MS"/>
          <w:noProof/>
        </w:rPr>
        <w:t>Țintele propuse în cadrul Planului de măsuri de redresare nu au fost atinse;</w:t>
      </w:r>
    </w:p>
    <w:p w:rsidR="00866F1E" w:rsidRPr="0059092F" w:rsidRDefault="00FC4461" w:rsidP="006E41A1">
      <w:pPr>
        <w:widowControl w:val="0"/>
        <w:numPr>
          <w:ilvl w:val="0"/>
          <w:numId w:val="7"/>
        </w:numPr>
        <w:autoSpaceDE w:val="0"/>
        <w:autoSpaceDN w:val="0"/>
        <w:adjustRightInd w:val="0"/>
        <w:spacing w:after="0"/>
        <w:contextualSpacing/>
        <w:jc w:val="both"/>
        <w:rPr>
          <w:rFonts w:ascii="Trebuchet MS" w:hAnsi="Trebuchet MS"/>
          <w:noProof/>
        </w:rPr>
      </w:pPr>
      <w:r w:rsidRPr="0059092F">
        <w:rPr>
          <w:rFonts w:ascii="Trebuchet MS" w:hAnsi="Trebuchet MS"/>
          <w:noProof/>
        </w:rPr>
        <w:t>Nerespectarea termenului de depunere a primei tranșe de plată aferentă sub-măsurii 19.4 (maximum 12 luni de la data semnării Contractului de finanțare, cu posibilitate de prelungire cu maximum trei luni, fără aplicarea de penalități, pe baza unui memoriu justificativ aprobat de AFIR)</w:t>
      </w:r>
      <w:r w:rsidR="00BF3FF7" w:rsidRPr="0059092F">
        <w:rPr>
          <w:rFonts w:ascii="Trebuchet MS" w:hAnsi="Trebuchet MS"/>
          <w:noProof/>
        </w:rPr>
        <w:t>.</w:t>
      </w:r>
    </w:p>
    <w:p w:rsidR="00932E45" w:rsidRPr="0059092F" w:rsidRDefault="00932E45" w:rsidP="006E41A1">
      <w:pPr>
        <w:jc w:val="both"/>
        <w:rPr>
          <w:rFonts w:ascii="Trebuchet MS" w:hAnsi="Trebuchet MS"/>
          <w:b/>
          <w:noProof/>
        </w:rPr>
      </w:pPr>
    </w:p>
    <w:p w:rsidR="00415BAB" w:rsidRPr="0059092F" w:rsidRDefault="0034114D" w:rsidP="006E41A1">
      <w:pPr>
        <w:jc w:val="both"/>
        <w:rPr>
          <w:rFonts w:ascii="Trebuchet MS" w:hAnsi="Trebuchet MS"/>
          <w:b/>
          <w:noProof/>
        </w:rPr>
      </w:pPr>
      <w:r w:rsidRPr="0059092F">
        <w:rPr>
          <w:rFonts w:ascii="Trebuchet MS" w:hAnsi="Trebuchet MS"/>
          <w:b/>
          <w:noProof/>
        </w:rPr>
        <w:t>Verificarea sesizărilor primite cu privire la funcționarea GAL</w:t>
      </w:r>
    </w:p>
    <w:p w:rsidR="003D62BC" w:rsidRPr="0059092F" w:rsidRDefault="0034114D" w:rsidP="00B20C3D">
      <w:pPr>
        <w:jc w:val="both"/>
        <w:rPr>
          <w:rFonts w:ascii="Trebuchet MS" w:hAnsi="Trebuchet MS"/>
          <w:noProof/>
        </w:rPr>
      </w:pPr>
      <w:r w:rsidRPr="0059092F">
        <w:rPr>
          <w:rFonts w:ascii="Trebuchet MS" w:hAnsi="Trebuchet MS"/>
          <w:noProof/>
        </w:rPr>
        <w:t xml:space="preserve">În cazul în care la nivelul DGDR AM PNDR se primesc sesizări cu privire la eventuale nereguli apărute în activitatea și funcționarea GAL-urilor, acestea vor fi înaintate către Direcția </w:t>
      </w:r>
      <w:r w:rsidR="00140C0C" w:rsidRPr="0059092F">
        <w:rPr>
          <w:rFonts w:ascii="Trebuchet MS" w:hAnsi="Trebuchet MS"/>
          <w:noProof/>
        </w:rPr>
        <w:t xml:space="preserve">Generală Control, </w:t>
      </w:r>
      <w:r w:rsidRPr="0059092F">
        <w:rPr>
          <w:rFonts w:ascii="Trebuchet MS" w:hAnsi="Trebuchet MS"/>
          <w:noProof/>
        </w:rPr>
        <w:t>Antifraudă</w:t>
      </w:r>
      <w:r w:rsidR="00140C0C" w:rsidRPr="0059092F">
        <w:rPr>
          <w:rFonts w:ascii="Trebuchet MS" w:hAnsi="Trebuchet MS"/>
          <w:noProof/>
        </w:rPr>
        <w:t xml:space="preserve"> și Inspecții</w:t>
      </w:r>
      <w:r w:rsidRPr="0059092F">
        <w:rPr>
          <w:rFonts w:ascii="Trebuchet MS" w:hAnsi="Trebuchet MS"/>
          <w:noProof/>
        </w:rPr>
        <w:t xml:space="preserve"> din cadrul MADR, în vederea efectuării controalelor care se impun</w:t>
      </w:r>
      <w:r w:rsidR="006A7607" w:rsidRPr="0059092F">
        <w:rPr>
          <w:rFonts w:ascii="Trebuchet MS" w:hAnsi="Trebuchet MS"/>
          <w:noProof/>
        </w:rPr>
        <w:t xml:space="preserve"> și aplicarea măsurilor corespunzătoare</w:t>
      </w:r>
      <w:r w:rsidRPr="0059092F">
        <w:rPr>
          <w:rFonts w:ascii="Trebuchet MS" w:hAnsi="Trebuchet MS"/>
          <w:noProof/>
        </w:rPr>
        <w:t xml:space="preserve">. </w:t>
      </w:r>
    </w:p>
    <w:p w:rsidR="00932E45" w:rsidRPr="0059092F" w:rsidRDefault="00932E45" w:rsidP="00B20C3D">
      <w:pPr>
        <w:jc w:val="both"/>
        <w:rPr>
          <w:rFonts w:ascii="Trebuchet MS" w:hAnsi="Trebuchet MS"/>
          <w:noProof/>
        </w:rPr>
      </w:pPr>
    </w:p>
    <w:p w:rsidR="00932E45" w:rsidRPr="0059092F" w:rsidDel="008F6C90" w:rsidRDefault="00932E45" w:rsidP="00B20C3D">
      <w:pPr>
        <w:jc w:val="both"/>
        <w:rPr>
          <w:del w:id="78" w:author="Adrian Moiceanu" w:date="2019-10-07T09:37:00Z"/>
          <w:rFonts w:ascii="Trebuchet MS" w:hAnsi="Trebuchet MS"/>
          <w:noProof/>
        </w:rPr>
      </w:pPr>
    </w:p>
    <w:p w:rsidR="00932E45" w:rsidRPr="0059092F" w:rsidDel="008F6C90" w:rsidRDefault="00932E45" w:rsidP="00B20C3D">
      <w:pPr>
        <w:jc w:val="both"/>
        <w:rPr>
          <w:del w:id="79" w:author="Adrian Moiceanu" w:date="2019-10-07T09:37:00Z"/>
          <w:rFonts w:ascii="Trebuchet MS" w:hAnsi="Trebuchet MS"/>
          <w:noProof/>
        </w:rPr>
      </w:pPr>
    </w:p>
    <w:p w:rsidR="00932E45" w:rsidDel="008F6C90" w:rsidRDefault="00932E45" w:rsidP="00B20C3D">
      <w:pPr>
        <w:jc w:val="both"/>
        <w:rPr>
          <w:del w:id="80" w:author="Adrian Moiceanu" w:date="2019-10-07T09:37:00Z"/>
          <w:rFonts w:ascii="Trebuchet MS" w:hAnsi="Trebuchet MS"/>
          <w:noProof/>
        </w:rPr>
      </w:pPr>
    </w:p>
    <w:p w:rsidR="00E055F6" w:rsidRPr="0059092F" w:rsidDel="008F6C90" w:rsidRDefault="00E055F6" w:rsidP="00B20C3D">
      <w:pPr>
        <w:jc w:val="both"/>
        <w:rPr>
          <w:del w:id="81" w:author="Adrian Moiceanu" w:date="2019-10-07T09:37:00Z"/>
          <w:rFonts w:ascii="Trebuchet MS" w:hAnsi="Trebuchet MS"/>
          <w:noProof/>
        </w:rPr>
      </w:pPr>
    </w:p>
    <w:p w:rsidR="00932E45" w:rsidRPr="0059092F" w:rsidRDefault="00932E45" w:rsidP="00B20C3D">
      <w:pPr>
        <w:jc w:val="both"/>
        <w:rPr>
          <w:rFonts w:ascii="Trebuchet MS" w:hAnsi="Trebuchet MS"/>
          <w:noProof/>
        </w:rPr>
      </w:pPr>
    </w:p>
    <w:p w:rsidR="000B5A8D" w:rsidRPr="0059092F" w:rsidRDefault="009C7942" w:rsidP="00FB749C">
      <w:pPr>
        <w:pStyle w:val="Heading1"/>
        <w:jc w:val="center"/>
        <w:rPr>
          <w:rFonts w:eastAsia="Times New Roman"/>
          <w:noProof/>
          <w:sz w:val="48"/>
        </w:rPr>
      </w:pPr>
      <w:bookmarkStart w:id="82" w:name="_Toc534726493"/>
      <w:r w:rsidRPr="0059092F">
        <w:rPr>
          <w:rFonts w:eastAsia="Times New Roman"/>
          <w:noProof/>
          <w:sz w:val="48"/>
        </w:rPr>
        <w:lastRenderedPageBreak/>
        <w:t>ANEXE</w:t>
      </w:r>
      <w:bookmarkEnd w:id="82"/>
    </w:p>
    <w:p w:rsidR="005577FF" w:rsidRPr="001D6807" w:rsidRDefault="00456200" w:rsidP="000B5A8D">
      <w:pPr>
        <w:spacing w:before="120" w:after="120" w:line="240" w:lineRule="auto"/>
        <w:jc w:val="right"/>
        <w:rPr>
          <w:rStyle w:val="BookTitle"/>
          <w:noProof/>
        </w:rPr>
      </w:pPr>
      <w:r w:rsidRPr="001D6807">
        <w:rPr>
          <w:rStyle w:val="BookTitle"/>
          <w:noProof/>
        </w:rPr>
        <w:t xml:space="preserve">ANEXA 1 - MODIFICAREA SDL </w:t>
      </w:r>
      <w:r w:rsidR="009C7942" w:rsidRPr="001D6807">
        <w:rPr>
          <w:rStyle w:val="BookTitle"/>
          <w:noProof/>
        </w:rPr>
        <w:t>– GAL______</w:t>
      </w:r>
      <w:r w:rsidR="005577FF" w:rsidRPr="001D6807">
        <w:rPr>
          <w:rStyle w:val="BookTitle"/>
          <w:noProof/>
        </w:rPr>
        <w:t xml:space="preserve"> ___</w:t>
      </w:r>
      <w:r w:rsidR="009C7942" w:rsidRPr="001D6807">
        <w:rPr>
          <w:rStyle w:val="BookTitle"/>
          <w:noProof/>
        </w:rPr>
        <w:t>___</w:t>
      </w:r>
      <w:r w:rsidR="005577FF" w:rsidRPr="001D6807">
        <w:rPr>
          <w:rStyle w:val="BookTitle"/>
          <w:noProof/>
        </w:rPr>
        <w:t>_</w:t>
      </w:r>
    </w:p>
    <w:p w:rsidR="005577FF" w:rsidRPr="001D6807" w:rsidRDefault="00BD628B" w:rsidP="00BD628B">
      <w:pPr>
        <w:spacing w:before="120" w:after="120" w:line="240" w:lineRule="auto"/>
        <w:jc w:val="right"/>
        <w:rPr>
          <w:rStyle w:val="BookTitle"/>
          <w:noProof/>
        </w:rPr>
      </w:pPr>
      <w:r w:rsidRPr="001D6807">
        <w:rPr>
          <w:rStyle w:val="BookTitle"/>
          <w:noProof/>
        </w:rPr>
        <w:t>Data _____________</w:t>
      </w:r>
    </w:p>
    <w:p w:rsidR="005577FF" w:rsidRPr="001D6807" w:rsidRDefault="00542272" w:rsidP="006143FB">
      <w:pPr>
        <w:tabs>
          <w:tab w:val="left" w:pos="3915"/>
        </w:tabs>
        <w:spacing w:after="0" w:line="240" w:lineRule="auto"/>
        <w:ind w:left="284"/>
        <w:contextualSpacing/>
        <w:jc w:val="both"/>
        <w:rPr>
          <w:rFonts w:ascii="Trebuchet MS" w:eastAsia="Times New Roman" w:hAnsi="Trebuchet MS" w:cs="Times New Roman"/>
          <w:bCs/>
          <w:noProof/>
          <w:sz w:val="24"/>
          <w:szCs w:val="24"/>
          <w:lang w:eastAsia="ro-RO"/>
        </w:rPr>
      </w:pPr>
      <w:r w:rsidRPr="001D6807">
        <w:rPr>
          <w:rFonts w:ascii="Trebuchet MS" w:eastAsia="Times New Roman" w:hAnsi="Trebuchet MS" w:cs="Times New Roman"/>
          <w:bCs/>
          <w:noProof/>
          <w:sz w:val="24"/>
          <w:szCs w:val="24"/>
          <w:lang w:eastAsia="ro-RO"/>
        </w:rPr>
        <w:tab/>
      </w:r>
    </w:p>
    <w:p w:rsidR="005577FF" w:rsidRPr="001D6807" w:rsidRDefault="005577FF" w:rsidP="00EF6E15">
      <w:pPr>
        <w:numPr>
          <w:ilvl w:val="0"/>
          <w:numId w:val="1"/>
        </w:numPr>
        <w:spacing w:before="120" w:after="0" w:line="240" w:lineRule="auto"/>
        <w:ind w:left="284" w:hanging="284"/>
        <w:contextualSpacing/>
        <w:jc w:val="both"/>
        <w:rPr>
          <w:rFonts w:ascii="Trebuchet MS" w:eastAsia="Times New Roman" w:hAnsi="Trebuchet MS" w:cs="Times New Roman"/>
          <w:b/>
          <w:bCs/>
          <w:noProof/>
          <w:szCs w:val="24"/>
          <w:lang w:eastAsia="ro-RO"/>
        </w:rPr>
      </w:pPr>
      <w:r w:rsidRPr="001D6807">
        <w:rPr>
          <w:rFonts w:ascii="Trebuchet MS" w:eastAsia="Times New Roman" w:hAnsi="Trebuchet MS" w:cs="Times New Roman"/>
          <w:b/>
          <w:bCs/>
          <w:noProof/>
          <w:szCs w:val="24"/>
          <w:lang w:eastAsia="ro-RO"/>
        </w:rPr>
        <w:t xml:space="preserve">TIPUL </w:t>
      </w:r>
      <w:r w:rsidR="003C7E54" w:rsidRPr="001D6807">
        <w:rPr>
          <w:rFonts w:ascii="Trebuchet MS" w:eastAsia="Times New Roman" w:hAnsi="Trebuchet MS" w:cs="Times New Roman"/>
          <w:b/>
          <w:bCs/>
          <w:noProof/>
          <w:szCs w:val="24"/>
          <w:lang w:eastAsia="ro-RO"/>
        </w:rPr>
        <w:t>PROPUNERII DE MODIFIC</w:t>
      </w:r>
      <w:r w:rsidR="00797FDA" w:rsidRPr="001D6807">
        <w:rPr>
          <w:rFonts w:ascii="Trebuchet MS" w:eastAsia="Times New Roman" w:hAnsi="Trebuchet MS" w:cs="Times New Roman"/>
          <w:b/>
          <w:bCs/>
          <w:noProof/>
          <w:szCs w:val="24"/>
          <w:lang w:eastAsia="ro-RO"/>
        </w:rPr>
        <w:t>A</w:t>
      </w:r>
      <w:r w:rsidR="003C7E54" w:rsidRPr="001D6807">
        <w:rPr>
          <w:rFonts w:ascii="Trebuchet MS" w:eastAsia="Times New Roman" w:hAnsi="Trebuchet MS" w:cs="Times New Roman"/>
          <w:b/>
          <w:bCs/>
          <w:noProof/>
          <w:szCs w:val="24"/>
          <w:lang w:eastAsia="ro-RO"/>
        </w:rPr>
        <w:t>RE A SDL</w:t>
      </w:r>
      <w:r w:rsidR="00542272" w:rsidRPr="001D6807">
        <w:rPr>
          <w:rStyle w:val="FootnoteReference"/>
          <w:rFonts w:ascii="Trebuchet MS" w:eastAsia="Times New Roman" w:hAnsi="Trebuchet MS" w:cs="Times New Roman"/>
          <w:b/>
          <w:bCs/>
          <w:noProof/>
          <w:szCs w:val="24"/>
          <w:lang w:eastAsia="ro-RO"/>
        </w:rPr>
        <w:footnoteReference w:id="2"/>
      </w:r>
    </w:p>
    <w:p w:rsidR="00DD21AD" w:rsidRPr="001D6807" w:rsidRDefault="00DD21AD" w:rsidP="00DD21AD">
      <w:pPr>
        <w:spacing w:before="120" w:after="0" w:line="240" w:lineRule="auto"/>
        <w:ind w:left="284"/>
        <w:contextualSpacing/>
        <w:jc w:val="both"/>
        <w:rPr>
          <w:rFonts w:ascii="Trebuchet MS" w:eastAsia="Times New Roman" w:hAnsi="Trebuchet MS" w:cs="Times New Roman"/>
          <w:b/>
          <w:bCs/>
          <w:noProof/>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DD21AD" w:rsidRPr="008012F2" w:rsidTr="00FB749C">
        <w:trPr>
          <w:trHeight w:val="326"/>
        </w:trPr>
        <w:tc>
          <w:tcPr>
            <w:tcW w:w="6946" w:type="dxa"/>
          </w:tcPr>
          <w:p w:rsidR="00DD21AD" w:rsidRPr="008012F2" w:rsidRDefault="00DD21AD" w:rsidP="00DD21AD">
            <w:pPr>
              <w:spacing w:before="120" w:after="0" w:line="240" w:lineRule="auto"/>
              <w:contextualSpacing/>
              <w:jc w:val="both"/>
              <w:rPr>
                <w:rFonts w:ascii="Trebuchet MS" w:eastAsia="Times New Roman" w:hAnsi="Trebuchet MS" w:cs="Times New Roman"/>
                <w:b/>
                <w:bCs/>
                <w:noProof/>
                <w:szCs w:val="24"/>
                <w:lang w:eastAsia="ro-RO"/>
              </w:rPr>
            </w:pPr>
            <w:r w:rsidRPr="008012F2">
              <w:rPr>
                <w:rFonts w:ascii="Trebuchet MS" w:eastAsia="Times New Roman" w:hAnsi="Trebuchet MS" w:cs="Times New Roman"/>
                <w:b/>
                <w:bCs/>
                <w:noProof/>
                <w:szCs w:val="24"/>
                <w:lang w:eastAsia="ro-RO"/>
              </w:rPr>
              <w:t>Tipul modificării</w:t>
            </w:r>
          </w:p>
        </w:tc>
        <w:tc>
          <w:tcPr>
            <w:tcW w:w="2268" w:type="dxa"/>
          </w:tcPr>
          <w:p w:rsidR="00DD21AD" w:rsidRPr="001D6807" w:rsidRDefault="00DD21AD" w:rsidP="00DD21AD">
            <w:pPr>
              <w:spacing w:before="120" w:after="0" w:line="240" w:lineRule="auto"/>
              <w:contextualSpacing/>
              <w:jc w:val="both"/>
              <w:rPr>
                <w:rFonts w:ascii="Trebuchet MS" w:eastAsia="Times New Roman" w:hAnsi="Trebuchet MS" w:cs="Times New Roman"/>
                <w:b/>
                <w:bCs/>
                <w:noProof/>
                <w:szCs w:val="24"/>
                <w:lang w:eastAsia="ro-RO"/>
              </w:rPr>
            </w:pPr>
            <w:r w:rsidRPr="001D6807">
              <w:rPr>
                <w:rFonts w:ascii="Trebuchet MS" w:eastAsia="Times New Roman" w:hAnsi="Trebuchet MS" w:cs="Times New Roman"/>
                <w:b/>
                <w:bCs/>
                <w:noProof/>
                <w:szCs w:val="24"/>
                <w:lang w:eastAsia="ro-RO"/>
              </w:rPr>
              <w:t>Numărul modificării solicitate</w:t>
            </w:r>
            <w:r w:rsidRPr="001D6807">
              <w:rPr>
                <w:rStyle w:val="FootnoteReference"/>
                <w:rFonts w:ascii="Trebuchet MS" w:eastAsia="Times New Roman" w:hAnsi="Trebuchet MS" w:cs="Times New Roman"/>
                <w:b/>
                <w:bCs/>
                <w:noProof/>
                <w:szCs w:val="24"/>
                <w:lang w:eastAsia="ro-RO"/>
              </w:rPr>
              <w:footnoteReference w:id="3"/>
            </w:r>
            <w:r w:rsidR="006213ED" w:rsidRPr="001D6807">
              <w:rPr>
                <w:rFonts w:ascii="Trebuchet MS" w:eastAsia="Times New Roman" w:hAnsi="Trebuchet MS" w:cs="Times New Roman"/>
                <w:b/>
                <w:bCs/>
                <w:noProof/>
                <w:szCs w:val="24"/>
                <w:lang w:eastAsia="ro-RO"/>
              </w:rPr>
              <w:t xml:space="preserve"> în anul curent</w:t>
            </w:r>
          </w:p>
        </w:tc>
      </w:tr>
      <w:tr w:rsidR="00DD21AD" w:rsidRPr="008012F2" w:rsidTr="00FB749C">
        <w:trPr>
          <w:trHeight w:val="406"/>
        </w:trPr>
        <w:tc>
          <w:tcPr>
            <w:tcW w:w="6946" w:type="dxa"/>
            <w:vAlign w:val="bottom"/>
          </w:tcPr>
          <w:p w:rsidR="00DD21AD" w:rsidRPr="001D6807" w:rsidRDefault="006143FB" w:rsidP="002A77BC">
            <w:pPr>
              <w:spacing w:before="240" w:after="0" w:line="240" w:lineRule="auto"/>
              <w:contextualSpacing/>
              <w:jc w:val="center"/>
              <w:rPr>
                <w:rFonts w:ascii="Trebuchet MS" w:eastAsia="Times New Roman" w:hAnsi="Trebuchet MS" w:cs="Times New Roman"/>
                <w:bCs/>
                <w:noProof/>
                <w:szCs w:val="24"/>
                <w:lang w:eastAsia="ro-RO"/>
              </w:rPr>
            </w:pPr>
            <w:r w:rsidRPr="00444DF6">
              <w:rPr>
                <w:rFonts w:ascii="Trebuchet MS" w:eastAsia="Times New Roman" w:hAnsi="Trebuchet MS" w:cs="Times New Roman"/>
                <w:bCs/>
                <w:noProof/>
                <w:szCs w:val="24"/>
                <w:lang w:eastAsia="ro-RO"/>
              </w:rPr>
              <mc:AlternateContent>
                <mc:Choice Requires="wps">
                  <w:drawing>
                    <wp:anchor distT="0" distB="0" distL="114300" distR="114300" simplePos="0" relativeHeight="251669504" behindDoc="0" locked="0" layoutInCell="1" allowOverlap="1" wp14:anchorId="3BAFE0CC" wp14:editId="654FD1A4">
                      <wp:simplePos x="0" y="0"/>
                      <wp:positionH relativeFrom="column">
                        <wp:posOffset>44450</wp:posOffset>
                      </wp:positionH>
                      <wp:positionV relativeFrom="paragraph">
                        <wp:posOffset>-74295</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588BD7F" id="Rectangle 7" o:spid="_x0000_s1026" style="position:absolute;margin-left:3.5pt;margin-top:-5.85pt;width:15.75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" fillcolor="window" strokecolor="windowText" strokeweight="1pt"/>
                  </w:pict>
                </mc:Fallback>
              </mc:AlternateContent>
            </w:r>
            <w:r w:rsidR="00DD21AD" w:rsidRPr="001D6807">
              <w:rPr>
                <w:rFonts w:ascii="Trebuchet MS" w:eastAsia="Times New Roman" w:hAnsi="Trebuchet MS" w:cs="Times New Roman"/>
                <w:bCs/>
                <w:noProof/>
                <w:szCs w:val="24"/>
                <w:lang w:eastAsia="ro-RO"/>
              </w:rPr>
              <w:t>Modificare simplă  - conform pct.1</w:t>
            </w:r>
          </w:p>
        </w:tc>
        <w:tc>
          <w:tcPr>
            <w:tcW w:w="2268" w:type="dxa"/>
          </w:tcPr>
          <w:p w:rsidR="00DD21AD" w:rsidRPr="001D6807" w:rsidRDefault="00DD21AD" w:rsidP="00DD21AD">
            <w:pPr>
              <w:spacing w:before="120" w:after="0" w:line="240" w:lineRule="auto"/>
              <w:contextualSpacing/>
              <w:jc w:val="both"/>
              <w:rPr>
                <w:rFonts w:ascii="Trebuchet MS" w:eastAsia="Times New Roman" w:hAnsi="Trebuchet MS" w:cs="Times New Roman"/>
                <w:b/>
                <w:bCs/>
                <w:noProof/>
                <w:szCs w:val="24"/>
                <w:lang w:eastAsia="ro-RO"/>
              </w:rPr>
            </w:pPr>
          </w:p>
        </w:tc>
      </w:tr>
      <w:tr w:rsidR="00DD21AD" w:rsidRPr="008012F2" w:rsidTr="00FB749C">
        <w:trPr>
          <w:trHeight w:val="406"/>
        </w:trPr>
        <w:tc>
          <w:tcPr>
            <w:tcW w:w="6946" w:type="dxa"/>
            <w:vAlign w:val="bottom"/>
          </w:tcPr>
          <w:p w:rsidR="00DD21AD" w:rsidRPr="001D6807" w:rsidRDefault="00DD21AD" w:rsidP="006143FB">
            <w:pPr>
              <w:spacing w:before="120" w:after="0" w:line="240" w:lineRule="auto"/>
              <w:contextualSpacing/>
              <w:jc w:val="center"/>
              <w:rPr>
                <w:rFonts w:ascii="Trebuchet MS" w:eastAsia="Times New Roman" w:hAnsi="Trebuchet MS" w:cs="Times New Roman"/>
                <w:b/>
                <w:bCs/>
                <w:noProof/>
                <w:szCs w:val="24"/>
                <w:lang w:eastAsia="ro-RO"/>
              </w:rPr>
            </w:pPr>
            <w:r w:rsidRPr="00444DF6">
              <w:rPr>
                <w:rFonts w:ascii="Trebuchet MS" w:eastAsia="Times New Roman" w:hAnsi="Trebuchet MS" w:cs="Times New Roman"/>
                <w:bCs/>
                <w:noProof/>
                <w:szCs w:val="24"/>
                <w:lang w:eastAsia="ro-RO"/>
              </w:rPr>
              <mc:AlternateContent>
                <mc:Choice Requires="wps">
                  <w:drawing>
                    <wp:anchor distT="0" distB="0" distL="114300" distR="114300" simplePos="0" relativeHeight="251665408" behindDoc="0" locked="0" layoutInCell="1" allowOverlap="1" wp14:anchorId="422A711F" wp14:editId="7142855B">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D1C151F" id="Rectangle 4" o:spid="_x0000_s1026" style="position:absolute;margin-left:2.5pt;margin-top:-5.65pt;width:15.7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1PewIAABQFAAAOAAAAZHJzL2Uyb0RvYy54bWysVMlu2zAQvRfoPxC8N5INp0m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" fillcolor="window" strokecolor="windowText" strokeweight="1pt"/>
                  </w:pict>
                </mc:Fallback>
              </mc:AlternateContent>
            </w:r>
            <w:r w:rsidRPr="001D6807">
              <w:rPr>
                <w:rFonts w:ascii="Trebuchet MS" w:eastAsia="Times New Roman" w:hAnsi="Trebuchet MS" w:cs="Times New Roman"/>
                <w:bCs/>
                <w:noProof/>
                <w:szCs w:val="24"/>
                <w:lang w:eastAsia="ro-RO"/>
              </w:rPr>
              <w:t>Modificare complexă - conform pct.2</w:t>
            </w:r>
          </w:p>
        </w:tc>
        <w:tc>
          <w:tcPr>
            <w:tcW w:w="2268" w:type="dxa"/>
          </w:tcPr>
          <w:p w:rsidR="00DD21AD" w:rsidRPr="001D6807" w:rsidRDefault="00DD21AD" w:rsidP="00DD21AD">
            <w:pPr>
              <w:spacing w:before="120" w:after="0" w:line="240" w:lineRule="auto"/>
              <w:contextualSpacing/>
              <w:jc w:val="both"/>
              <w:rPr>
                <w:rFonts w:ascii="Trebuchet MS" w:eastAsia="Times New Roman" w:hAnsi="Trebuchet MS" w:cs="Times New Roman"/>
                <w:b/>
                <w:bCs/>
                <w:noProof/>
                <w:szCs w:val="24"/>
                <w:lang w:eastAsia="ro-RO"/>
              </w:rPr>
            </w:pPr>
          </w:p>
        </w:tc>
      </w:tr>
      <w:tr w:rsidR="00DD21AD" w:rsidRPr="008012F2" w:rsidTr="00FB749C">
        <w:trPr>
          <w:trHeight w:val="406"/>
        </w:trPr>
        <w:tc>
          <w:tcPr>
            <w:tcW w:w="6946" w:type="dxa"/>
            <w:vAlign w:val="bottom"/>
          </w:tcPr>
          <w:p w:rsidR="00DD21AD" w:rsidRPr="001D6807" w:rsidRDefault="002A77BC" w:rsidP="002A77BC">
            <w:pPr>
              <w:spacing w:before="120" w:after="0" w:line="240" w:lineRule="auto"/>
              <w:contextualSpacing/>
              <w:jc w:val="center"/>
              <w:rPr>
                <w:rFonts w:ascii="Trebuchet MS" w:eastAsia="Times New Roman" w:hAnsi="Trebuchet MS" w:cs="Times New Roman"/>
                <w:bCs/>
                <w:noProof/>
                <w:szCs w:val="24"/>
                <w:lang w:eastAsia="ro-RO"/>
              </w:rPr>
            </w:pPr>
            <w:r w:rsidRPr="00444DF6">
              <w:rPr>
                <w:rFonts w:ascii="Trebuchet MS" w:eastAsia="Times New Roman" w:hAnsi="Trebuchet MS" w:cs="Times New Roman"/>
                <w:bCs/>
                <w:noProof/>
                <w:szCs w:val="24"/>
                <w:lang w:eastAsia="ro-RO"/>
              </w:rPr>
              <mc:AlternateContent>
                <mc:Choice Requires="wps">
                  <w:drawing>
                    <wp:anchor distT="0" distB="0" distL="114300" distR="114300" simplePos="0" relativeHeight="251667456" behindDoc="0" locked="0" layoutInCell="1" allowOverlap="1" wp14:anchorId="2002DEC2" wp14:editId="29288521">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4D9E13D3" id="Rectangle 6" o:spid="_x0000_s1026" style="position:absolute;margin-left:1.75pt;margin-top:-4.25pt;width:15.7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" fillcolor="window" strokecolor="windowText" strokeweight="1pt"/>
                  </w:pict>
                </mc:Fallback>
              </mc:AlternateContent>
            </w:r>
            <w:r w:rsidR="00BF3FF7" w:rsidRPr="001D6807">
              <w:rPr>
                <w:rFonts w:ascii="Trebuchet MS" w:eastAsia="Times New Roman" w:hAnsi="Trebuchet MS" w:cs="Times New Roman"/>
                <w:bCs/>
                <w:noProof/>
                <w:szCs w:val="24"/>
                <w:lang w:eastAsia="ro-RO"/>
              </w:rPr>
              <w:t>Modificare legislativă</w:t>
            </w:r>
            <w:r w:rsidR="0073595B" w:rsidRPr="001D6807">
              <w:rPr>
                <w:rFonts w:ascii="Trebuchet MS" w:eastAsia="Times New Roman" w:hAnsi="Trebuchet MS" w:cs="Times New Roman"/>
                <w:bCs/>
                <w:noProof/>
                <w:szCs w:val="24"/>
                <w:lang w:eastAsia="ro-RO"/>
              </w:rPr>
              <w:t xml:space="preserve"> și/sau administrativă</w:t>
            </w:r>
            <w:r w:rsidR="00BF3FF7" w:rsidRPr="001D6807">
              <w:rPr>
                <w:rFonts w:ascii="Trebuchet MS" w:eastAsia="Times New Roman" w:hAnsi="Trebuchet MS" w:cs="Times New Roman"/>
                <w:bCs/>
                <w:noProof/>
                <w:szCs w:val="24"/>
                <w:lang w:eastAsia="ro-RO"/>
              </w:rPr>
              <w:t xml:space="preserve"> - conform pct.3</w:t>
            </w:r>
          </w:p>
        </w:tc>
        <w:tc>
          <w:tcPr>
            <w:tcW w:w="2268" w:type="dxa"/>
          </w:tcPr>
          <w:p w:rsidR="00DD21AD" w:rsidRPr="001D6807" w:rsidRDefault="00DD21AD" w:rsidP="00DD21AD">
            <w:pPr>
              <w:spacing w:before="120" w:after="0" w:line="240" w:lineRule="auto"/>
              <w:contextualSpacing/>
              <w:jc w:val="both"/>
              <w:rPr>
                <w:rFonts w:ascii="Trebuchet MS" w:eastAsia="Times New Roman" w:hAnsi="Trebuchet MS" w:cs="Times New Roman"/>
                <w:b/>
                <w:bCs/>
                <w:noProof/>
                <w:szCs w:val="24"/>
                <w:lang w:eastAsia="ro-RO"/>
              </w:rPr>
            </w:pPr>
          </w:p>
        </w:tc>
      </w:tr>
    </w:tbl>
    <w:p w:rsidR="005577FF" w:rsidRPr="001D6807" w:rsidRDefault="005577FF" w:rsidP="00FB749C">
      <w:pPr>
        <w:spacing w:after="0"/>
        <w:jc w:val="both"/>
        <w:rPr>
          <w:rFonts w:ascii="Trebuchet MS" w:hAnsi="Trebuchet MS" w:cs="Times New Roman"/>
          <w:noProof/>
          <w:szCs w:val="24"/>
        </w:rPr>
      </w:pPr>
    </w:p>
    <w:p w:rsidR="002A77BC" w:rsidRPr="001D6807" w:rsidRDefault="003C7E54" w:rsidP="009C7942">
      <w:pPr>
        <w:rPr>
          <w:rFonts w:ascii="Trebuchet MS" w:eastAsia="Times New Roman" w:hAnsi="Trebuchet MS" w:cs="Times New Roman"/>
          <w:b/>
          <w:bCs/>
          <w:noProof/>
          <w:szCs w:val="24"/>
          <w:lang w:eastAsia="ro-RO"/>
        </w:rPr>
      </w:pPr>
      <w:r w:rsidRPr="001D6807">
        <w:rPr>
          <w:rFonts w:ascii="Trebuchet MS" w:eastAsia="Times New Roman" w:hAnsi="Trebuchet MS" w:cs="Times New Roman"/>
          <w:b/>
          <w:bCs/>
          <w:noProof/>
          <w:szCs w:val="24"/>
          <w:lang w:eastAsia="ro-RO"/>
        </w:rPr>
        <w:t>II.  DESCRIEREA MODIFICĂRILOR SOLICITATE</w:t>
      </w:r>
      <w:r w:rsidR="000365A9" w:rsidRPr="001D6807">
        <w:rPr>
          <w:rStyle w:val="FootnoteReference"/>
          <w:rFonts w:ascii="Trebuchet MS" w:eastAsia="Times New Roman" w:hAnsi="Trebuchet MS" w:cs="Times New Roman"/>
          <w:b/>
          <w:bCs/>
          <w:noProof/>
          <w:szCs w:val="24"/>
          <w:lang w:eastAsia="ro-RO"/>
        </w:rPr>
        <w:footnoteReference w:id="4"/>
      </w:r>
    </w:p>
    <w:p w:rsidR="005577FF" w:rsidRPr="001D6807" w:rsidRDefault="005577FF" w:rsidP="006143FB">
      <w:pPr>
        <w:pStyle w:val="ListParagraph"/>
        <w:numPr>
          <w:ilvl w:val="0"/>
          <w:numId w:val="46"/>
        </w:numPr>
        <w:rPr>
          <w:rFonts w:ascii="Trebuchet MS" w:eastAsia="Times New Roman" w:hAnsi="Trebuchet MS" w:cs="Times New Roman"/>
          <w:b/>
          <w:bCs/>
          <w:noProof/>
          <w:szCs w:val="24"/>
          <w:lang w:val="ro-RO" w:eastAsia="ro-RO"/>
        </w:rPr>
      </w:pPr>
      <w:r w:rsidRPr="001D6807">
        <w:rPr>
          <w:rFonts w:ascii="Trebuchet MS" w:eastAsia="Times New Roman" w:hAnsi="Trebuchet MS" w:cs="Times New Roman"/>
          <w:b/>
          <w:bCs/>
          <w:noProof/>
          <w:szCs w:val="24"/>
          <w:lang w:val="ro-RO" w:eastAsia="ro-RO"/>
        </w:rPr>
        <w:t>DENUMIREA MODIFICĂRII</w:t>
      </w:r>
      <w:r w:rsidR="00352C07" w:rsidRPr="001D6807">
        <w:rPr>
          <w:rFonts w:ascii="Trebuchet MS" w:eastAsia="Times New Roman" w:hAnsi="Trebuchet MS" w:cs="Times New Roman"/>
          <w:b/>
          <w:bCs/>
          <w:noProof/>
          <w:szCs w:val="24"/>
          <w:lang w:val="ro-RO" w:eastAsia="ro-RO"/>
        </w:rPr>
        <w:t>: __________________</w:t>
      </w:r>
      <w:r w:rsidR="00DD21AD" w:rsidRPr="001D6807">
        <w:rPr>
          <w:rFonts w:ascii="Trebuchet MS" w:eastAsia="Times New Roman" w:hAnsi="Trebuchet MS" w:cs="Times New Roman"/>
          <w:b/>
          <w:bCs/>
          <w:noProof/>
          <w:szCs w:val="24"/>
          <w:lang w:val="ro-RO" w:eastAsia="ro-RO"/>
        </w:rPr>
        <w:t xml:space="preserve">, conform pct. </w:t>
      </w:r>
      <w:r w:rsidR="00865B7F" w:rsidRPr="001D6807">
        <w:rPr>
          <w:rFonts w:ascii="Trebuchet MS" w:eastAsia="Times New Roman" w:hAnsi="Trebuchet MS" w:cs="Times New Roman"/>
          <w:b/>
          <w:bCs/>
          <w:noProof/>
          <w:szCs w:val="24"/>
          <w:lang w:val="ro-RO" w:eastAsia="ro-RO"/>
        </w:rPr>
        <w:t>___</w:t>
      </w:r>
      <w:r w:rsidR="00DD21AD" w:rsidRPr="001D6807">
        <w:rPr>
          <w:rFonts w:ascii="Trebuchet MS" w:eastAsia="Times New Roman" w:hAnsi="Trebuchet MS" w:cs="Times New Roman"/>
          <w:b/>
          <w:bCs/>
          <w:noProof/>
          <w:szCs w:val="24"/>
          <w:lang w:val="ro-RO" w:eastAsia="ro-RO"/>
        </w:rPr>
        <w:t>, litera ___</w:t>
      </w:r>
    </w:p>
    <w:p w:rsidR="005577FF" w:rsidRPr="001D6807" w:rsidRDefault="005577FF" w:rsidP="00EF6E15">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rPr>
      </w:pPr>
      <w:r w:rsidRPr="001D6807">
        <w:rPr>
          <w:rFonts w:ascii="Trebuchet MS" w:eastAsia="Times New Roman" w:hAnsi="Trebuchet MS" w:cs="Times New Roman"/>
          <w:noProof/>
          <w:color w:val="000000"/>
          <w:szCs w:val="24"/>
          <w:u w:val="singl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5577FF" w:rsidRPr="008012F2" w:rsidTr="006A0695">
        <w:trPr>
          <w:trHeight w:val="293"/>
        </w:trPr>
        <w:tc>
          <w:tcPr>
            <w:tcW w:w="5000" w:type="pct"/>
            <w:shd w:val="clear" w:color="auto" w:fill="auto"/>
          </w:tcPr>
          <w:p w:rsidR="005577FF" w:rsidRPr="001D6807" w:rsidRDefault="009E4B89" w:rsidP="00865B7F">
            <w:pPr>
              <w:spacing w:after="0" w:line="240" w:lineRule="auto"/>
              <w:jc w:val="both"/>
              <w:rPr>
                <w:rFonts w:ascii="Trebuchet MS" w:eastAsia="Times New Roman" w:hAnsi="Trebuchet MS" w:cs="Times New Roman"/>
                <w:noProof/>
                <w:szCs w:val="24"/>
              </w:rPr>
            </w:pPr>
            <w:r w:rsidRPr="001D6807">
              <w:rPr>
                <w:rFonts w:ascii="Trebuchet MS" w:eastAsia="Times New Roman" w:hAnsi="Trebuchet MS" w:cs="Times New Roman"/>
                <w:noProof/>
                <w:szCs w:val="24"/>
              </w:rPr>
              <w:t>În această secțiune va fi inclusă justificarea privind modificarea solicitată, indicându-se necesitatea și oportunitatea ca ace</w:t>
            </w:r>
            <w:r w:rsidR="00065C8B" w:rsidRPr="001D6807">
              <w:rPr>
                <w:rFonts w:ascii="Trebuchet MS" w:eastAsia="Times New Roman" w:hAnsi="Trebuchet MS" w:cs="Times New Roman"/>
                <w:noProof/>
                <w:szCs w:val="24"/>
              </w:rPr>
              <w:t>a</w:t>
            </w:r>
            <w:r w:rsidRPr="001D6807">
              <w:rPr>
                <w:rFonts w:ascii="Trebuchet MS" w:eastAsia="Times New Roman" w:hAnsi="Trebuchet MS" w:cs="Times New Roman"/>
                <w:noProof/>
                <w:szCs w:val="24"/>
              </w:rPr>
              <w:t>sta să fie realizat</w:t>
            </w:r>
            <w:r w:rsidR="00065C8B" w:rsidRPr="001D6807">
              <w:rPr>
                <w:rFonts w:ascii="Trebuchet MS" w:eastAsia="Times New Roman" w:hAnsi="Trebuchet MS" w:cs="Times New Roman"/>
                <w:noProof/>
                <w:szCs w:val="24"/>
              </w:rPr>
              <w:t>ă</w:t>
            </w:r>
            <w:r w:rsidRPr="001D6807">
              <w:rPr>
                <w:rFonts w:ascii="Trebuchet MS" w:eastAsia="Times New Roman" w:hAnsi="Trebuchet MS" w:cs="Times New Roman"/>
                <w:noProof/>
                <w:szCs w:val="24"/>
              </w:rPr>
              <w:t xml:space="preserve"> în raport cu caracteristicile teritoriului acoperit de SDL.</w:t>
            </w:r>
            <w:r w:rsidR="00865B7F" w:rsidRPr="001D6807">
              <w:rPr>
                <w:rFonts w:ascii="Trebuchet MS" w:eastAsia="Times New Roman" w:hAnsi="Trebuchet MS" w:cs="Times New Roman"/>
                <w:noProof/>
                <w:szCs w:val="24"/>
              </w:rPr>
              <w:t xml:space="preserve"> </w:t>
            </w:r>
          </w:p>
        </w:tc>
      </w:tr>
    </w:tbl>
    <w:p w:rsidR="005577FF" w:rsidRPr="001D6807" w:rsidRDefault="005577FF" w:rsidP="00EF6E15">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rPr>
      </w:pPr>
      <w:r w:rsidRPr="001D6807">
        <w:rPr>
          <w:rFonts w:ascii="Trebuchet MS" w:eastAsia="Times New Roman" w:hAnsi="Trebuchet MS" w:cs="Times New Roman"/>
          <w:noProof/>
          <w:color w:val="000000"/>
          <w:szCs w:val="24"/>
          <w:u w:val="single"/>
        </w:rPr>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61"/>
      </w:tblGrid>
      <w:tr w:rsidR="005577FF" w:rsidRPr="008012F2" w:rsidTr="006A0695">
        <w:tc>
          <w:tcPr>
            <w:tcW w:w="5000" w:type="pct"/>
            <w:shd w:val="clear" w:color="auto" w:fill="auto"/>
          </w:tcPr>
          <w:p w:rsidR="009E4B89" w:rsidRPr="008012F2" w:rsidRDefault="009E4B89" w:rsidP="005E4025">
            <w:pPr>
              <w:spacing w:after="240" w:line="240" w:lineRule="auto"/>
              <w:contextualSpacing/>
              <w:jc w:val="both"/>
              <w:rPr>
                <w:rFonts w:ascii="Trebuchet MS" w:eastAsia="Times New Roman" w:hAnsi="Trebuchet MS" w:cs="Times New Roman"/>
                <w:noProof/>
                <w:szCs w:val="24"/>
              </w:rPr>
            </w:pPr>
            <w:r w:rsidRPr="008012F2">
              <w:rPr>
                <w:rFonts w:ascii="Trebuchet MS" w:eastAsia="Times New Roman" w:hAnsi="Trebuchet MS" w:cs="Times New Roman"/>
                <w:noProof/>
                <w:szCs w:val="24"/>
              </w:rPr>
              <w:t>Se va indica capitolul și secțiunea din SDL care se modifică (implicit capitolele/secțiunile, dacă propunerea de modificare are impact asupra mai multor capitole din SDL), evidențiind mo</w:t>
            </w:r>
            <w:r w:rsidR="00B87A07" w:rsidRPr="0037364B">
              <w:rPr>
                <w:rFonts w:ascii="Trebuchet MS" w:eastAsia="Times New Roman" w:hAnsi="Trebuchet MS" w:cs="Times New Roman"/>
                <w:noProof/>
                <w:szCs w:val="24"/>
              </w:rPr>
              <w:t>dificările din fiecare secțiune</w:t>
            </w:r>
            <w:r w:rsidR="0030061D" w:rsidRPr="008012F2">
              <w:rPr>
                <w:rFonts w:ascii="Trebuchet MS" w:eastAsia="Times New Roman" w:hAnsi="Trebuchet MS" w:cs="Times New Roman"/>
                <w:noProof/>
                <w:szCs w:val="24"/>
              </w:rPr>
              <w:t xml:space="preserve"> (</w:t>
            </w:r>
            <w:r w:rsidR="00E47375" w:rsidRPr="008012F2">
              <w:rPr>
                <w:rFonts w:ascii="Trebuchet MS" w:eastAsia="Times New Roman" w:hAnsi="Trebuchet MS" w:cs="Times New Roman"/>
                <w:noProof/>
                <w:szCs w:val="24"/>
              </w:rPr>
              <w:t xml:space="preserve">se va prelua doar </w:t>
            </w:r>
            <w:r w:rsidR="0030061D" w:rsidRPr="008012F2">
              <w:rPr>
                <w:rFonts w:ascii="Trebuchet MS" w:eastAsia="Times New Roman" w:hAnsi="Trebuchet MS" w:cs="Times New Roman"/>
                <w:noProof/>
                <w:szCs w:val="24"/>
              </w:rPr>
              <w:t>fraz</w:t>
            </w:r>
            <w:r w:rsidR="00E47375" w:rsidRPr="008012F2">
              <w:rPr>
                <w:rFonts w:ascii="Trebuchet MS" w:eastAsia="Times New Roman" w:hAnsi="Trebuchet MS" w:cs="Times New Roman"/>
                <w:noProof/>
                <w:szCs w:val="24"/>
              </w:rPr>
              <w:t>a</w:t>
            </w:r>
            <w:r w:rsidR="0030061D" w:rsidRPr="008012F2">
              <w:rPr>
                <w:rFonts w:ascii="Trebuchet MS" w:eastAsia="Times New Roman" w:hAnsi="Trebuchet MS" w:cs="Times New Roman"/>
                <w:noProof/>
                <w:szCs w:val="24"/>
              </w:rPr>
              <w:t>/propoziți</w:t>
            </w:r>
            <w:r w:rsidR="00E47375" w:rsidRPr="008012F2">
              <w:rPr>
                <w:rFonts w:ascii="Trebuchet MS" w:eastAsia="Times New Roman" w:hAnsi="Trebuchet MS" w:cs="Times New Roman"/>
                <w:noProof/>
                <w:szCs w:val="24"/>
              </w:rPr>
              <w:t>a</w:t>
            </w:r>
            <w:r w:rsidR="0030061D" w:rsidRPr="008012F2">
              <w:rPr>
                <w:rFonts w:ascii="Trebuchet MS" w:eastAsia="Times New Roman" w:hAnsi="Trebuchet MS" w:cs="Times New Roman"/>
                <w:noProof/>
                <w:szCs w:val="24"/>
              </w:rPr>
              <w:t>/sintagm</w:t>
            </w:r>
            <w:r w:rsidR="00E47375" w:rsidRPr="008012F2">
              <w:rPr>
                <w:rFonts w:ascii="Trebuchet MS" w:eastAsia="Times New Roman" w:hAnsi="Trebuchet MS" w:cs="Times New Roman"/>
                <w:noProof/>
                <w:szCs w:val="24"/>
              </w:rPr>
              <w:t>a asupra căreia intervin modificări</w:t>
            </w:r>
            <w:r w:rsidR="0030061D" w:rsidRPr="008012F2">
              <w:rPr>
                <w:rFonts w:ascii="Trebuchet MS" w:eastAsia="Times New Roman" w:hAnsi="Trebuchet MS" w:cs="Times New Roman"/>
                <w:noProof/>
                <w:szCs w:val="24"/>
              </w:rPr>
              <w:t>)</w:t>
            </w:r>
            <w:r w:rsidR="00B87A07" w:rsidRPr="008012F2">
              <w:rPr>
                <w:rFonts w:ascii="Trebuchet MS" w:eastAsia="Times New Roman" w:hAnsi="Trebuchet MS" w:cs="Times New Roman"/>
                <w:noProof/>
                <w:szCs w:val="24"/>
              </w:rPr>
              <w:t>, utilizând opțiunea track-changes (</w:t>
            </w:r>
            <w:r w:rsidR="00BD628B" w:rsidRPr="008012F2">
              <w:rPr>
                <w:rFonts w:ascii="Trebuchet MS" w:eastAsia="Times New Roman" w:hAnsi="Trebuchet MS" w:cs="Times New Roman"/>
                <w:noProof/>
                <w:szCs w:val="24"/>
              </w:rPr>
              <w:t>urmărire-modificări</w:t>
            </w:r>
            <w:r w:rsidR="00B87A07" w:rsidRPr="008012F2">
              <w:rPr>
                <w:rFonts w:ascii="Trebuchet MS" w:eastAsia="Times New Roman" w:hAnsi="Trebuchet MS" w:cs="Times New Roman"/>
                <w:noProof/>
                <w:szCs w:val="24"/>
              </w:rPr>
              <w:t xml:space="preserve">) </w:t>
            </w:r>
          </w:p>
        </w:tc>
      </w:tr>
    </w:tbl>
    <w:p w:rsidR="005577FF" w:rsidRPr="001D6807" w:rsidRDefault="005577FF" w:rsidP="00EF6E15">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rPr>
      </w:pPr>
      <w:r w:rsidRPr="001D6807">
        <w:rPr>
          <w:rFonts w:ascii="Trebuchet MS" w:eastAsia="Times New Roman" w:hAnsi="Trebuchet MS" w:cs="Times New Roman"/>
          <w:noProof/>
          <w:color w:val="000000"/>
          <w:szCs w:val="24"/>
          <w:u w:val="single"/>
        </w:rPr>
        <w:t xml:space="preserve">Efectele estimate ale </w:t>
      </w:r>
      <w:r w:rsidR="009E4B89" w:rsidRPr="001D6807">
        <w:rPr>
          <w:rFonts w:ascii="Trebuchet MS" w:eastAsia="Times New Roman" w:hAnsi="Trebuchet MS" w:cs="Times New Roman"/>
          <w:noProof/>
          <w:color w:val="000000"/>
          <w:szCs w:val="24"/>
          <w:u w:val="single"/>
        </w:rPr>
        <w:t>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5577FF" w:rsidRPr="008012F2" w:rsidTr="00D060E8">
        <w:tc>
          <w:tcPr>
            <w:tcW w:w="0" w:type="auto"/>
            <w:shd w:val="clear" w:color="auto" w:fill="auto"/>
          </w:tcPr>
          <w:p w:rsidR="005577FF" w:rsidRPr="001D6807" w:rsidRDefault="009E4B89" w:rsidP="008C2B94">
            <w:pPr>
              <w:spacing w:after="0" w:line="240" w:lineRule="auto"/>
              <w:jc w:val="both"/>
              <w:rPr>
                <w:rFonts w:ascii="Trebuchet MS" w:eastAsia="Times New Roman" w:hAnsi="Trebuchet MS" w:cs="Times New Roman"/>
                <w:noProof/>
                <w:szCs w:val="24"/>
              </w:rPr>
            </w:pPr>
            <w:r w:rsidRPr="001D6807">
              <w:rPr>
                <w:rFonts w:ascii="Trebuchet MS" w:eastAsia="Times New Roman" w:hAnsi="Trebuchet MS" w:cs="Times New Roman"/>
                <w:noProof/>
                <w:szCs w:val="24"/>
              </w:rPr>
              <w:t xml:space="preserve">În această secțiune va fi indicat efectul </w:t>
            </w:r>
            <w:r w:rsidR="008C2B94" w:rsidRPr="001D6807">
              <w:rPr>
                <w:rFonts w:ascii="Trebuchet MS" w:eastAsia="Times New Roman" w:hAnsi="Trebuchet MS" w:cs="Times New Roman"/>
                <w:noProof/>
                <w:szCs w:val="24"/>
              </w:rPr>
              <w:t>generat de modifi</w:t>
            </w:r>
            <w:r w:rsidR="00BD628B" w:rsidRPr="001D6807">
              <w:rPr>
                <w:rFonts w:ascii="Trebuchet MS" w:eastAsia="Times New Roman" w:hAnsi="Trebuchet MS" w:cs="Times New Roman"/>
                <w:noProof/>
                <w:szCs w:val="24"/>
              </w:rPr>
              <w:t>carea propusă, respectiv impactu</w:t>
            </w:r>
            <w:r w:rsidR="008C2B94" w:rsidRPr="001D6807">
              <w:rPr>
                <w:rFonts w:ascii="Trebuchet MS" w:eastAsia="Times New Roman" w:hAnsi="Trebuchet MS" w:cs="Times New Roman"/>
                <w:noProof/>
                <w:szCs w:val="24"/>
              </w:rPr>
              <w:t>l la nivelul teritoriului, rezultate scontate.</w:t>
            </w:r>
          </w:p>
        </w:tc>
      </w:tr>
    </w:tbl>
    <w:p w:rsidR="005577FF" w:rsidRPr="0059092F" w:rsidRDefault="005577FF" w:rsidP="00EF6E15">
      <w:pPr>
        <w:keepNext/>
        <w:numPr>
          <w:ilvl w:val="0"/>
          <w:numId w:val="2"/>
        </w:numPr>
        <w:spacing w:before="240" w:after="240" w:line="240" w:lineRule="auto"/>
        <w:jc w:val="both"/>
        <w:outlineLvl w:val="4"/>
        <w:rPr>
          <w:rFonts w:ascii="Trebuchet MS" w:eastAsia="Times New Roman" w:hAnsi="Trebuchet MS" w:cs="Times New Roman"/>
          <w:noProof/>
          <w:color w:val="000000"/>
          <w:szCs w:val="24"/>
          <w:u w:val="single"/>
        </w:rPr>
      </w:pPr>
      <w:r w:rsidRPr="0059092F">
        <w:rPr>
          <w:rFonts w:ascii="Trebuchet MS" w:eastAsia="Times New Roman" w:hAnsi="Trebuchet MS" w:cs="Times New Roman"/>
          <w:noProof/>
          <w:color w:val="000000"/>
          <w:szCs w:val="24"/>
          <w:u w:val="single"/>
        </w:rPr>
        <w:t xml:space="preserve">Impactul </w:t>
      </w:r>
      <w:r w:rsidR="009E4B89" w:rsidRPr="0059092F">
        <w:rPr>
          <w:rFonts w:ascii="Trebuchet MS" w:eastAsia="Times New Roman" w:hAnsi="Trebuchet MS" w:cs="Times New Roman"/>
          <w:noProof/>
          <w:color w:val="000000"/>
          <w:szCs w:val="24"/>
          <w:u w:val="single"/>
        </w:rPr>
        <w:t xml:space="preserve">modificării </w:t>
      </w:r>
      <w:r w:rsidRPr="0059092F">
        <w:rPr>
          <w:rFonts w:ascii="Trebuchet MS" w:eastAsia="Times New Roman" w:hAnsi="Trebuchet MS" w:cs="Times New Roman"/>
          <w:noProof/>
          <w:color w:val="000000"/>
          <w:szCs w:val="24"/>
          <w:u w:val="single"/>
        </w:rPr>
        <w:t>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052"/>
      </w:tblGrid>
      <w:tr w:rsidR="005577FF" w:rsidRPr="008012F2" w:rsidTr="00FB749C">
        <w:trPr>
          <w:trHeight w:val="378"/>
        </w:trPr>
        <w:tc>
          <w:tcPr>
            <w:tcW w:w="0" w:type="auto"/>
            <w:shd w:val="clear" w:color="auto" w:fill="auto"/>
          </w:tcPr>
          <w:p w:rsidR="005577FF" w:rsidRPr="0059092F" w:rsidRDefault="008C2B94" w:rsidP="00FB749C">
            <w:pPr>
              <w:spacing w:after="0"/>
              <w:jc w:val="both"/>
              <w:rPr>
                <w:rFonts w:ascii="Trebuchet MS" w:hAnsi="Trebuchet MS" w:cs="Times New Roman"/>
                <w:noProof/>
                <w:szCs w:val="24"/>
              </w:rPr>
            </w:pPr>
            <w:r w:rsidRPr="0059092F">
              <w:rPr>
                <w:rFonts w:ascii="Trebuchet MS" w:hAnsi="Trebuchet MS" w:cs="Times New Roman"/>
                <w:noProof/>
                <w:szCs w:val="24"/>
              </w:rPr>
              <w:t>Se va indica impact</w:t>
            </w:r>
            <w:r w:rsidR="00065C8B" w:rsidRPr="0059092F">
              <w:rPr>
                <w:rFonts w:ascii="Trebuchet MS" w:hAnsi="Trebuchet MS" w:cs="Times New Roman"/>
                <w:noProof/>
                <w:szCs w:val="24"/>
              </w:rPr>
              <w:t>ul</w:t>
            </w:r>
            <w:r w:rsidRPr="0059092F">
              <w:rPr>
                <w:rFonts w:ascii="Trebuchet MS" w:hAnsi="Trebuchet MS" w:cs="Times New Roman"/>
                <w:noProof/>
                <w:szCs w:val="24"/>
              </w:rPr>
              <w:t xml:space="preserve"> asupra indicatorilor de monitorizare. </w:t>
            </w:r>
          </w:p>
        </w:tc>
      </w:tr>
    </w:tbl>
    <w:p w:rsidR="002B03EC" w:rsidRPr="001D6807" w:rsidRDefault="002B03EC" w:rsidP="002B03EC">
      <w:pPr>
        <w:rPr>
          <w:noProof/>
        </w:rPr>
      </w:pPr>
    </w:p>
    <w:p w:rsidR="002B03EC" w:rsidRPr="001D6807" w:rsidRDefault="002B03EC" w:rsidP="002B03EC">
      <w:pPr>
        <w:spacing w:before="120" w:after="120" w:line="240" w:lineRule="auto"/>
        <w:jc w:val="right"/>
        <w:rPr>
          <w:rStyle w:val="BookTitle"/>
          <w:noProof/>
        </w:rPr>
      </w:pPr>
      <w:r w:rsidRPr="001D6807">
        <w:rPr>
          <w:rStyle w:val="BookTitle"/>
          <w:noProof/>
        </w:rPr>
        <w:t>ANEXA 2 -  MONITORIZARE GAL ________________</w:t>
      </w:r>
    </w:p>
    <w:p w:rsidR="002B03EC" w:rsidRPr="001D6807" w:rsidRDefault="002B03EC" w:rsidP="002B03EC">
      <w:pPr>
        <w:spacing w:before="120" w:after="120" w:line="240" w:lineRule="auto"/>
        <w:jc w:val="right"/>
        <w:rPr>
          <w:rStyle w:val="BookTitle"/>
          <w:noProof/>
        </w:rPr>
      </w:pPr>
      <w:r w:rsidRPr="001D6807">
        <w:rPr>
          <w:rStyle w:val="BookTitle"/>
          <w:noProof/>
        </w:rPr>
        <w:t>Trimestrul _____anul ______</w:t>
      </w:r>
    </w:p>
    <w:p w:rsidR="002B03EC" w:rsidRPr="001D6807" w:rsidRDefault="002B03EC" w:rsidP="002B03EC">
      <w:pPr>
        <w:spacing w:before="100" w:beforeAutospacing="1" w:after="0" w:line="240" w:lineRule="auto"/>
        <w:jc w:val="right"/>
        <w:rPr>
          <w:rStyle w:val="IntenseEmphasis"/>
          <w:noProof/>
          <w:color w:val="0D0D0D" w:themeColor="text1" w:themeTint="F2"/>
          <w:u w:val="single"/>
        </w:rPr>
      </w:pPr>
    </w:p>
    <w:p w:rsidR="002B03EC" w:rsidRPr="001D6807" w:rsidRDefault="002B03EC" w:rsidP="00766B2B">
      <w:pPr>
        <w:spacing w:before="100" w:beforeAutospacing="1" w:after="0" w:line="240" w:lineRule="auto"/>
        <w:jc w:val="right"/>
        <w:rPr>
          <w:b/>
          <w:bCs/>
          <w:i/>
          <w:iCs/>
          <w:noProof/>
          <w:color w:val="0D0D0D" w:themeColor="text1" w:themeTint="F2"/>
          <w:u w:val="single"/>
        </w:rPr>
      </w:pPr>
      <w:r w:rsidRPr="001D6807">
        <w:rPr>
          <w:rStyle w:val="IntenseEmphasis"/>
          <w:noProof/>
          <w:color w:val="0D0D0D" w:themeColor="text1" w:themeTint="F2"/>
          <w:u w:val="single"/>
        </w:rPr>
        <w:t>Tabelul 1 – Monitorizarea indicatorilor specifici domeniilor de intervenție</w:t>
      </w:r>
    </w:p>
    <w:tbl>
      <w:tblPr>
        <w:tblpPr w:leftFromText="180" w:rightFromText="180" w:vertAnchor="text" w:horzAnchor="margin" w:tblpXSpec="center" w:tblpY="284"/>
        <w:tblW w:w="10315" w:type="dxa"/>
        <w:tblLayout w:type="fixed"/>
        <w:tblLook w:val="04A0" w:firstRow="1" w:lastRow="0" w:firstColumn="1" w:lastColumn="0" w:noHBand="0" w:noVBand="1"/>
      </w:tblPr>
      <w:tblGrid>
        <w:gridCol w:w="365"/>
        <w:gridCol w:w="300"/>
        <w:gridCol w:w="289"/>
        <w:gridCol w:w="290"/>
        <w:gridCol w:w="284"/>
        <w:gridCol w:w="295"/>
        <w:gridCol w:w="289"/>
        <w:gridCol w:w="293"/>
        <w:gridCol w:w="310"/>
        <w:gridCol w:w="311"/>
        <w:gridCol w:w="276"/>
        <w:gridCol w:w="279"/>
        <w:gridCol w:w="277"/>
        <w:gridCol w:w="279"/>
        <w:gridCol w:w="277"/>
        <w:gridCol w:w="284"/>
        <w:gridCol w:w="281"/>
        <w:gridCol w:w="279"/>
        <w:gridCol w:w="280"/>
        <w:gridCol w:w="283"/>
        <w:gridCol w:w="344"/>
        <w:gridCol w:w="386"/>
        <w:gridCol w:w="289"/>
        <w:gridCol w:w="387"/>
        <w:gridCol w:w="386"/>
        <w:gridCol w:w="386"/>
        <w:gridCol w:w="386"/>
        <w:gridCol w:w="386"/>
        <w:gridCol w:w="386"/>
        <w:gridCol w:w="386"/>
        <w:gridCol w:w="386"/>
        <w:gridCol w:w="386"/>
      </w:tblGrid>
      <w:tr w:rsidR="00766B2B" w:rsidRPr="008012F2" w:rsidTr="00766B2B">
        <w:trPr>
          <w:trHeight w:val="997"/>
        </w:trPr>
        <w:tc>
          <w:tcPr>
            <w:tcW w:w="665" w:type="dxa"/>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Indica</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tori de moni</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toriza</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re speci</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fici domeniilor de inter</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venție</w:t>
            </w:r>
          </w:p>
        </w:tc>
        <w:tc>
          <w:tcPr>
            <w:tcW w:w="579" w:type="dxa"/>
            <w:gridSpan w:val="2"/>
            <w:tcBorders>
              <w:top w:val="single" w:sz="8" w:space="0" w:color="auto"/>
              <w:left w:val="nil"/>
              <w:bottom w:val="single" w:sz="8" w:space="0" w:color="auto"/>
              <w:right w:val="single" w:sz="8" w:space="0" w:color="000000"/>
            </w:tcBorders>
            <w:shd w:val="clear" w:color="000000" w:fill="F8CBAD"/>
            <w:vAlign w:val="center"/>
            <w:hideMark/>
          </w:tcPr>
          <w:p w:rsidR="00766B2B" w:rsidRPr="001D6807" w:rsidRDefault="00766B2B" w:rsidP="00EF6DEB">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Chel</w:t>
            </w:r>
            <w:r w:rsidR="00EF6DEB">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tuielile publice totale</w:t>
            </w:r>
          </w:p>
        </w:tc>
        <w:tc>
          <w:tcPr>
            <w:tcW w:w="579" w:type="dxa"/>
            <w:gridSpan w:val="2"/>
            <w:tcBorders>
              <w:top w:val="single" w:sz="8" w:space="0" w:color="auto"/>
              <w:left w:val="nil"/>
              <w:bottom w:val="single" w:sz="8" w:space="0" w:color="auto"/>
              <w:right w:val="single" w:sz="8" w:space="0" w:color="000000"/>
            </w:tcBorders>
            <w:shd w:val="clear" w:color="000000" w:fill="F8CBAD"/>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 xml:space="preserve">Locuri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de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muncă </w:t>
            </w:r>
          </w:p>
        </w:tc>
        <w:tc>
          <w:tcPr>
            <w:tcW w:w="58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Nr.</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 opera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țiuni de coope</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rare</w:t>
            </w:r>
          </w:p>
        </w:tc>
        <w:tc>
          <w:tcPr>
            <w:tcW w:w="62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 xml:space="preserve">Nr.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partici</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panți instruiti</w:t>
            </w:r>
          </w:p>
        </w:tc>
        <w:tc>
          <w:tcPr>
            <w:tcW w:w="555"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Nr. exploa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tații agricole/bene</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ficiari</w:t>
            </w:r>
          </w:p>
        </w:tc>
        <w:tc>
          <w:tcPr>
            <w:tcW w:w="55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Numă</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rul de exploa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tații agricole </w:t>
            </w:r>
          </w:p>
        </w:tc>
        <w:tc>
          <w:tcPr>
            <w:tcW w:w="56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Supra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față agricolă (ha)</w:t>
            </w:r>
          </w:p>
        </w:tc>
        <w:tc>
          <w:tcPr>
            <w:tcW w:w="56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Supra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față fores</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tieră</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 (ha)</w:t>
            </w:r>
          </w:p>
        </w:tc>
        <w:tc>
          <w:tcPr>
            <w:tcW w:w="563"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Supra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față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(ha)</w:t>
            </w:r>
          </w:p>
        </w:tc>
        <w:tc>
          <w:tcPr>
            <w:tcW w:w="73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Totalul investi</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țiilor </w:t>
            </w:r>
          </w:p>
        </w:tc>
        <w:tc>
          <w:tcPr>
            <w:tcW w:w="67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Supra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fața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totală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sau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UVM </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 xml:space="preserve">în cauză  </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Suprafață totală</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Locuri de muncă create</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Populație netă care beneficiază de servicii/</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infra</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structuri îmbună</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tățite</w:t>
            </w:r>
          </w:p>
        </w:tc>
        <w:tc>
          <w:tcPr>
            <w:tcW w:w="772" w:type="dxa"/>
            <w:gridSpan w:val="2"/>
            <w:tcBorders>
              <w:top w:val="single" w:sz="8" w:space="0" w:color="auto"/>
              <w:left w:val="nil"/>
              <w:bottom w:val="single" w:sz="8" w:space="0" w:color="auto"/>
              <w:right w:val="single" w:sz="8" w:space="0" w:color="000000"/>
            </w:tcBorders>
            <w:shd w:val="clear" w:color="000000" w:fill="C6E0B4"/>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Populație netă care benefi</w:t>
            </w:r>
            <w:r w:rsidR="001E0EDA">
              <w:rPr>
                <w:rFonts w:eastAsia="Times New Roman" w:cs="Times New Roman"/>
                <w:bCs/>
                <w:noProof/>
                <w:color w:val="000000"/>
                <w:sz w:val="16"/>
                <w:szCs w:val="16"/>
                <w:lang w:eastAsia="ro-RO"/>
              </w:rPr>
              <w:t xml:space="preserve">    </w:t>
            </w:r>
            <w:r w:rsidRPr="001D6807">
              <w:rPr>
                <w:rFonts w:eastAsia="Times New Roman" w:cs="Times New Roman"/>
                <w:bCs/>
                <w:noProof/>
                <w:color w:val="000000"/>
                <w:sz w:val="16"/>
                <w:szCs w:val="16"/>
                <w:lang w:eastAsia="ro-RO"/>
              </w:rPr>
              <w:t>ciază de servicii TIC</w:t>
            </w:r>
          </w:p>
        </w:tc>
      </w:tr>
      <w:tr w:rsidR="00766B2B" w:rsidRPr="008012F2" w:rsidTr="00766B2B">
        <w:trPr>
          <w:trHeight w:val="929"/>
        </w:trPr>
        <w:tc>
          <w:tcPr>
            <w:tcW w:w="665" w:type="dxa"/>
            <w:gridSpan w:val="2"/>
            <w:vMerge/>
            <w:tcBorders>
              <w:top w:val="single" w:sz="8" w:space="0" w:color="auto"/>
              <w:left w:val="single" w:sz="8" w:space="0" w:color="auto"/>
              <w:bottom w:val="single" w:sz="8" w:space="0" w:color="000000"/>
              <w:right w:val="single" w:sz="8" w:space="0" w:color="000000"/>
            </w:tcBorders>
            <w:vAlign w:val="center"/>
            <w:hideMark/>
          </w:tcPr>
          <w:p w:rsidR="00766B2B" w:rsidRPr="001D6807" w:rsidRDefault="00766B2B" w:rsidP="002B03EC">
            <w:pPr>
              <w:spacing w:after="0" w:line="240" w:lineRule="auto"/>
              <w:rPr>
                <w:rFonts w:eastAsia="Times New Roman" w:cs="Times New Roman"/>
                <w:bCs/>
                <w:noProof/>
                <w:color w:val="000000"/>
                <w:sz w:val="16"/>
                <w:szCs w:val="16"/>
                <w:lang w:eastAsia="ro-RO"/>
              </w:rPr>
            </w:pPr>
          </w:p>
        </w:tc>
        <w:tc>
          <w:tcPr>
            <w:tcW w:w="579" w:type="dxa"/>
            <w:gridSpan w:val="2"/>
            <w:tcBorders>
              <w:top w:val="single" w:sz="8" w:space="0" w:color="auto"/>
              <w:left w:val="nil"/>
              <w:bottom w:val="single" w:sz="8" w:space="0" w:color="auto"/>
              <w:right w:val="single" w:sz="8" w:space="0" w:color="000000"/>
            </w:tcBorders>
            <w:shd w:val="clear" w:color="000000" w:fill="F8CBAD"/>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TOTAL SDL</w:t>
            </w:r>
          </w:p>
        </w:tc>
        <w:tc>
          <w:tcPr>
            <w:tcW w:w="579" w:type="dxa"/>
            <w:gridSpan w:val="2"/>
            <w:tcBorders>
              <w:top w:val="single" w:sz="8" w:space="0" w:color="auto"/>
              <w:left w:val="nil"/>
              <w:bottom w:val="single" w:sz="8" w:space="0" w:color="auto"/>
              <w:right w:val="single" w:sz="8" w:space="0" w:color="000000"/>
            </w:tcBorders>
            <w:shd w:val="clear" w:color="000000" w:fill="F8CBAD"/>
            <w:vAlign w:val="center"/>
            <w:hideMark/>
          </w:tcPr>
          <w:p w:rsidR="00766B2B" w:rsidRPr="001D6807" w:rsidRDefault="00766B2B" w:rsidP="001E0EDA">
            <w:pPr>
              <w:spacing w:after="0" w:line="240" w:lineRule="auto"/>
              <w:ind w:left="-144" w:right="-144"/>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TOTAL SDL</w:t>
            </w:r>
          </w:p>
        </w:tc>
        <w:tc>
          <w:tcPr>
            <w:tcW w:w="58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1B</w:t>
            </w:r>
          </w:p>
        </w:tc>
        <w:tc>
          <w:tcPr>
            <w:tcW w:w="62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1C</w:t>
            </w:r>
          </w:p>
        </w:tc>
        <w:tc>
          <w:tcPr>
            <w:tcW w:w="555"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2A, 2B, 2C+</w:t>
            </w:r>
          </w:p>
        </w:tc>
        <w:tc>
          <w:tcPr>
            <w:tcW w:w="55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3A, 3B</w:t>
            </w:r>
          </w:p>
        </w:tc>
        <w:tc>
          <w:tcPr>
            <w:tcW w:w="56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4A, 4B, 4C</w:t>
            </w:r>
          </w:p>
        </w:tc>
        <w:tc>
          <w:tcPr>
            <w:tcW w:w="56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4A, 4B, 4C</w:t>
            </w:r>
          </w:p>
        </w:tc>
        <w:tc>
          <w:tcPr>
            <w:tcW w:w="563"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5A</w:t>
            </w:r>
          </w:p>
        </w:tc>
        <w:tc>
          <w:tcPr>
            <w:tcW w:w="73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5B, 5C</w:t>
            </w:r>
          </w:p>
        </w:tc>
        <w:tc>
          <w:tcPr>
            <w:tcW w:w="67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5D</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5E</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6A</w:t>
            </w:r>
          </w:p>
        </w:tc>
        <w:tc>
          <w:tcPr>
            <w:tcW w:w="772"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6B</w:t>
            </w:r>
          </w:p>
        </w:tc>
        <w:tc>
          <w:tcPr>
            <w:tcW w:w="772" w:type="dxa"/>
            <w:gridSpan w:val="2"/>
            <w:tcBorders>
              <w:top w:val="single" w:sz="8" w:space="0" w:color="auto"/>
              <w:left w:val="nil"/>
              <w:bottom w:val="single" w:sz="8" w:space="0" w:color="auto"/>
              <w:right w:val="single" w:sz="8" w:space="0" w:color="000000"/>
            </w:tcBorders>
            <w:shd w:val="clear" w:color="000000" w:fill="C6E0B4"/>
            <w:vAlign w:val="center"/>
            <w:hideMark/>
          </w:tcPr>
          <w:p w:rsidR="00766B2B" w:rsidRPr="001D6807" w:rsidRDefault="00766B2B" w:rsidP="002B03EC">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6C</w:t>
            </w:r>
          </w:p>
        </w:tc>
      </w:tr>
      <w:tr w:rsidR="001D6807" w:rsidRPr="008012F2" w:rsidTr="00766B2B">
        <w:trPr>
          <w:cantSplit/>
          <w:trHeight w:val="2097"/>
        </w:trPr>
        <w:tc>
          <w:tcPr>
            <w:tcW w:w="365" w:type="dxa"/>
            <w:tcBorders>
              <w:top w:val="nil"/>
              <w:left w:val="single" w:sz="8" w:space="0" w:color="auto"/>
              <w:bottom w:val="single" w:sz="8" w:space="0" w:color="auto"/>
              <w:right w:val="single" w:sz="8" w:space="0" w:color="auto"/>
            </w:tcBorders>
            <w:shd w:val="clear" w:color="000000" w:fill="C6E0B4"/>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Denumire GAL</w:t>
            </w:r>
          </w:p>
        </w:tc>
        <w:tc>
          <w:tcPr>
            <w:tcW w:w="299" w:type="dxa"/>
            <w:tcBorders>
              <w:top w:val="nil"/>
              <w:left w:val="nil"/>
              <w:bottom w:val="single" w:sz="8" w:space="0" w:color="auto"/>
              <w:right w:val="single" w:sz="8" w:space="0" w:color="auto"/>
            </w:tcBorders>
            <w:shd w:val="clear" w:color="000000" w:fill="C6E0B4"/>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Județ</w:t>
            </w:r>
          </w:p>
        </w:tc>
        <w:tc>
          <w:tcPr>
            <w:tcW w:w="289"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89"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84"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95"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89"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92"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10"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11"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7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79"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77"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79"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77"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8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81"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79"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80"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28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44" w:type="dxa"/>
            <w:tcBorders>
              <w:top w:val="nil"/>
              <w:left w:val="nil"/>
              <w:bottom w:val="single" w:sz="8" w:space="0" w:color="auto"/>
              <w:right w:val="single" w:sz="4" w:space="0" w:color="auto"/>
            </w:tcBorders>
            <w:shd w:val="clear" w:color="auto"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single" w:sz="4" w:space="0" w:color="auto"/>
              <w:left w:val="single" w:sz="4" w:space="0" w:color="auto"/>
              <w:bottom w:val="single" w:sz="4" w:space="0" w:color="auto"/>
              <w:right w:val="single" w:sz="4" w:space="0" w:color="auto"/>
            </w:tcBorders>
            <w:shd w:val="clear" w:color="000000" w:fill="C5E0B3"/>
            <w:textDirection w:val="btLr"/>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289" w:type="dxa"/>
            <w:tcBorders>
              <w:top w:val="nil"/>
              <w:left w:val="single" w:sz="4" w:space="0" w:color="auto"/>
              <w:bottom w:val="single" w:sz="4" w:space="0" w:color="auto"/>
              <w:right w:val="single" w:sz="8" w:space="0" w:color="auto"/>
            </w:tcBorders>
            <w:shd w:val="clear" w:color="auto"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8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8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8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8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86"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2B03EC">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r>
      <w:tr w:rsidR="00766B2B" w:rsidRPr="008012F2" w:rsidTr="00766B2B">
        <w:trPr>
          <w:trHeight w:val="2522"/>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bCs/>
                <w:noProof/>
                <w:color w:val="000000"/>
                <w:sz w:val="16"/>
                <w:szCs w:val="16"/>
                <w:lang w:eastAsia="ro-RO"/>
              </w:rPr>
            </w:pPr>
            <w:r w:rsidRPr="0059092F">
              <w:rPr>
                <w:rFonts w:ascii="Calibri" w:eastAsia="Times New Roman" w:hAnsi="Calibri" w:cs="Times New Roman"/>
                <w:bCs/>
                <w:noProof/>
                <w:color w:val="000000"/>
                <w:sz w:val="16"/>
                <w:szCs w:val="16"/>
                <w:lang w:eastAsia="ro-RO"/>
              </w:rPr>
              <w:t> </w:t>
            </w:r>
          </w:p>
        </w:tc>
        <w:tc>
          <w:tcPr>
            <w:tcW w:w="29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bCs/>
                <w:noProof/>
                <w:color w:val="000000"/>
                <w:sz w:val="16"/>
                <w:szCs w:val="16"/>
                <w:lang w:eastAsia="ro-RO"/>
              </w:rPr>
            </w:pPr>
            <w:r w:rsidRPr="0059092F">
              <w:rPr>
                <w:rFonts w:ascii="Calibri" w:eastAsia="Times New Roman" w:hAnsi="Calibri" w:cs="Times New Roman"/>
                <w:bCs/>
                <w:noProof/>
                <w:color w:val="000000"/>
                <w:sz w:val="16"/>
                <w:szCs w:val="16"/>
                <w:lang w:eastAsia="ro-RO"/>
              </w:rPr>
              <w:t> </w:t>
            </w:r>
          </w:p>
        </w:tc>
        <w:tc>
          <w:tcPr>
            <w:tcW w:w="28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bCs/>
                <w:noProof/>
                <w:color w:val="000000"/>
                <w:sz w:val="16"/>
                <w:szCs w:val="16"/>
                <w:lang w:eastAsia="ro-RO"/>
              </w:rPr>
            </w:pPr>
            <w:r w:rsidRPr="0059092F">
              <w:rPr>
                <w:rFonts w:ascii="Calibri" w:eastAsia="Times New Roman" w:hAnsi="Calibri" w:cs="Times New Roman"/>
                <w:bCs/>
                <w:noProof/>
                <w:color w:val="000000"/>
                <w:sz w:val="16"/>
                <w:szCs w:val="16"/>
                <w:lang w:eastAsia="ro-RO"/>
              </w:rPr>
              <w:t> </w:t>
            </w:r>
          </w:p>
        </w:tc>
        <w:tc>
          <w:tcPr>
            <w:tcW w:w="28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4"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95"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9" w:type="dxa"/>
            <w:tcBorders>
              <w:top w:val="nil"/>
              <w:left w:val="nil"/>
              <w:bottom w:val="single" w:sz="8" w:space="0" w:color="auto"/>
              <w:right w:val="single" w:sz="8" w:space="0" w:color="auto"/>
            </w:tcBorders>
            <w:shd w:val="clear" w:color="auto" w:fill="auto"/>
            <w:vAlign w:val="center"/>
            <w:hideMark/>
          </w:tcPr>
          <w:p w:rsidR="00766B2B" w:rsidRPr="0059092F" w:rsidRDefault="00766B2B" w:rsidP="002B03EC">
            <w:pPr>
              <w:spacing w:after="0" w:line="240" w:lineRule="auto"/>
              <w:jc w:val="both"/>
              <w:rPr>
                <w:rFonts w:ascii="Trebuchet MS" w:eastAsia="Times New Roman" w:hAnsi="Trebuchet MS" w:cs="Times New Roman"/>
                <w:noProof/>
                <w:color w:val="000000"/>
                <w:sz w:val="16"/>
                <w:szCs w:val="16"/>
                <w:lang w:eastAsia="ro-RO"/>
              </w:rPr>
            </w:pPr>
            <w:r w:rsidRPr="0059092F">
              <w:rPr>
                <w:rFonts w:ascii="Trebuchet MS" w:eastAsia="Times New Roman" w:hAnsi="Trebuchet MS" w:cs="Times New Roman"/>
                <w:noProof/>
                <w:color w:val="000000"/>
                <w:sz w:val="16"/>
                <w:szCs w:val="16"/>
                <w:lang w:eastAsia="ro-RO"/>
              </w:rPr>
              <w:t> </w:t>
            </w:r>
          </w:p>
        </w:tc>
        <w:tc>
          <w:tcPr>
            <w:tcW w:w="292" w:type="dxa"/>
            <w:tcBorders>
              <w:top w:val="nil"/>
              <w:left w:val="nil"/>
              <w:bottom w:val="single" w:sz="8" w:space="0" w:color="auto"/>
              <w:right w:val="single" w:sz="8" w:space="0" w:color="auto"/>
            </w:tcBorders>
            <w:shd w:val="clear" w:color="auto" w:fill="auto"/>
            <w:vAlign w:val="center"/>
            <w:hideMark/>
          </w:tcPr>
          <w:p w:rsidR="00766B2B" w:rsidRPr="0059092F" w:rsidRDefault="00766B2B" w:rsidP="002B03EC">
            <w:pPr>
              <w:spacing w:after="0" w:line="240" w:lineRule="auto"/>
              <w:jc w:val="both"/>
              <w:rPr>
                <w:rFonts w:ascii="Trebuchet MS" w:eastAsia="Times New Roman" w:hAnsi="Trebuchet MS" w:cs="Times New Roman"/>
                <w:noProof/>
                <w:color w:val="000000"/>
                <w:sz w:val="16"/>
                <w:szCs w:val="16"/>
                <w:lang w:eastAsia="ro-RO"/>
              </w:rPr>
            </w:pPr>
            <w:r w:rsidRPr="0059092F">
              <w:rPr>
                <w:rFonts w:ascii="Trebuchet MS" w:eastAsia="Times New Roman" w:hAnsi="Trebuchet MS" w:cs="Times New Roman"/>
                <w:noProof/>
                <w:color w:val="000000"/>
                <w:sz w:val="16"/>
                <w:szCs w:val="16"/>
                <w:lang w:eastAsia="ro-RO"/>
              </w:rPr>
              <w:t> </w:t>
            </w:r>
          </w:p>
        </w:tc>
        <w:tc>
          <w:tcPr>
            <w:tcW w:w="310"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11"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7"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7"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1"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7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0"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28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44" w:type="dxa"/>
            <w:tcBorders>
              <w:top w:val="nil"/>
              <w:left w:val="nil"/>
              <w:bottom w:val="single" w:sz="8" w:space="0" w:color="auto"/>
              <w:right w:val="single" w:sz="4"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single" w:sz="4" w:space="0" w:color="auto"/>
              <w:left w:val="single" w:sz="4" w:space="0" w:color="auto"/>
              <w:bottom w:val="single" w:sz="4" w:space="0" w:color="auto"/>
              <w:right w:val="single" w:sz="4" w:space="0" w:color="auto"/>
            </w:tcBorders>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p>
        </w:tc>
        <w:tc>
          <w:tcPr>
            <w:tcW w:w="28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8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2B03EC">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r>
    </w:tbl>
    <w:p w:rsidR="002B03EC" w:rsidRPr="0059092F" w:rsidRDefault="002B03EC" w:rsidP="002B03EC">
      <w:pPr>
        <w:rPr>
          <w:noProof/>
        </w:rPr>
      </w:pPr>
    </w:p>
    <w:p w:rsidR="002B03EC" w:rsidRPr="0059092F" w:rsidRDefault="002B03EC" w:rsidP="002B03EC">
      <w:pPr>
        <w:rPr>
          <w:noProof/>
        </w:rPr>
      </w:pPr>
    </w:p>
    <w:p w:rsidR="002B03EC" w:rsidRPr="0059092F" w:rsidRDefault="002B03EC" w:rsidP="002B03EC">
      <w:pPr>
        <w:rPr>
          <w:noProof/>
        </w:rPr>
      </w:pPr>
    </w:p>
    <w:p w:rsidR="002B03EC" w:rsidRPr="0059092F" w:rsidRDefault="002B03EC" w:rsidP="002B03EC">
      <w:pPr>
        <w:tabs>
          <w:tab w:val="left" w:pos="3349"/>
        </w:tabs>
        <w:rPr>
          <w:noProof/>
        </w:rPr>
      </w:pPr>
      <w:r w:rsidRPr="0059092F">
        <w:rPr>
          <w:noProof/>
        </w:rPr>
        <w:tab/>
      </w:r>
    </w:p>
    <w:p w:rsidR="009446A2" w:rsidRPr="0059092F" w:rsidRDefault="002B03EC" w:rsidP="002B03EC">
      <w:pPr>
        <w:tabs>
          <w:tab w:val="left" w:pos="3349"/>
        </w:tabs>
        <w:rPr>
          <w:noProof/>
        </w:rPr>
        <w:sectPr w:rsidR="009446A2" w:rsidRPr="0059092F">
          <w:headerReference w:type="default" r:id="rId16"/>
          <w:footerReference w:type="default" r:id="rId17"/>
          <w:pgSz w:w="11906" w:h="16838"/>
          <w:pgMar w:top="1417" w:right="1417" w:bottom="1417" w:left="1417" w:header="708" w:footer="708" w:gutter="0"/>
          <w:cols w:space="708"/>
          <w:docGrid w:linePitch="360"/>
        </w:sectPr>
      </w:pPr>
      <w:r w:rsidRPr="0059092F">
        <w:rPr>
          <w:noProof/>
        </w:rPr>
        <w:tab/>
      </w:r>
    </w:p>
    <w:p w:rsidR="009446A2" w:rsidRPr="0059092F" w:rsidRDefault="009446A2" w:rsidP="00EF6E15">
      <w:pPr>
        <w:spacing w:before="100" w:beforeAutospacing="1" w:after="0" w:line="240" w:lineRule="auto"/>
        <w:jc w:val="both"/>
        <w:rPr>
          <w:rFonts w:ascii="Trebuchet MS" w:eastAsia="Times New Roman" w:hAnsi="Trebuchet MS" w:cs="Times New Roman"/>
          <w:b/>
          <w:noProof/>
          <w:sz w:val="28"/>
          <w:szCs w:val="28"/>
        </w:rPr>
      </w:pPr>
    </w:p>
    <w:p w:rsidR="002F0EDB" w:rsidRPr="0059092F" w:rsidRDefault="002F0EDB" w:rsidP="002F0EDB">
      <w:pPr>
        <w:spacing w:before="100" w:beforeAutospacing="1" w:after="0" w:line="240" w:lineRule="auto"/>
        <w:jc w:val="right"/>
        <w:rPr>
          <w:rStyle w:val="IntenseEmphasis"/>
          <w:noProof/>
          <w:color w:val="0D0D0D" w:themeColor="text1" w:themeTint="F2"/>
          <w:u w:val="single"/>
        </w:rPr>
      </w:pPr>
      <w:r w:rsidRPr="0059092F">
        <w:rPr>
          <w:rStyle w:val="IntenseEmphasis"/>
          <w:noProof/>
          <w:color w:val="0D0D0D" w:themeColor="text1" w:themeTint="F2"/>
          <w:u w:val="single"/>
        </w:rPr>
        <w:t xml:space="preserve">Tabelul 2  – </w:t>
      </w:r>
      <w:r w:rsidR="001E1AAA" w:rsidRPr="0059092F">
        <w:rPr>
          <w:rStyle w:val="IntenseEmphasis"/>
          <w:noProof/>
          <w:color w:val="0D0D0D" w:themeColor="text1" w:themeTint="F2"/>
          <w:u w:val="single"/>
        </w:rPr>
        <w:t xml:space="preserve">Monitorizarea </w:t>
      </w:r>
      <w:r w:rsidRPr="0059092F">
        <w:rPr>
          <w:rStyle w:val="IntenseEmphasis"/>
          <w:noProof/>
          <w:color w:val="0D0D0D" w:themeColor="text1" w:themeTint="F2"/>
          <w:u w:val="single"/>
        </w:rPr>
        <w:t>Indicatori</w:t>
      </w:r>
      <w:r w:rsidR="001E1AAA" w:rsidRPr="0059092F">
        <w:rPr>
          <w:rStyle w:val="IntenseEmphasis"/>
          <w:noProof/>
          <w:color w:val="0D0D0D" w:themeColor="text1" w:themeTint="F2"/>
          <w:u w:val="single"/>
        </w:rPr>
        <w:t xml:space="preserve">lor </w:t>
      </w:r>
      <w:r w:rsidRPr="0059092F">
        <w:rPr>
          <w:rStyle w:val="IntenseEmphasis"/>
          <w:noProof/>
          <w:color w:val="0D0D0D" w:themeColor="text1" w:themeTint="F2"/>
          <w:u w:val="single"/>
        </w:rPr>
        <w:t>suplimentari</w:t>
      </w:r>
    </w:p>
    <w:tbl>
      <w:tblPr>
        <w:tblpPr w:leftFromText="180" w:rightFromText="180" w:vertAnchor="text" w:horzAnchor="margin" w:tblpXSpec="center" w:tblpY="284"/>
        <w:tblW w:w="10668" w:type="dxa"/>
        <w:tblLayout w:type="fixed"/>
        <w:tblLook w:val="04A0" w:firstRow="1" w:lastRow="0" w:firstColumn="1" w:lastColumn="0" w:noHBand="0" w:noVBand="1"/>
      </w:tblPr>
      <w:tblGrid>
        <w:gridCol w:w="399"/>
        <w:gridCol w:w="328"/>
        <w:gridCol w:w="310"/>
        <w:gridCol w:w="322"/>
        <w:gridCol w:w="315"/>
        <w:gridCol w:w="321"/>
        <w:gridCol w:w="338"/>
        <w:gridCol w:w="340"/>
        <w:gridCol w:w="302"/>
        <w:gridCol w:w="306"/>
        <w:gridCol w:w="303"/>
        <w:gridCol w:w="306"/>
        <w:gridCol w:w="303"/>
        <w:gridCol w:w="312"/>
        <w:gridCol w:w="308"/>
        <w:gridCol w:w="305"/>
        <w:gridCol w:w="306"/>
        <w:gridCol w:w="311"/>
        <w:gridCol w:w="377"/>
        <w:gridCol w:w="423"/>
        <w:gridCol w:w="316"/>
        <w:gridCol w:w="425"/>
        <w:gridCol w:w="423"/>
        <w:gridCol w:w="423"/>
        <w:gridCol w:w="423"/>
        <w:gridCol w:w="423"/>
        <w:gridCol w:w="423"/>
        <w:gridCol w:w="423"/>
        <w:gridCol w:w="423"/>
        <w:gridCol w:w="423"/>
        <w:gridCol w:w="8"/>
      </w:tblGrid>
      <w:tr w:rsidR="00766B2B" w:rsidRPr="008012F2" w:rsidTr="00766B2B">
        <w:trPr>
          <w:trHeight w:val="1137"/>
        </w:trPr>
        <w:tc>
          <w:tcPr>
            <w:tcW w:w="729" w:type="dxa"/>
            <w:gridSpan w:val="2"/>
            <w:vMerge w:val="restart"/>
            <w:tcBorders>
              <w:top w:val="single" w:sz="8" w:space="0" w:color="auto"/>
              <w:left w:val="single" w:sz="8" w:space="0" w:color="auto"/>
              <w:bottom w:val="single" w:sz="8" w:space="0" w:color="000000"/>
              <w:right w:val="single" w:sz="8" w:space="0" w:color="000000"/>
            </w:tcBorders>
            <w:shd w:val="clear" w:color="000000" w:fill="C6E0B4"/>
            <w:vAlign w:val="center"/>
            <w:hideMark/>
          </w:tcPr>
          <w:p w:rsidR="00766B2B" w:rsidRPr="0059092F" w:rsidRDefault="00766B2B" w:rsidP="003A40B0">
            <w:pPr>
              <w:spacing w:after="0" w:line="240" w:lineRule="auto"/>
              <w:ind w:left="-144" w:right="-144"/>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 xml:space="preserve">Indicatori de </w:t>
            </w:r>
            <w:r w:rsidR="003A40B0">
              <w:rPr>
                <w:rFonts w:eastAsia="Times New Roman" w:cs="Times New Roman"/>
                <w:bCs/>
                <w:noProof/>
                <w:color w:val="000000"/>
                <w:sz w:val="16"/>
                <w:szCs w:val="16"/>
                <w:lang w:eastAsia="ro-RO"/>
              </w:rPr>
              <w:t xml:space="preserve"> </w:t>
            </w:r>
            <w:r w:rsidRPr="0059092F">
              <w:rPr>
                <w:rFonts w:eastAsia="Times New Roman" w:cs="Times New Roman"/>
                <w:bCs/>
                <w:noProof/>
                <w:color w:val="000000"/>
                <w:sz w:val="16"/>
                <w:szCs w:val="16"/>
                <w:lang w:eastAsia="ro-RO"/>
              </w:rPr>
              <w:t>monitori</w:t>
            </w:r>
            <w:r w:rsidR="003A40B0">
              <w:rPr>
                <w:rFonts w:eastAsia="Times New Roman" w:cs="Times New Roman"/>
                <w:bCs/>
                <w:noProof/>
                <w:color w:val="000000"/>
                <w:sz w:val="16"/>
                <w:szCs w:val="16"/>
                <w:lang w:eastAsia="ro-RO"/>
              </w:rPr>
              <w:t xml:space="preserve"> </w:t>
            </w:r>
            <w:r w:rsidRPr="0059092F">
              <w:rPr>
                <w:rFonts w:eastAsia="Times New Roman" w:cs="Times New Roman"/>
                <w:bCs/>
                <w:noProof/>
                <w:color w:val="000000"/>
                <w:sz w:val="16"/>
                <w:szCs w:val="16"/>
                <w:lang w:eastAsia="ro-RO"/>
              </w:rPr>
              <w:t>zare</w:t>
            </w:r>
            <w:r w:rsidR="003A40B0">
              <w:rPr>
                <w:rFonts w:eastAsia="Times New Roman" w:cs="Times New Roman"/>
                <w:bCs/>
                <w:noProof/>
                <w:color w:val="000000"/>
                <w:sz w:val="16"/>
                <w:szCs w:val="16"/>
                <w:lang w:eastAsia="ro-RO"/>
              </w:rPr>
              <w:t xml:space="preserve">      </w:t>
            </w:r>
            <w:r w:rsidRPr="0059092F">
              <w:rPr>
                <w:rFonts w:eastAsia="Times New Roman" w:cs="Times New Roman"/>
                <w:bCs/>
                <w:noProof/>
                <w:color w:val="000000"/>
                <w:sz w:val="16"/>
                <w:szCs w:val="16"/>
                <w:lang w:eastAsia="ro-RO"/>
              </w:rPr>
              <w:t xml:space="preserve"> supli</w:t>
            </w:r>
            <w:r w:rsidR="003A40B0">
              <w:rPr>
                <w:rFonts w:eastAsia="Times New Roman" w:cs="Times New Roman"/>
                <w:bCs/>
                <w:noProof/>
                <w:color w:val="000000"/>
                <w:sz w:val="16"/>
                <w:szCs w:val="16"/>
                <w:lang w:eastAsia="ro-RO"/>
              </w:rPr>
              <w:t xml:space="preserve"> </w:t>
            </w:r>
            <w:r w:rsidRPr="0059092F">
              <w:rPr>
                <w:rFonts w:eastAsia="Times New Roman" w:cs="Times New Roman"/>
                <w:bCs/>
                <w:noProof/>
                <w:color w:val="000000"/>
                <w:sz w:val="16"/>
                <w:szCs w:val="16"/>
                <w:lang w:eastAsia="ro-RO"/>
              </w:rPr>
              <w:t>mentari</w:t>
            </w:r>
          </w:p>
        </w:tc>
        <w:tc>
          <w:tcPr>
            <w:tcW w:w="634" w:type="dxa"/>
            <w:gridSpan w:val="2"/>
            <w:tcBorders>
              <w:top w:val="single" w:sz="8" w:space="0" w:color="auto"/>
              <w:left w:val="nil"/>
              <w:bottom w:val="single" w:sz="8" w:space="0" w:color="auto"/>
              <w:right w:val="single" w:sz="8" w:space="0" w:color="000000"/>
            </w:tcBorders>
            <w:shd w:val="clear" w:color="auto" w:fill="C5E0B3" w:themeFill="accent6" w:themeFillTint="66"/>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38"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8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08"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09"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15"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13"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617"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80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766B2B">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 xml:space="preserve">..... </w:t>
            </w:r>
          </w:p>
        </w:tc>
        <w:tc>
          <w:tcPr>
            <w:tcW w:w="74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c>
          <w:tcPr>
            <w:tcW w:w="846" w:type="dxa"/>
            <w:gridSpan w:val="3"/>
            <w:tcBorders>
              <w:top w:val="single" w:sz="8" w:space="0" w:color="auto"/>
              <w:left w:val="nil"/>
              <w:bottom w:val="single" w:sz="8" w:space="0" w:color="auto"/>
              <w:right w:val="single" w:sz="8" w:space="0" w:color="000000"/>
            </w:tcBorders>
            <w:shd w:val="clear" w:color="000000" w:fill="C6E0B4"/>
            <w:vAlign w:val="center"/>
            <w:hideMark/>
          </w:tcPr>
          <w:p w:rsidR="00766B2B" w:rsidRPr="0059092F" w:rsidRDefault="00766B2B" w:rsidP="00881769">
            <w:pPr>
              <w:spacing w:after="0" w:line="240" w:lineRule="auto"/>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w:t>
            </w:r>
          </w:p>
        </w:tc>
      </w:tr>
      <w:tr w:rsidR="00766B2B" w:rsidRPr="008012F2" w:rsidTr="00766B2B">
        <w:trPr>
          <w:trHeight w:val="1060"/>
        </w:trPr>
        <w:tc>
          <w:tcPr>
            <w:tcW w:w="729" w:type="dxa"/>
            <w:gridSpan w:val="2"/>
            <w:vMerge/>
            <w:tcBorders>
              <w:top w:val="single" w:sz="8" w:space="0" w:color="auto"/>
              <w:left w:val="single" w:sz="8" w:space="0" w:color="auto"/>
              <w:bottom w:val="single" w:sz="8" w:space="0" w:color="000000"/>
              <w:right w:val="single" w:sz="8" w:space="0" w:color="000000"/>
            </w:tcBorders>
            <w:vAlign w:val="center"/>
            <w:hideMark/>
          </w:tcPr>
          <w:p w:rsidR="00766B2B" w:rsidRPr="001D6807" w:rsidRDefault="00766B2B" w:rsidP="00881769">
            <w:pPr>
              <w:spacing w:after="0" w:line="240" w:lineRule="auto"/>
              <w:rPr>
                <w:rFonts w:eastAsia="Times New Roman" w:cs="Times New Roman"/>
                <w:bCs/>
                <w:noProof/>
                <w:color w:val="000000"/>
                <w:sz w:val="16"/>
                <w:szCs w:val="16"/>
                <w:lang w:eastAsia="ro-RO"/>
              </w:rPr>
            </w:pPr>
          </w:p>
        </w:tc>
        <w:tc>
          <w:tcPr>
            <w:tcW w:w="634" w:type="dxa"/>
            <w:gridSpan w:val="2"/>
            <w:tcBorders>
              <w:top w:val="single" w:sz="8" w:space="0" w:color="auto"/>
              <w:left w:val="nil"/>
              <w:bottom w:val="single" w:sz="8" w:space="0" w:color="auto"/>
              <w:right w:val="single" w:sz="8" w:space="0" w:color="000000"/>
            </w:tcBorders>
            <w:shd w:val="clear" w:color="auto" w:fill="C5E0B3" w:themeFill="accent6" w:themeFillTint="66"/>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1A</w:t>
            </w:r>
          </w:p>
        </w:tc>
        <w:tc>
          <w:tcPr>
            <w:tcW w:w="638"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1B</w:t>
            </w:r>
          </w:p>
        </w:tc>
        <w:tc>
          <w:tcPr>
            <w:tcW w:w="68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1C</w:t>
            </w:r>
          </w:p>
        </w:tc>
        <w:tc>
          <w:tcPr>
            <w:tcW w:w="608"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2A, 2B, 2C+</w:t>
            </w:r>
          </w:p>
        </w:tc>
        <w:tc>
          <w:tcPr>
            <w:tcW w:w="609"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3A, 3B</w:t>
            </w:r>
          </w:p>
        </w:tc>
        <w:tc>
          <w:tcPr>
            <w:tcW w:w="615"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4A, 4B, 4C</w:t>
            </w:r>
          </w:p>
        </w:tc>
        <w:tc>
          <w:tcPr>
            <w:tcW w:w="613"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4A, 4B, 4C</w:t>
            </w:r>
          </w:p>
        </w:tc>
        <w:tc>
          <w:tcPr>
            <w:tcW w:w="617"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5A</w:t>
            </w:r>
          </w:p>
        </w:tc>
        <w:tc>
          <w:tcPr>
            <w:tcW w:w="800"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5B, 5C</w:t>
            </w:r>
          </w:p>
        </w:tc>
        <w:tc>
          <w:tcPr>
            <w:tcW w:w="741"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5D</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5E</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6A</w:t>
            </w:r>
          </w:p>
        </w:tc>
        <w:tc>
          <w:tcPr>
            <w:tcW w:w="846" w:type="dxa"/>
            <w:gridSpan w:val="2"/>
            <w:tcBorders>
              <w:top w:val="single" w:sz="8" w:space="0" w:color="auto"/>
              <w:left w:val="nil"/>
              <w:bottom w:val="single" w:sz="8" w:space="0" w:color="auto"/>
              <w:right w:val="single" w:sz="8" w:space="0" w:color="000000"/>
            </w:tcBorders>
            <w:shd w:val="clear" w:color="000000" w:fill="C5E0B3"/>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6B</w:t>
            </w:r>
          </w:p>
        </w:tc>
        <w:tc>
          <w:tcPr>
            <w:tcW w:w="846" w:type="dxa"/>
            <w:gridSpan w:val="3"/>
            <w:tcBorders>
              <w:top w:val="single" w:sz="8" w:space="0" w:color="auto"/>
              <w:left w:val="nil"/>
              <w:bottom w:val="single" w:sz="8" w:space="0" w:color="auto"/>
              <w:right w:val="single" w:sz="8" w:space="0" w:color="000000"/>
            </w:tcBorders>
            <w:shd w:val="clear" w:color="000000" w:fill="C6E0B4"/>
            <w:vAlign w:val="center"/>
            <w:hideMark/>
          </w:tcPr>
          <w:p w:rsidR="00766B2B" w:rsidRPr="001D6807" w:rsidRDefault="00766B2B" w:rsidP="00881769">
            <w:pPr>
              <w:spacing w:after="0" w:line="240" w:lineRule="auto"/>
              <w:jc w:val="center"/>
              <w:rPr>
                <w:rFonts w:eastAsia="Times New Roman" w:cs="Times New Roman"/>
                <w:bCs/>
                <w:noProof/>
                <w:color w:val="000000"/>
                <w:sz w:val="16"/>
                <w:szCs w:val="16"/>
                <w:lang w:eastAsia="ro-RO"/>
              </w:rPr>
            </w:pPr>
            <w:r w:rsidRPr="001D6807">
              <w:rPr>
                <w:rFonts w:eastAsia="Times New Roman" w:cs="Times New Roman"/>
                <w:bCs/>
                <w:noProof/>
                <w:color w:val="000000"/>
                <w:sz w:val="16"/>
                <w:szCs w:val="16"/>
                <w:lang w:eastAsia="ro-RO"/>
              </w:rPr>
              <w:t>6C</w:t>
            </w:r>
          </w:p>
        </w:tc>
      </w:tr>
      <w:tr w:rsidR="001D6807" w:rsidRPr="008012F2" w:rsidTr="00766B2B">
        <w:trPr>
          <w:gridAfter w:val="1"/>
          <w:wAfter w:w="8" w:type="dxa"/>
          <w:cantSplit/>
          <w:trHeight w:val="2393"/>
        </w:trPr>
        <w:tc>
          <w:tcPr>
            <w:tcW w:w="400" w:type="dxa"/>
            <w:tcBorders>
              <w:top w:val="nil"/>
              <w:left w:val="single" w:sz="8" w:space="0" w:color="auto"/>
              <w:bottom w:val="single" w:sz="8" w:space="0" w:color="auto"/>
              <w:right w:val="single" w:sz="8" w:space="0" w:color="auto"/>
            </w:tcBorders>
            <w:shd w:val="clear" w:color="000000" w:fill="C6E0B4"/>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Denumire GAL</w:t>
            </w:r>
          </w:p>
        </w:tc>
        <w:tc>
          <w:tcPr>
            <w:tcW w:w="328" w:type="dxa"/>
            <w:tcBorders>
              <w:top w:val="nil"/>
              <w:left w:val="nil"/>
              <w:bottom w:val="single" w:sz="8" w:space="0" w:color="auto"/>
              <w:right w:val="single" w:sz="8" w:space="0" w:color="auto"/>
            </w:tcBorders>
            <w:shd w:val="clear" w:color="000000" w:fill="C6E0B4"/>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Județ</w:t>
            </w:r>
          </w:p>
        </w:tc>
        <w:tc>
          <w:tcPr>
            <w:tcW w:w="311"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2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1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21"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39"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40"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02"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05"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0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05"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0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11"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08"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05"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06"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310"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77" w:type="dxa"/>
            <w:tcBorders>
              <w:top w:val="nil"/>
              <w:left w:val="nil"/>
              <w:bottom w:val="single" w:sz="8" w:space="0" w:color="auto"/>
              <w:right w:val="single" w:sz="4" w:space="0" w:color="auto"/>
            </w:tcBorders>
            <w:shd w:val="clear" w:color="auto"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3" w:type="dxa"/>
            <w:tcBorders>
              <w:top w:val="single" w:sz="4" w:space="0" w:color="auto"/>
              <w:left w:val="single" w:sz="4" w:space="0" w:color="auto"/>
              <w:bottom w:val="single" w:sz="4" w:space="0" w:color="auto"/>
              <w:right w:val="single" w:sz="4" w:space="0" w:color="auto"/>
            </w:tcBorders>
            <w:shd w:val="clear" w:color="000000" w:fill="C5E0B3"/>
            <w:textDirection w:val="btLr"/>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316" w:type="dxa"/>
            <w:tcBorders>
              <w:top w:val="nil"/>
              <w:left w:val="single" w:sz="4" w:space="0" w:color="auto"/>
              <w:bottom w:val="single" w:sz="4" w:space="0" w:color="auto"/>
              <w:right w:val="single" w:sz="8" w:space="0" w:color="auto"/>
            </w:tcBorders>
            <w:shd w:val="clear" w:color="auto"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4"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42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42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42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c>
          <w:tcPr>
            <w:tcW w:w="423" w:type="dxa"/>
            <w:tcBorders>
              <w:top w:val="nil"/>
              <w:left w:val="nil"/>
              <w:bottom w:val="single" w:sz="8" w:space="0" w:color="auto"/>
              <w:right w:val="single" w:sz="8" w:space="0" w:color="auto"/>
            </w:tcBorders>
            <w:shd w:val="clear" w:color="000000" w:fill="FFF2CC"/>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propusi</w:t>
            </w:r>
          </w:p>
        </w:tc>
        <w:tc>
          <w:tcPr>
            <w:tcW w:w="423" w:type="dxa"/>
            <w:tcBorders>
              <w:top w:val="nil"/>
              <w:left w:val="nil"/>
              <w:bottom w:val="single" w:sz="8" w:space="0" w:color="auto"/>
              <w:right w:val="single" w:sz="8" w:space="0" w:color="auto"/>
            </w:tcBorders>
            <w:shd w:val="clear" w:color="000000" w:fill="C5E0B3"/>
            <w:textDirection w:val="btLr"/>
            <w:vAlign w:val="center"/>
            <w:hideMark/>
          </w:tcPr>
          <w:p w:rsidR="00766B2B" w:rsidRPr="0059092F" w:rsidRDefault="00766B2B" w:rsidP="00881769">
            <w:pPr>
              <w:spacing w:after="0" w:line="240" w:lineRule="auto"/>
              <w:ind w:left="113" w:right="113"/>
              <w:jc w:val="center"/>
              <w:rPr>
                <w:rFonts w:eastAsia="Times New Roman" w:cs="Times New Roman"/>
                <w:bCs/>
                <w:noProof/>
                <w:color w:val="000000"/>
                <w:sz w:val="16"/>
                <w:szCs w:val="16"/>
                <w:lang w:eastAsia="ro-RO"/>
              </w:rPr>
            </w:pPr>
            <w:r w:rsidRPr="0059092F">
              <w:rPr>
                <w:rFonts w:eastAsia="Times New Roman" w:cs="Times New Roman"/>
                <w:bCs/>
                <w:noProof/>
                <w:color w:val="000000"/>
                <w:sz w:val="16"/>
                <w:szCs w:val="16"/>
                <w:lang w:eastAsia="ro-RO"/>
              </w:rPr>
              <w:t>Indicatori realizati</w:t>
            </w:r>
          </w:p>
        </w:tc>
      </w:tr>
      <w:tr w:rsidR="00766B2B" w:rsidRPr="008012F2" w:rsidTr="00766B2B">
        <w:trPr>
          <w:gridAfter w:val="1"/>
          <w:wAfter w:w="8" w:type="dxa"/>
          <w:trHeight w:val="2878"/>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bCs/>
                <w:noProof/>
                <w:color w:val="000000"/>
                <w:sz w:val="16"/>
                <w:szCs w:val="16"/>
                <w:lang w:eastAsia="ro-RO"/>
              </w:rPr>
            </w:pPr>
            <w:r w:rsidRPr="0059092F">
              <w:rPr>
                <w:rFonts w:ascii="Calibri" w:eastAsia="Times New Roman" w:hAnsi="Calibri" w:cs="Times New Roman"/>
                <w:bCs/>
                <w:noProof/>
                <w:color w:val="000000"/>
                <w:sz w:val="16"/>
                <w:szCs w:val="16"/>
                <w:lang w:eastAsia="ro-RO"/>
              </w:rPr>
              <w:t> </w:t>
            </w:r>
          </w:p>
        </w:tc>
        <w:tc>
          <w:tcPr>
            <w:tcW w:w="328"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bCs/>
                <w:noProof/>
                <w:color w:val="000000"/>
                <w:sz w:val="16"/>
                <w:szCs w:val="16"/>
                <w:lang w:eastAsia="ro-RO"/>
              </w:rPr>
            </w:pPr>
            <w:r w:rsidRPr="0059092F">
              <w:rPr>
                <w:rFonts w:ascii="Calibri" w:eastAsia="Times New Roman" w:hAnsi="Calibri" w:cs="Times New Roman"/>
                <w:bCs/>
                <w:noProof/>
                <w:color w:val="000000"/>
                <w:sz w:val="16"/>
                <w:szCs w:val="16"/>
                <w:lang w:eastAsia="ro-RO"/>
              </w:rPr>
              <w:t> </w:t>
            </w:r>
          </w:p>
        </w:tc>
        <w:tc>
          <w:tcPr>
            <w:tcW w:w="311"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16" w:type="dxa"/>
            <w:tcBorders>
              <w:top w:val="nil"/>
              <w:left w:val="nil"/>
              <w:bottom w:val="single" w:sz="8" w:space="0" w:color="auto"/>
              <w:right w:val="single" w:sz="8" w:space="0" w:color="auto"/>
            </w:tcBorders>
            <w:shd w:val="clear" w:color="auto" w:fill="auto"/>
            <w:vAlign w:val="center"/>
            <w:hideMark/>
          </w:tcPr>
          <w:p w:rsidR="00766B2B" w:rsidRPr="0059092F" w:rsidRDefault="00766B2B" w:rsidP="00881769">
            <w:pPr>
              <w:spacing w:after="0" w:line="240" w:lineRule="auto"/>
              <w:jc w:val="both"/>
              <w:rPr>
                <w:rFonts w:ascii="Trebuchet MS" w:eastAsia="Times New Roman" w:hAnsi="Trebuchet MS" w:cs="Times New Roman"/>
                <w:noProof/>
                <w:color w:val="000000"/>
                <w:sz w:val="16"/>
                <w:szCs w:val="16"/>
                <w:lang w:eastAsia="ro-RO"/>
              </w:rPr>
            </w:pPr>
            <w:r w:rsidRPr="0059092F">
              <w:rPr>
                <w:rFonts w:ascii="Trebuchet MS" w:eastAsia="Times New Roman" w:hAnsi="Trebuchet MS" w:cs="Times New Roman"/>
                <w:noProof/>
                <w:color w:val="000000"/>
                <w:sz w:val="16"/>
                <w:szCs w:val="16"/>
                <w:lang w:eastAsia="ro-RO"/>
              </w:rPr>
              <w:t> </w:t>
            </w:r>
          </w:p>
        </w:tc>
        <w:tc>
          <w:tcPr>
            <w:tcW w:w="321" w:type="dxa"/>
            <w:tcBorders>
              <w:top w:val="nil"/>
              <w:left w:val="nil"/>
              <w:bottom w:val="single" w:sz="8" w:space="0" w:color="auto"/>
              <w:right w:val="single" w:sz="8" w:space="0" w:color="auto"/>
            </w:tcBorders>
            <w:shd w:val="clear" w:color="auto" w:fill="auto"/>
            <w:vAlign w:val="center"/>
            <w:hideMark/>
          </w:tcPr>
          <w:p w:rsidR="00766B2B" w:rsidRPr="0059092F" w:rsidRDefault="00766B2B" w:rsidP="00881769">
            <w:pPr>
              <w:spacing w:after="0" w:line="240" w:lineRule="auto"/>
              <w:jc w:val="both"/>
              <w:rPr>
                <w:rFonts w:ascii="Trebuchet MS" w:eastAsia="Times New Roman" w:hAnsi="Trebuchet MS" w:cs="Times New Roman"/>
                <w:noProof/>
                <w:color w:val="000000"/>
                <w:sz w:val="16"/>
                <w:szCs w:val="16"/>
                <w:lang w:eastAsia="ro-RO"/>
              </w:rPr>
            </w:pPr>
            <w:r w:rsidRPr="0059092F">
              <w:rPr>
                <w:rFonts w:ascii="Trebuchet MS" w:eastAsia="Times New Roman" w:hAnsi="Trebuchet MS" w:cs="Times New Roman"/>
                <w:noProof/>
                <w:color w:val="000000"/>
                <w:sz w:val="16"/>
                <w:szCs w:val="16"/>
                <w:lang w:eastAsia="ro-RO"/>
              </w:rPr>
              <w:t> </w:t>
            </w:r>
          </w:p>
        </w:tc>
        <w:tc>
          <w:tcPr>
            <w:tcW w:w="339"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40"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2"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5"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5"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11"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8"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5"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06"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10"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377" w:type="dxa"/>
            <w:tcBorders>
              <w:top w:val="nil"/>
              <w:left w:val="nil"/>
              <w:bottom w:val="single" w:sz="8" w:space="0" w:color="auto"/>
              <w:right w:val="single" w:sz="4"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single" w:sz="4" w:space="0" w:color="auto"/>
              <w:left w:val="single" w:sz="4" w:space="0" w:color="auto"/>
              <w:bottom w:val="single" w:sz="4" w:space="0" w:color="auto"/>
              <w:right w:val="single" w:sz="4" w:space="0" w:color="auto"/>
            </w:tcBorders>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p>
        </w:tc>
        <w:tc>
          <w:tcPr>
            <w:tcW w:w="31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4"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c>
          <w:tcPr>
            <w:tcW w:w="423" w:type="dxa"/>
            <w:tcBorders>
              <w:top w:val="nil"/>
              <w:left w:val="nil"/>
              <w:bottom w:val="single" w:sz="8" w:space="0" w:color="auto"/>
              <w:right w:val="single" w:sz="8" w:space="0" w:color="auto"/>
            </w:tcBorders>
            <w:shd w:val="clear" w:color="auto" w:fill="auto"/>
            <w:noWrap/>
            <w:vAlign w:val="center"/>
            <w:hideMark/>
          </w:tcPr>
          <w:p w:rsidR="00766B2B" w:rsidRPr="0059092F" w:rsidRDefault="00766B2B" w:rsidP="00881769">
            <w:pPr>
              <w:spacing w:after="0" w:line="240" w:lineRule="auto"/>
              <w:rPr>
                <w:rFonts w:ascii="Calibri" w:eastAsia="Times New Roman" w:hAnsi="Calibri" w:cs="Times New Roman"/>
                <w:noProof/>
                <w:color w:val="000000"/>
                <w:sz w:val="16"/>
                <w:szCs w:val="16"/>
                <w:lang w:eastAsia="ro-RO"/>
              </w:rPr>
            </w:pPr>
            <w:r w:rsidRPr="0059092F">
              <w:rPr>
                <w:rFonts w:ascii="Calibri" w:eastAsia="Times New Roman" w:hAnsi="Calibri" w:cs="Times New Roman"/>
                <w:noProof/>
                <w:color w:val="000000"/>
                <w:sz w:val="16"/>
                <w:szCs w:val="16"/>
                <w:lang w:eastAsia="ro-RO"/>
              </w:rPr>
              <w:t> </w:t>
            </w:r>
          </w:p>
        </w:tc>
      </w:tr>
    </w:tbl>
    <w:p w:rsidR="00766B2B" w:rsidRPr="0059092F" w:rsidRDefault="00766B2B" w:rsidP="00766B2B">
      <w:pPr>
        <w:spacing w:before="100" w:beforeAutospacing="1" w:after="0" w:line="240" w:lineRule="auto"/>
        <w:rPr>
          <w:rStyle w:val="IntenseEmphasis"/>
          <w:noProof/>
          <w:color w:val="0D0D0D" w:themeColor="text1" w:themeTint="F2"/>
          <w:u w:val="single"/>
        </w:rPr>
      </w:pPr>
    </w:p>
    <w:p w:rsidR="002F0EDB" w:rsidRPr="0059092F" w:rsidRDefault="002F0EDB" w:rsidP="002F0EDB">
      <w:pPr>
        <w:spacing w:after="0" w:line="240" w:lineRule="auto"/>
        <w:jc w:val="right"/>
        <w:rPr>
          <w:b/>
          <w:bCs/>
          <w:i/>
          <w:iCs/>
          <w:noProof/>
          <w:color w:val="0D0D0D" w:themeColor="text1" w:themeTint="F2"/>
          <w:u w:val="single"/>
        </w:rPr>
      </w:pPr>
    </w:p>
    <w:p w:rsidR="002F0EDB" w:rsidRPr="0059092F" w:rsidRDefault="002F0EDB" w:rsidP="002A77BC">
      <w:pPr>
        <w:spacing w:before="100" w:beforeAutospacing="1" w:after="0" w:line="240" w:lineRule="auto"/>
        <w:rPr>
          <w:rStyle w:val="IntenseEmphasis"/>
          <w:noProof/>
          <w:color w:val="0D0D0D" w:themeColor="text1" w:themeTint="F2"/>
          <w:u w:val="single"/>
        </w:rPr>
      </w:pPr>
    </w:p>
    <w:p w:rsidR="005626F3" w:rsidRPr="0059092F" w:rsidRDefault="005626F3" w:rsidP="002F0EDB">
      <w:pPr>
        <w:spacing w:before="100" w:beforeAutospacing="1" w:after="0" w:line="240" w:lineRule="auto"/>
        <w:jc w:val="right"/>
        <w:rPr>
          <w:rStyle w:val="IntenseEmphasis"/>
          <w:noProof/>
          <w:color w:val="0D0D0D" w:themeColor="text1" w:themeTint="F2"/>
          <w:u w:val="single"/>
        </w:rPr>
      </w:pPr>
    </w:p>
    <w:p w:rsidR="005626F3" w:rsidRPr="0059092F" w:rsidRDefault="005626F3" w:rsidP="002F0EDB">
      <w:pPr>
        <w:spacing w:before="100" w:beforeAutospacing="1" w:after="0" w:line="240" w:lineRule="auto"/>
        <w:jc w:val="right"/>
        <w:rPr>
          <w:rStyle w:val="IntenseEmphasis"/>
          <w:noProof/>
          <w:color w:val="0D0D0D" w:themeColor="text1" w:themeTint="F2"/>
          <w:u w:val="single"/>
        </w:rPr>
      </w:pPr>
    </w:p>
    <w:p w:rsidR="005626F3" w:rsidRPr="0059092F" w:rsidRDefault="005626F3" w:rsidP="002F0EDB">
      <w:pPr>
        <w:spacing w:before="100" w:beforeAutospacing="1" w:after="0" w:line="240" w:lineRule="auto"/>
        <w:jc w:val="right"/>
        <w:rPr>
          <w:rStyle w:val="IntenseEmphasis"/>
          <w:noProof/>
          <w:color w:val="0D0D0D" w:themeColor="text1" w:themeTint="F2"/>
          <w:u w:val="single"/>
        </w:rPr>
      </w:pPr>
    </w:p>
    <w:p w:rsidR="005626F3" w:rsidRPr="0059092F" w:rsidRDefault="005626F3" w:rsidP="002F0EDB">
      <w:pPr>
        <w:spacing w:before="100" w:beforeAutospacing="1" w:after="0" w:line="240" w:lineRule="auto"/>
        <w:jc w:val="right"/>
        <w:rPr>
          <w:rStyle w:val="IntenseEmphasis"/>
          <w:noProof/>
          <w:color w:val="0D0D0D" w:themeColor="text1" w:themeTint="F2"/>
          <w:u w:val="single"/>
        </w:rPr>
      </w:pPr>
    </w:p>
    <w:p w:rsidR="003D62BC" w:rsidRPr="0059092F" w:rsidRDefault="003D62BC" w:rsidP="002F0EDB">
      <w:pPr>
        <w:spacing w:before="100" w:beforeAutospacing="1" w:after="0" w:line="240" w:lineRule="auto"/>
        <w:jc w:val="right"/>
        <w:rPr>
          <w:rStyle w:val="IntenseEmphasis"/>
          <w:noProof/>
          <w:color w:val="0D0D0D" w:themeColor="text1" w:themeTint="F2"/>
          <w:u w:val="single"/>
        </w:rPr>
      </w:pPr>
    </w:p>
    <w:p w:rsidR="00766B2B" w:rsidRPr="0059092F" w:rsidRDefault="00766B2B" w:rsidP="002F0EDB">
      <w:pPr>
        <w:spacing w:before="100" w:beforeAutospacing="1" w:after="0" w:line="240" w:lineRule="auto"/>
        <w:jc w:val="right"/>
        <w:rPr>
          <w:rStyle w:val="IntenseEmphasis"/>
          <w:noProof/>
          <w:color w:val="0D0D0D" w:themeColor="text1" w:themeTint="F2"/>
          <w:u w:val="single"/>
        </w:rPr>
      </w:pPr>
    </w:p>
    <w:p w:rsidR="00780F60" w:rsidRDefault="00780F60" w:rsidP="009127F7">
      <w:pPr>
        <w:spacing w:before="100" w:beforeAutospacing="1" w:line="240" w:lineRule="auto"/>
        <w:jc w:val="right"/>
        <w:rPr>
          <w:rStyle w:val="IntenseEmphasis"/>
          <w:noProof/>
          <w:color w:val="0D0D0D" w:themeColor="text1" w:themeTint="F2"/>
          <w:u w:val="single"/>
        </w:rPr>
      </w:pPr>
    </w:p>
    <w:p w:rsidR="00ED190F" w:rsidRPr="0059092F" w:rsidRDefault="002F0EDB" w:rsidP="009127F7">
      <w:pPr>
        <w:spacing w:before="100" w:beforeAutospacing="1" w:line="240" w:lineRule="auto"/>
        <w:jc w:val="right"/>
        <w:rPr>
          <w:rStyle w:val="IntenseEmphasis"/>
          <w:noProof/>
          <w:color w:val="0D0D0D" w:themeColor="text1" w:themeTint="F2"/>
          <w:u w:val="single"/>
        </w:rPr>
      </w:pPr>
      <w:r w:rsidRPr="0059092F">
        <w:rPr>
          <w:rStyle w:val="IntenseEmphasis"/>
          <w:noProof/>
          <w:color w:val="0D0D0D" w:themeColor="text1" w:themeTint="F2"/>
          <w:u w:val="single"/>
        </w:rPr>
        <w:lastRenderedPageBreak/>
        <w:t>Tabelul 3– Stadiul implementării măsurilor</w:t>
      </w:r>
      <w:r w:rsidR="00ED190F" w:rsidRPr="0059092F">
        <w:rPr>
          <w:rStyle w:val="IntenseEmphasis"/>
          <w:noProof/>
          <w:color w:val="0D0D0D" w:themeColor="text1" w:themeTint="F2"/>
          <w:u w:val="single"/>
        </w:rPr>
        <w:t xml:space="preserve"> din SDL</w:t>
      </w:r>
      <w:r w:rsidRPr="0059092F">
        <w:rPr>
          <w:rStyle w:val="IntenseEmphasis"/>
          <w:noProof/>
          <w:color w:val="0D0D0D" w:themeColor="text1" w:themeTint="F2"/>
          <w:u w:val="single"/>
        </w:rPr>
        <w:t xml:space="preserve"> </w:t>
      </w:r>
    </w:p>
    <w:p w:rsidR="009127F7" w:rsidRPr="0059092F" w:rsidRDefault="00ED190F" w:rsidP="00ED190F">
      <w:pPr>
        <w:pStyle w:val="ListParagraph"/>
        <w:numPr>
          <w:ilvl w:val="0"/>
          <w:numId w:val="58"/>
        </w:numPr>
        <w:spacing w:before="100" w:beforeAutospacing="1" w:line="240" w:lineRule="auto"/>
        <w:rPr>
          <w:rStyle w:val="IntenseEmphasis"/>
          <w:noProof/>
          <w:color w:val="0D0D0D" w:themeColor="text1" w:themeTint="F2"/>
          <w:lang w:val="ro-RO"/>
        </w:rPr>
      </w:pPr>
      <w:r w:rsidRPr="0059092F">
        <w:rPr>
          <w:rStyle w:val="IntenseEmphasis"/>
          <w:noProof/>
          <w:color w:val="0D0D0D" w:themeColor="text1" w:themeTint="F2"/>
          <w:lang w:val="ro-RO"/>
        </w:rPr>
        <w:t>Măsuri care asigură îndeplinirea</w:t>
      </w:r>
      <w:r w:rsidR="002F0EDB" w:rsidRPr="0059092F">
        <w:rPr>
          <w:rStyle w:val="IntenseEmphasis"/>
          <w:noProof/>
          <w:color w:val="0D0D0D" w:themeColor="text1" w:themeTint="F2"/>
          <w:lang w:val="ro-RO"/>
        </w:rPr>
        <w:t xml:space="preserve"> criteriilor de selecție</w:t>
      </w:r>
    </w:p>
    <w:tbl>
      <w:tblPr>
        <w:tblpPr w:leftFromText="180" w:rightFromText="180" w:vertAnchor="text" w:horzAnchor="page" w:tblpX="470" w:tblpY="54"/>
        <w:tblW w:w="11150" w:type="dxa"/>
        <w:tblLayout w:type="fixed"/>
        <w:tblLook w:val="04A0" w:firstRow="1" w:lastRow="0" w:firstColumn="1" w:lastColumn="0" w:noHBand="0" w:noVBand="1"/>
      </w:tblPr>
      <w:tblGrid>
        <w:gridCol w:w="1048"/>
        <w:gridCol w:w="622"/>
        <w:gridCol w:w="1110"/>
        <w:gridCol w:w="1408"/>
        <w:gridCol w:w="1112"/>
        <w:gridCol w:w="1080"/>
        <w:gridCol w:w="1092"/>
        <w:gridCol w:w="1080"/>
        <w:gridCol w:w="888"/>
        <w:gridCol w:w="1080"/>
        <w:gridCol w:w="630"/>
      </w:tblGrid>
      <w:tr w:rsidR="009127F7" w:rsidRPr="008012F2" w:rsidTr="00902227">
        <w:trPr>
          <w:trHeight w:val="923"/>
        </w:trPr>
        <w:tc>
          <w:tcPr>
            <w:tcW w:w="1048" w:type="dxa"/>
            <w:tcBorders>
              <w:top w:val="single" w:sz="8" w:space="0" w:color="auto"/>
              <w:left w:val="single" w:sz="8" w:space="0" w:color="auto"/>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Denumirea GAL</w:t>
            </w:r>
          </w:p>
        </w:tc>
        <w:tc>
          <w:tcPr>
            <w:tcW w:w="622" w:type="dxa"/>
            <w:tcBorders>
              <w:top w:val="single" w:sz="8" w:space="0" w:color="auto"/>
              <w:left w:val="nil"/>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Județ</w:t>
            </w:r>
          </w:p>
        </w:tc>
        <w:tc>
          <w:tcPr>
            <w:tcW w:w="1110" w:type="dxa"/>
            <w:tcBorders>
              <w:top w:val="single" w:sz="8" w:space="0" w:color="auto"/>
              <w:left w:val="nil"/>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Finantarea proiectelor care includ:</w:t>
            </w:r>
          </w:p>
        </w:tc>
        <w:tc>
          <w:tcPr>
            <w:tcW w:w="1408" w:type="dxa"/>
            <w:tcBorders>
              <w:top w:val="single" w:sz="8" w:space="0" w:color="auto"/>
              <w:left w:val="nil"/>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Alocarea totală/măsură</w:t>
            </w:r>
          </w:p>
        </w:tc>
        <w:tc>
          <w:tcPr>
            <w:tcW w:w="1112" w:type="dxa"/>
            <w:tcBorders>
              <w:top w:val="single" w:sz="8" w:space="0" w:color="auto"/>
              <w:left w:val="nil"/>
              <w:bottom w:val="nil"/>
              <w:right w:val="single" w:sz="8" w:space="0" w:color="auto"/>
            </w:tcBorders>
            <w:shd w:val="clear" w:color="000000" w:fill="FCE4D6"/>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proiecte SELECTATE la nivel de GAL</w:t>
            </w:r>
          </w:p>
        </w:tc>
        <w:tc>
          <w:tcPr>
            <w:tcW w:w="1080" w:type="dxa"/>
            <w:tcBorders>
              <w:top w:val="single" w:sz="8" w:space="0" w:color="auto"/>
              <w:left w:val="nil"/>
              <w:bottom w:val="nil"/>
              <w:right w:val="single" w:sz="8" w:space="0" w:color="auto"/>
            </w:tcBorders>
            <w:shd w:val="clear" w:color="000000" w:fill="FCE4D6"/>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publica a proiectelor selectate</w:t>
            </w:r>
          </w:p>
        </w:tc>
        <w:tc>
          <w:tcPr>
            <w:tcW w:w="1092" w:type="dxa"/>
            <w:tcBorders>
              <w:top w:val="single" w:sz="8" w:space="0" w:color="auto"/>
              <w:left w:val="nil"/>
              <w:bottom w:val="nil"/>
              <w:right w:val="single" w:sz="8" w:space="0" w:color="auto"/>
            </w:tcBorders>
            <w:shd w:val="clear" w:color="000000" w:fill="FFF2CC"/>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proiecte contractate</w:t>
            </w:r>
          </w:p>
        </w:tc>
        <w:tc>
          <w:tcPr>
            <w:tcW w:w="1080" w:type="dxa"/>
            <w:tcBorders>
              <w:top w:val="single" w:sz="8" w:space="0" w:color="auto"/>
              <w:left w:val="nil"/>
              <w:bottom w:val="nil"/>
              <w:right w:val="single" w:sz="8" w:space="0" w:color="auto"/>
            </w:tcBorders>
            <w:shd w:val="clear" w:color="000000" w:fill="FFF2CC"/>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publica a proiectelor contractate</w:t>
            </w:r>
          </w:p>
        </w:tc>
        <w:tc>
          <w:tcPr>
            <w:tcW w:w="888" w:type="dxa"/>
            <w:tcBorders>
              <w:top w:val="single" w:sz="8" w:space="0" w:color="auto"/>
              <w:left w:val="nil"/>
              <w:bottom w:val="nil"/>
              <w:right w:val="single" w:sz="8" w:space="0" w:color="auto"/>
            </w:tcBorders>
            <w:shd w:val="clear" w:color="000000" w:fill="E2EFDA"/>
            <w:vAlign w:val="center"/>
            <w:hideMark/>
          </w:tcPr>
          <w:p w:rsidR="009127F7" w:rsidRPr="0059092F" w:rsidRDefault="009127F7" w:rsidP="0090222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contracte reziliate</w:t>
            </w:r>
          </w:p>
        </w:tc>
        <w:tc>
          <w:tcPr>
            <w:tcW w:w="1080" w:type="dxa"/>
            <w:tcBorders>
              <w:top w:val="single" w:sz="8" w:space="0" w:color="auto"/>
              <w:left w:val="nil"/>
              <w:bottom w:val="nil"/>
              <w:right w:val="single" w:sz="8" w:space="0" w:color="auto"/>
            </w:tcBorders>
            <w:shd w:val="clear" w:color="000000" w:fill="E2EFDA"/>
            <w:vAlign w:val="center"/>
            <w:hideMark/>
          </w:tcPr>
          <w:p w:rsidR="009127F7" w:rsidRPr="0059092F" w:rsidRDefault="009127F7" w:rsidP="0090222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contractelor reziliate</w:t>
            </w:r>
          </w:p>
        </w:tc>
        <w:tc>
          <w:tcPr>
            <w:tcW w:w="630" w:type="dxa"/>
            <w:tcBorders>
              <w:top w:val="single" w:sz="8" w:space="0" w:color="auto"/>
              <w:left w:val="nil"/>
              <w:bottom w:val="nil"/>
              <w:right w:val="single" w:sz="8" w:space="0" w:color="auto"/>
            </w:tcBorders>
            <w:shd w:val="clear" w:color="000000" w:fill="ED7D31"/>
            <w:vAlign w:val="center"/>
            <w:hideMark/>
          </w:tcPr>
          <w:p w:rsidR="009127F7" w:rsidRPr="0059092F" w:rsidRDefault="009127F7" w:rsidP="00596F6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Total sumă plătită</w:t>
            </w:r>
          </w:p>
        </w:tc>
      </w:tr>
      <w:tr w:rsidR="009127F7" w:rsidRPr="008012F2" w:rsidTr="00902227">
        <w:trPr>
          <w:trHeight w:val="923"/>
        </w:trPr>
        <w:tc>
          <w:tcPr>
            <w:tcW w:w="104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127F7" w:rsidRPr="0059092F" w:rsidRDefault="009127F7" w:rsidP="009127F7">
            <w:pPr>
              <w:spacing w:after="0" w:line="240" w:lineRule="auto"/>
              <w:jc w:val="center"/>
              <w:rPr>
                <w:rFonts w:ascii="Calibri" w:eastAsia="Times New Roman" w:hAnsi="Calibri" w:cs="Times New Roman"/>
                <w:noProof/>
                <w:color w:val="000000"/>
              </w:rPr>
            </w:pPr>
            <w:r w:rsidRPr="0059092F">
              <w:rPr>
                <w:rFonts w:ascii="Calibri" w:eastAsia="Times New Roman" w:hAnsi="Calibri" w:cs="Times New Roman"/>
                <w:noProof/>
                <w:color w:val="000000"/>
              </w:rPr>
              <w:t> </w:t>
            </w:r>
          </w:p>
        </w:tc>
        <w:tc>
          <w:tcPr>
            <w:tcW w:w="62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127F7" w:rsidRPr="0059092F" w:rsidRDefault="009127F7" w:rsidP="009127F7">
            <w:pPr>
              <w:spacing w:after="0" w:line="240" w:lineRule="auto"/>
              <w:jc w:val="center"/>
              <w:rPr>
                <w:rFonts w:ascii="Calibri" w:eastAsia="Times New Roman" w:hAnsi="Calibri" w:cs="Times New Roman"/>
                <w:noProof/>
                <w:color w:val="000000"/>
              </w:rPr>
            </w:pPr>
            <w:r w:rsidRPr="0059092F">
              <w:rPr>
                <w:rFonts w:ascii="Calibri" w:eastAsia="Times New Roman" w:hAnsi="Calibri" w:cs="Times New Roman"/>
                <w:noProof/>
                <w:color w:val="000000"/>
              </w:rPr>
              <w:t> </w:t>
            </w:r>
          </w:p>
        </w:tc>
        <w:tc>
          <w:tcPr>
            <w:tcW w:w="1110" w:type="dxa"/>
            <w:tcBorders>
              <w:top w:val="single" w:sz="8" w:space="0" w:color="auto"/>
              <w:left w:val="nil"/>
              <w:bottom w:val="nil"/>
              <w:right w:val="single" w:sz="8" w:space="0" w:color="auto"/>
            </w:tcBorders>
            <w:shd w:val="clear" w:color="auto" w:fill="auto"/>
            <w:vAlign w:val="center"/>
            <w:hideMark/>
          </w:tcPr>
          <w:p w:rsidR="009127F7" w:rsidRPr="0059092F" w:rsidRDefault="009127F7" w:rsidP="00902227">
            <w:pPr>
              <w:spacing w:after="0" w:line="240" w:lineRule="auto"/>
              <w:ind w:left="-144" w:right="-144"/>
              <w:jc w:val="center"/>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intervenții în infrastructura socială;</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112"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92"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888"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63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r>
      <w:tr w:rsidR="009127F7" w:rsidRPr="008012F2" w:rsidTr="00902227">
        <w:trPr>
          <w:trHeight w:val="1288"/>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622"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1110" w:type="dxa"/>
            <w:tcBorders>
              <w:top w:val="single" w:sz="8" w:space="0" w:color="auto"/>
              <w:left w:val="nil"/>
              <w:bottom w:val="nil"/>
              <w:right w:val="single" w:sz="8" w:space="0" w:color="auto"/>
            </w:tcBorders>
            <w:shd w:val="clear" w:color="auto" w:fill="auto"/>
            <w:vAlign w:val="center"/>
            <w:hideMark/>
          </w:tcPr>
          <w:p w:rsidR="009127F7" w:rsidRPr="001D6807" w:rsidRDefault="009127F7" w:rsidP="00902227">
            <w:pPr>
              <w:spacing w:after="0" w:line="240" w:lineRule="auto"/>
              <w:ind w:left="-144" w:right="-144"/>
              <w:jc w:val="center"/>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xml:space="preserve">acțiuni adresate minorităților locale (în special minoritatea </w:t>
            </w:r>
            <w:r w:rsidR="005E4025" w:rsidRPr="001D6807">
              <w:rPr>
                <w:rFonts w:ascii="Calibri" w:eastAsia="Times New Roman" w:hAnsi="Calibri" w:cs="Times New Roman"/>
                <w:noProof/>
                <w:color w:val="000000"/>
                <w:sz w:val="18"/>
                <w:szCs w:val="18"/>
              </w:rPr>
              <w:t>r</w:t>
            </w:r>
            <w:r w:rsidRPr="001D6807">
              <w:rPr>
                <w:rFonts w:ascii="Calibri" w:eastAsia="Times New Roman" w:hAnsi="Calibri" w:cs="Times New Roman"/>
                <w:noProof/>
                <w:color w:val="000000"/>
                <w:sz w:val="18"/>
                <w:szCs w:val="18"/>
              </w:rPr>
              <w:t>romă);</w:t>
            </w:r>
          </w:p>
        </w:tc>
        <w:tc>
          <w:tcPr>
            <w:tcW w:w="140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11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9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88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1106"/>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622"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1110" w:type="dxa"/>
            <w:tcBorders>
              <w:top w:val="single" w:sz="8" w:space="0" w:color="auto"/>
              <w:left w:val="nil"/>
              <w:bottom w:val="nil"/>
              <w:right w:val="single" w:sz="8" w:space="0" w:color="auto"/>
            </w:tcBorders>
            <w:shd w:val="clear" w:color="auto" w:fill="auto"/>
            <w:vAlign w:val="center"/>
            <w:hideMark/>
          </w:tcPr>
          <w:p w:rsidR="009127F7" w:rsidRPr="001D6807" w:rsidRDefault="009127F7" w:rsidP="00902227">
            <w:pPr>
              <w:spacing w:after="0" w:line="240" w:lineRule="auto"/>
              <w:ind w:left="-144" w:right="-144"/>
              <w:jc w:val="center"/>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intervenții în infrastructura de bandă largă;</w:t>
            </w:r>
          </w:p>
        </w:tc>
        <w:tc>
          <w:tcPr>
            <w:tcW w:w="140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11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9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88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558"/>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622"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1110" w:type="dxa"/>
            <w:tcBorders>
              <w:top w:val="single" w:sz="8" w:space="0" w:color="auto"/>
              <w:left w:val="nil"/>
              <w:bottom w:val="nil"/>
              <w:right w:val="single" w:sz="8" w:space="0" w:color="auto"/>
            </w:tcBorders>
            <w:shd w:val="clear" w:color="auto" w:fill="auto"/>
            <w:vAlign w:val="center"/>
            <w:hideMark/>
          </w:tcPr>
          <w:p w:rsidR="009127F7" w:rsidRPr="001D6807" w:rsidRDefault="009127F7" w:rsidP="00902227">
            <w:pPr>
              <w:spacing w:after="0" w:line="240" w:lineRule="auto"/>
              <w:ind w:left="-144" w:right="-144"/>
              <w:jc w:val="center"/>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scheme de calitate</w:t>
            </w:r>
          </w:p>
        </w:tc>
        <w:tc>
          <w:tcPr>
            <w:tcW w:w="140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11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9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88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740"/>
        </w:trPr>
        <w:tc>
          <w:tcPr>
            <w:tcW w:w="1048" w:type="dxa"/>
            <w:vMerge/>
            <w:tcBorders>
              <w:top w:val="single" w:sz="8" w:space="0" w:color="auto"/>
              <w:left w:val="single" w:sz="8" w:space="0" w:color="auto"/>
              <w:bottom w:val="single" w:sz="4" w:space="0" w:color="auto"/>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622" w:type="dxa"/>
            <w:vMerge/>
            <w:tcBorders>
              <w:top w:val="single" w:sz="8" w:space="0" w:color="auto"/>
              <w:left w:val="single" w:sz="8" w:space="0" w:color="auto"/>
              <w:bottom w:val="single" w:sz="4" w:space="0" w:color="auto"/>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rPr>
            </w:pPr>
          </w:p>
        </w:tc>
        <w:tc>
          <w:tcPr>
            <w:tcW w:w="1110" w:type="dxa"/>
            <w:tcBorders>
              <w:top w:val="single" w:sz="8" w:space="0" w:color="auto"/>
              <w:left w:val="nil"/>
              <w:bottom w:val="single" w:sz="4" w:space="0" w:color="auto"/>
              <w:right w:val="single" w:sz="8" w:space="0" w:color="auto"/>
            </w:tcBorders>
            <w:shd w:val="clear" w:color="auto" w:fill="auto"/>
            <w:vAlign w:val="center"/>
            <w:hideMark/>
          </w:tcPr>
          <w:p w:rsidR="009127F7" w:rsidRPr="001D6807" w:rsidRDefault="009127F7" w:rsidP="00902227">
            <w:pPr>
              <w:spacing w:after="0" w:line="240" w:lineRule="auto"/>
              <w:ind w:left="-144" w:right="-144"/>
              <w:jc w:val="center"/>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măsuri care implică asocierea.</w:t>
            </w:r>
          </w:p>
        </w:tc>
        <w:tc>
          <w:tcPr>
            <w:tcW w:w="140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11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92"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888"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238"/>
        </w:trPr>
        <w:tc>
          <w:tcPr>
            <w:tcW w:w="2780" w:type="dxa"/>
            <w:gridSpan w:val="3"/>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9127F7" w:rsidRPr="0059092F" w:rsidRDefault="009127F7" w:rsidP="009127F7">
            <w:pPr>
              <w:spacing w:after="0" w:line="240" w:lineRule="auto"/>
              <w:jc w:val="center"/>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TOTAL</w:t>
            </w:r>
          </w:p>
        </w:tc>
        <w:tc>
          <w:tcPr>
            <w:tcW w:w="1408" w:type="dxa"/>
            <w:tcBorders>
              <w:top w:val="nil"/>
              <w:left w:val="single" w:sz="4" w:space="0" w:color="auto"/>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1112"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1092"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888"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c>
          <w:tcPr>
            <w:tcW w:w="63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20"/>
                <w:szCs w:val="20"/>
              </w:rPr>
            </w:pPr>
            <w:r w:rsidRPr="0059092F">
              <w:rPr>
                <w:rFonts w:ascii="Calibri" w:eastAsia="Times New Roman" w:hAnsi="Calibri" w:cs="Times New Roman"/>
                <w:noProof/>
                <w:color w:val="000000"/>
                <w:sz w:val="20"/>
                <w:szCs w:val="20"/>
              </w:rPr>
              <w:t> </w:t>
            </w:r>
          </w:p>
        </w:tc>
      </w:tr>
    </w:tbl>
    <w:p w:rsidR="00456200" w:rsidRPr="0059092F" w:rsidRDefault="00ED190F" w:rsidP="00ED190F">
      <w:pPr>
        <w:pStyle w:val="ListParagraph"/>
        <w:numPr>
          <w:ilvl w:val="0"/>
          <w:numId w:val="58"/>
        </w:numPr>
        <w:spacing w:before="100" w:beforeAutospacing="1" w:line="240" w:lineRule="auto"/>
        <w:rPr>
          <w:b/>
          <w:bCs/>
          <w:i/>
          <w:iCs/>
          <w:noProof/>
          <w:color w:val="0D0D0D" w:themeColor="text1" w:themeTint="F2"/>
          <w:lang w:val="ro-RO"/>
        </w:rPr>
      </w:pPr>
      <w:r w:rsidRPr="0059092F">
        <w:rPr>
          <w:b/>
          <w:bCs/>
          <w:i/>
          <w:iCs/>
          <w:noProof/>
          <w:color w:val="0D0D0D" w:themeColor="text1" w:themeTint="F2"/>
          <w:lang w:val="ro-RO"/>
        </w:rPr>
        <w:t>Măsuri ce se regăsesc în SDL</w:t>
      </w:r>
    </w:p>
    <w:tbl>
      <w:tblPr>
        <w:tblW w:w="11061" w:type="dxa"/>
        <w:tblInd w:w="-901" w:type="dxa"/>
        <w:tblLayout w:type="fixed"/>
        <w:tblLook w:val="04A0" w:firstRow="1" w:lastRow="0" w:firstColumn="1" w:lastColumn="0" w:noHBand="0" w:noVBand="1"/>
      </w:tblPr>
      <w:tblGrid>
        <w:gridCol w:w="1048"/>
        <w:gridCol w:w="653"/>
        <w:gridCol w:w="1260"/>
        <w:gridCol w:w="1260"/>
        <w:gridCol w:w="1080"/>
        <w:gridCol w:w="1080"/>
        <w:gridCol w:w="1080"/>
        <w:gridCol w:w="1080"/>
        <w:gridCol w:w="900"/>
        <w:gridCol w:w="990"/>
        <w:gridCol w:w="630"/>
      </w:tblGrid>
      <w:tr w:rsidR="009127F7" w:rsidRPr="008012F2" w:rsidTr="00902227">
        <w:trPr>
          <w:trHeight w:val="1936"/>
        </w:trPr>
        <w:tc>
          <w:tcPr>
            <w:tcW w:w="1048" w:type="dxa"/>
            <w:tcBorders>
              <w:top w:val="single" w:sz="8" w:space="0" w:color="auto"/>
              <w:left w:val="single" w:sz="8" w:space="0" w:color="auto"/>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Denumirea GAL</w:t>
            </w:r>
          </w:p>
        </w:tc>
        <w:tc>
          <w:tcPr>
            <w:tcW w:w="653" w:type="dxa"/>
            <w:tcBorders>
              <w:top w:val="single" w:sz="8" w:space="0" w:color="auto"/>
              <w:left w:val="nil"/>
              <w:bottom w:val="nil"/>
              <w:right w:val="single" w:sz="8"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Județ</w:t>
            </w:r>
          </w:p>
        </w:tc>
        <w:tc>
          <w:tcPr>
            <w:tcW w:w="1260" w:type="dxa"/>
            <w:tcBorders>
              <w:top w:val="single" w:sz="4" w:space="0" w:color="auto"/>
              <w:left w:val="single" w:sz="4" w:space="0" w:color="auto"/>
              <w:bottom w:val="single" w:sz="4" w:space="0" w:color="auto"/>
              <w:right w:val="single" w:sz="4" w:space="0" w:color="auto"/>
            </w:tcBorders>
            <w:shd w:val="clear" w:color="000000" w:fill="C6E0B4"/>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CODIFICAREA MĂSURII</w:t>
            </w:r>
          </w:p>
        </w:tc>
        <w:tc>
          <w:tcPr>
            <w:tcW w:w="1260" w:type="dxa"/>
            <w:tcBorders>
              <w:top w:val="single" w:sz="4" w:space="0" w:color="auto"/>
              <w:left w:val="nil"/>
              <w:bottom w:val="single" w:sz="4" w:space="0" w:color="auto"/>
              <w:right w:val="single" w:sz="4" w:space="0" w:color="auto"/>
            </w:tcBorders>
            <w:shd w:val="clear" w:color="000000" w:fill="C6E0B4"/>
            <w:vAlign w:val="center"/>
            <w:hideMark/>
          </w:tcPr>
          <w:p w:rsidR="009127F7" w:rsidRPr="0059092F" w:rsidRDefault="009127F7" w:rsidP="0090222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Alocarea totală/măsură</w:t>
            </w:r>
          </w:p>
        </w:tc>
        <w:tc>
          <w:tcPr>
            <w:tcW w:w="1080" w:type="dxa"/>
            <w:tcBorders>
              <w:top w:val="single" w:sz="4" w:space="0" w:color="auto"/>
              <w:left w:val="nil"/>
              <w:bottom w:val="single" w:sz="4" w:space="0" w:color="auto"/>
              <w:right w:val="single" w:sz="4" w:space="0" w:color="auto"/>
            </w:tcBorders>
            <w:shd w:val="clear" w:color="000000" w:fill="FCE4D6"/>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proiecte SELECTATE la nivel de GAL</w:t>
            </w:r>
          </w:p>
        </w:tc>
        <w:tc>
          <w:tcPr>
            <w:tcW w:w="1080" w:type="dxa"/>
            <w:tcBorders>
              <w:top w:val="single" w:sz="4" w:space="0" w:color="auto"/>
              <w:left w:val="nil"/>
              <w:bottom w:val="single" w:sz="4" w:space="0" w:color="auto"/>
              <w:right w:val="single" w:sz="4" w:space="0" w:color="auto"/>
            </w:tcBorders>
            <w:shd w:val="clear" w:color="000000" w:fill="FCE4D6"/>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publica a proiectelor selectate</w:t>
            </w:r>
          </w:p>
        </w:tc>
        <w:tc>
          <w:tcPr>
            <w:tcW w:w="1080" w:type="dxa"/>
            <w:tcBorders>
              <w:top w:val="single" w:sz="4" w:space="0" w:color="auto"/>
              <w:left w:val="nil"/>
              <w:bottom w:val="single" w:sz="4" w:space="0" w:color="auto"/>
              <w:right w:val="single" w:sz="4" w:space="0" w:color="auto"/>
            </w:tcBorders>
            <w:shd w:val="clear" w:color="000000" w:fill="FFF2CC"/>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proiecte contractate</w:t>
            </w:r>
          </w:p>
        </w:tc>
        <w:tc>
          <w:tcPr>
            <w:tcW w:w="1080" w:type="dxa"/>
            <w:tcBorders>
              <w:top w:val="single" w:sz="4" w:space="0" w:color="auto"/>
              <w:left w:val="nil"/>
              <w:bottom w:val="single" w:sz="4" w:space="0" w:color="auto"/>
              <w:right w:val="single" w:sz="4" w:space="0" w:color="auto"/>
            </w:tcBorders>
            <w:shd w:val="clear" w:color="000000" w:fill="FFF2CC"/>
            <w:vAlign w:val="center"/>
            <w:hideMark/>
          </w:tcPr>
          <w:p w:rsidR="009127F7" w:rsidRPr="0059092F" w:rsidRDefault="009127F7" w:rsidP="00902227">
            <w:pPr>
              <w:spacing w:after="0" w:line="240" w:lineRule="auto"/>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publica a proiectelor contractate</w:t>
            </w:r>
          </w:p>
        </w:tc>
        <w:tc>
          <w:tcPr>
            <w:tcW w:w="900" w:type="dxa"/>
            <w:tcBorders>
              <w:top w:val="single" w:sz="4" w:space="0" w:color="auto"/>
              <w:left w:val="nil"/>
              <w:bottom w:val="single" w:sz="4" w:space="0" w:color="auto"/>
              <w:right w:val="single" w:sz="4" w:space="0" w:color="auto"/>
            </w:tcBorders>
            <w:shd w:val="clear" w:color="000000" w:fill="E2EFDA"/>
            <w:vAlign w:val="center"/>
            <w:hideMark/>
          </w:tcPr>
          <w:p w:rsidR="009127F7" w:rsidRPr="0059092F" w:rsidRDefault="009127F7" w:rsidP="0090222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Nr. contracte reziliate</w:t>
            </w:r>
          </w:p>
        </w:tc>
        <w:tc>
          <w:tcPr>
            <w:tcW w:w="990" w:type="dxa"/>
            <w:tcBorders>
              <w:top w:val="single" w:sz="4" w:space="0" w:color="auto"/>
              <w:left w:val="nil"/>
              <w:bottom w:val="single" w:sz="4" w:space="0" w:color="auto"/>
              <w:right w:val="single" w:sz="4" w:space="0" w:color="auto"/>
            </w:tcBorders>
            <w:shd w:val="clear" w:color="000000" w:fill="E2EFDA"/>
            <w:vAlign w:val="center"/>
            <w:hideMark/>
          </w:tcPr>
          <w:p w:rsidR="009127F7" w:rsidRPr="0059092F" w:rsidRDefault="009127F7" w:rsidP="0090222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Valoarea contractelor reziliate</w:t>
            </w:r>
          </w:p>
        </w:tc>
        <w:tc>
          <w:tcPr>
            <w:tcW w:w="630" w:type="dxa"/>
            <w:tcBorders>
              <w:top w:val="single" w:sz="4" w:space="0" w:color="auto"/>
              <w:left w:val="nil"/>
              <w:bottom w:val="single" w:sz="4" w:space="0" w:color="auto"/>
              <w:right w:val="single" w:sz="4" w:space="0" w:color="auto"/>
            </w:tcBorders>
            <w:shd w:val="clear" w:color="000000" w:fill="ED7D31"/>
            <w:vAlign w:val="center"/>
            <w:hideMark/>
          </w:tcPr>
          <w:p w:rsidR="009127F7" w:rsidRPr="0059092F" w:rsidRDefault="009127F7" w:rsidP="00596F67">
            <w:pPr>
              <w:spacing w:after="0" w:line="240" w:lineRule="auto"/>
              <w:ind w:left="-144" w:right="-144"/>
              <w:jc w:val="center"/>
              <w:rPr>
                <w:rFonts w:ascii="Calibri" w:eastAsia="Times New Roman" w:hAnsi="Calibri" w:cs="Times New Roman"/>
                <w:b/>
                <w:bCs/>
                <w:noProof/>
                <w:color w:val="000000"/>
                <w:sz w:val="18"/>
                <w:szCs w:val="18"/>
              </w:rPr>
            </w:pPr>
            <w:r w:rsidRPr="0059092F">
              <w:rPr>
                <w:rFonts w:ascii="Calibri" w:eastAsia="Times New Roman" w:hAnsi="Calibri" w:cs="Times New Roman"/>
                <w:b/>
                <w:bCs/>
                <w:noProof/>
                <w:color w:val="000000"/>
                <w:sz w:val="18"/>
                <w:szCs w:val="18"/>
              </w:rPr>
              <w:t>Total sumă plătită</w:t>
            </w:r>
          </w:p>
        </w:tc>
      </w:tr>
      <w:tr w:rsidR="009127F7" w:rsidRPr="008012F2" w:rsidTr="00902227">
        <w:trPr>
          <w:trHeight w:val="393"/>
        </w:trPr>
        <w:tc>
          <w:tcPr>
            <w:tcW w:w="104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127F7" w:rsidRPr="0059092F" w:rsidRDefault="009127F7" w:rsidP="009127F7">
            <w:pPr>
              <w:spacing w:after="0" w:line="240" w:lineRule="auto"/>
              <w:jc w:val="center"/>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653" w:type="dxa"/>
            <w:vMerge w:val="restart"/>
            <w:tcBorders>
              <w:top w:val="single" w:sz="8" w:space="0" w:color="auto"/>
              <w:left w:val="nil"/>
              <w:bottom w:val="nil"/>
              <w:right w:val="single" w:sz="8" w:space="0" w:color="auto"/>
            </w:tcBorders>
            <w:shd w:val="clear" w:color="auto" w:fill="auto"/>
            <w:noWrap/>
            <w:vAlign w:val="bottom"/>
            <w:hideMark/>
          </w:tcPr>
          <w:p w:rsidR="009127F7" w:rsidRPr="0059092F" w:rsidRDefault="009127F7" w:rsidP="009127F7">
            <w:pPr>
              <w:spacing w:after="0" w:line="240" w:lineRule="auto"/>
              <w:jc w:val="center"/>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M_/DI</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630" w:type="dxa"/>
            <w:tcBorders>
              <w:top w:val="single" w:sz="8" w:space="0" w:color="auto"/>
              <w:left w:val="nil"/>
              <w:bottom w:val="single" w:sz="8" w:space="0" w:color="auto"/>
              <w:right w:val="single" w:sz="8" w:space="0" w:color="auto"/>
            </w:tcBorders>
            <w:shd w:val="clear" w:color="auto" w:fill="auto"/>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nil"/>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nil"/>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nil"/>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nil"/>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8" w:space="0" w:color="000000"/>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nil"/>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1048" w:type="dxa"/>
            <w:vMerge/>
            <w:tcBorders>
              <w:top w:val="single" w:sz="8" w:space="0" w:color="auto"/>
              <w:left w:val="single" w:sz="8" w:space="0" w:color="auto"/>
              <w:bottom w:val="single" w:sz="4" w:space="0" w:color="auto"/>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653" w:type="dxa"/>
            <w:vMerge/>
            <w:tcBorders>
              <w:top w:val="single" w:sz="8" w:space="0" w:color="auto"/>
              <w:left w:val="nil"/>
              <w:bottom w:val="single" w:sz="4" w:space="0" w:color="auto"/>
              <w:right w:val="single" w:sz="8" w:space="0" w:color="auto"/>
            </w:tcBorders>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p>
        </w:tc>
        <w:tc>
          <w:tcPr>
            <w:tcW w:w="1260" w:type="dxa"/>
            <w:tcBorders>
              <w:top w:val="nil"/>
              <w:left w:val="nil"/>
              <w:bottom w:val="single" w:sz="4"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M_/DI</w:t>
            </w:r>
          </w:p>
        </w:tc>
        <w:tc>
          <w:tcPr>
            <w:tcW w:w="126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auto" w:fill="auto"/>
            <w:noWrap/>
            <w:vAlign w:val="center"/>
            <w:hideMark/>
          </w:tcPr>
          <w:p w:rsidR="009127F7" w:rsidRPr="001D6807" w:rsidRDefault="009127F7" w:rsidP="009127F7">
            <w:pPr>
              <w:spacing w:after="0" w:line="240" w:lineRule="auto"/>
              <w:rPr>
                <w:rFonts w:ascii="Calibri" w:eastAsia="Times New Roman" w:hAnsi="Calibri" w:cs="Times New Roman"/>
                <w:noProof/>
                <w:color w:val="000000"/>
                <w:sz w:val="18"/>
                <w:szCs w:val="18"/>
              </w:rPr>
            </w:pPr>
            <w:r w:rsidRPr="001D6807">
              <w:rPr>
                <w:rFonts w:ascii="Calibri" w:eastAsia="Times New Roman" w:hAnsi="Calibri" w:cs="Times New Roman"/>
                <w:noProof/>
                <w:color w:val="000000"/>
                <w:sz w:val="18"/>
                <w:szCs w:val="18"/>
              </w:rPr>
              <w:t> </w:t>
            </w:r>
          </w:p>
        </w:tc>
      </w:tr>
      <w:tr w:rsidR="009127F7" w:rsidRPr="008012F2" w:rsidTr="00902227">
        <w:trPr>
          <w:trHeight w:val="393"/>
        </w:trPr>
        <w:tc>
          <w:tcPr>
            <w:tcW w:w="2961" w:type="dxa"/>
            <w:gridSpan w:val="3"/>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9127F7" w:rsidRPr="0059092F" w:rsidRDefault="009127F7" w:rsidP="009127F7">
            <w:pPr>
              <w:spacing w:after="0" w:line="240" w:lineRule="auto"/>
              <w:jc w:val="center"/>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TOTAL SDL</w:t>
            </w:r>
          </w:p>
        </w:tc>
        <w:tc>
          <w:tcPr>
            <w:tcW w:w="1260" w:type="dxa"/>
            <w:tcBorders>
              <w:top w:val="nil"/>
              <w:left w:val="single" w:sz="4" w:space="0" w:color="auto"/>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108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90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99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c>
          <w:tcPr>
            <w:tcW w:w="630" w:type="dxa"/>
            <w:tcBorders>
              <w:top w:val="nil"/>
              <w:left w:val="nil"/>
              <w:bottom w:val="single" w:sz="8" w:space="0" w:color="auto"/>
              <w:right w:val="single" w:sz="8" w:space="0" w:color="auto"/>
            </w:tcBorders>
            <w:shd w:val="clear" w:color="000000" w:fill="D9E1F2"/>
            <w:noWrap/>
            <w:vAlign w:val="center"/>
            <w:hideMark/>
          </w:tcPr>
          <w:p w:rsidR="009127F7" w:rsidRPr="0059092F" w:rsidRDefault="009127F7" w:rsidP="009127F7">
            <w:pPr>
              <w:spacing w:after="0" w:line="240" w:lineRule="auto"/>
              <w:rPr>
                <w:rFonts w:ascii="Calibri" w:eastAsia="Times New Roman" w:hAnsi="Calibri" w:cs="Times New Roman"/>
                <w:noProof/>
                <w:color w:val="000000"/>
                <w:sz w:val="18"/>
                <w:szCs w:val="18"/>
              </w:rPr>
            </w:pPr>
            <w:r w:rsidRPr="0059092F">
              <w:rPr>
                <w:rFonts w:ascii="Calibri" w:eastAsia="Times New Roman" w:hAnsi="Calibri" w:cs="Times New Roman"/>
                <w:noProof/>
                <w:color w:val="000000"/>
                <w:sz w:val="18"/>
                <w:szCs w:val="18"/>
              </w:rPr>
              <w:t> </w:t>
            </w:r>
          </w:p>
        </w:tc>
      </w:tr>
    </w:tbl>
    <w:p w:rsidR="00B10FEC" w:rsidRPr="0059092F" w:rsidRDefault="00B10FEC" w:rsidP="00551024">
      <w:pPr>
        <w:spacing w:before="100" w:beforeAutospacing="1" w:after="0" w:line="240" w:lineRule="auto"/>
        <w:rPr>
          <w:rStyle w:val="BookTitle"/>
          <w:noProof/>
        </w:rPr>
      </w:pPr>
    </w:p>
    <w:p w:rsidR="00456200" w:rsidRPr="0059092F" w:rsidRDefault="002A77BC" w:rsidP="002A77BC">
      <w:pPr>
        <w:spacing w:before="100" w:beforeAutospacing="1" w:after="0" w:line="240" w:lineRule="auto"/>
        <w:jc w:val="right"/>
        <w:rPr>
          <w:rStyle w:val="BookTitle"/>
          <w:noProof/>
        </w:rPr>
      </w:pPr>
      <w:r w:rsidRPr="0059092F">
        <w:rPr>
          <w:rStyle w:val="BookTitle"/>
          <w:noProof/>
        </w:rPr>
        <w:lastRenderedPageBreak/>
        <w:t>ANEXA 3 - RAPORT PRIVIND EVALUAREA PERFORMANȚELOR</w:t>
      </w:r>
    </w:p>
    <w:p w:rsidR="0026001C" w:rsidRPr="00C27F96" w:rsidRDefault="0026001C" w:rsidP="00C27F96">
      <w:pPr>
        <w:spacing w:before="100" w:beforeAutospacing="1" w:after="0" w:line="240" w:lineRule="auto"/>
        <w:rPr>
          <w:rFonts w:ascii="Trebuchet MS" w:hAnsi="Trebuchet MS"/>
          <w:noProof/>
          <w:sz w:val="24"/>
        </w:rPr>
      </w:pPr>
    </w:p>
    <w:tbl>
      <w:tblPr>
        <w:tblW w:w="9606" w:type="dxa"/>
        <w:tblLook w:val="04A0" w:firstRow="1" w:lastRow="0" w:firstColumn="1" w:lastColumn="0" w:noHBand="0" w:noVBand="1"/>
      </w:tblPr>
      <w:tblGrid>
        <w:gridCol w:w="401"/>
        <w:gridCol w:w="1441"/>
        <w:gridCol w:w="1388"/>
        <w:gridCol w:w="1555"/>
        <w:gridCol w:w="1485"/>
        <w:gridCol w:w="1485"/>
        <w:gridCol w:w="1463"/>
        <w:gridCol w:w="388"/>
      </w:tblGrid>
      <w:tr w:rsidR="008B3B63" w:rsidRPr="008012F2" w:rsidTr="00DF5B3A">
        <w:trPr>
          <w:trHeight w:val="342"/>
        </w:trPr>
        <w:tc>
          <w:tcPr>
            <w:tcW w:w="401" w:type="dxa"/>
            <w:tcBorders>
              <w:top w:val="nil"/>
              <w:left w:val="nil"/>
              <w:bottom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c>
          <w:tcPr>
            <w:tcW w:w="4384" w:type="dxa"/>
            <w:gridSpan w:val="3"/>
            <w:tcBorders>
              <w:bottom w:val="nil"/>
            </w:tcBorders>
            <w:shd w:val="clear" w:color="000000" w:fill="BDD7EE"/>
            <w:noWrap/>
            <w:vAlign w:val="center"/>
            <w:hideMark/>
          </w:tcPr>
          <w:p w:rsidR="008B3B63" w:rsidRPr="0059092F" w:rsidRDefault="008B3B63" w:rsidP="008B3B63">
            <w:pPr>
              <w:spacing w:after="0" w:line="240" w:lineRule="auto"/>
              <w:rPr>
                <w:rFonts w:ascii="Cambria" w:eastAsia="Times New Roman" w:hAnsi="Cambria" w:cs="Times New Roman"/>
                <w:b/>
                <w:bCs/>
                <w:noProof/>
                <w:color w:val="44546A"/>
                <w:sz w:val="28"/>
                <w:szCs w:val="28"/>
                <w:lang w:eastAsia="ro-RO"/>
              </w:rPr>
            </w:pPr>
            <w:r w:rsidRPr="0059092F">
              <w:rPr>
                <w:rFonts w:ascii="Cambria" w:eastAsia="Times New Roman" w:hAnsi="Cambria" w:cs="Times New Roman"/>
                <w:b/>
                <w:bCs/>
                <w:noProof/>
                <w:color w:val="44546A"/>
                <w:sz w:val="28"/>
                <w:szCs w:val="28"/>
                <w:lang w:eastAsia="ro-RO"/>
              </w:rPr>
              <w:t>GAL ___________________</w:t>
            </w:r>
          </w:p>
        </w:tc>
        <w:tc>
          <w:tcPr>
            <w:tcW w:w="1485"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1485"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1463"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388"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r>
      <w:tr w:rsidR="008B3B63" w:rsidRPr="008012F2" w:rsidTr="00DF5B3A">
        <w:trPr>
          <w:trHeight w:val="356"/>
        </w:trPr>
        <w:tc>
          <w:tcPr>
            <w:tcW w:w="401" w:type="dxa"/>
            <w:tcBorders>
              <w:top w:val="nil"/>
              <w:left w:val="nil"/>
              <w:bottom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c>
          <w:tcPr>
            <w:tcW w:w="4384" w:type="dxa"/>
            <w:gridSpan w:val="3"/>
            <w:tcBorders>
              <w:top w:val="nil"/>
            </w:tcBorders>
            <w:shd w:val="clear" w:color="000000" w:fill="BDD7EE"/>
            <w:noWrap/>
            <w:vAlign w:val="center"/>
            <w:hideMark/>
          </w:tcPr>
          <w:p w:rsidR="008B3B63" w:rsidRPr="0059092F" w:rsidRDefault="008B3B63" w:rsidP="002A77BC">
            <w:pPr>
              <w:spacing w:after="0" w:line="240" w:lineRule="auto"/>
              <w:rPr>
                <w:rFonts w:ascii="Cambria" w:eastAsia="Times New Roman" w:hAnsi="Cambria" w:cs="Times New Roman"/>
                <w:b/>
                <w:bCs/>
                <w:noProof/>
                <w:color w:val="44546A"/>
                <w:sz w:val="28"/>
                <w:szCs w:val="28"/>
                <w:lang w:eastAsia="ro-RO"/>
              </w:rPr>
            </w:pPr>
            <w:r w:rsidRPr="0059092F">
              <w:rPr>
                <w:rFonts w:ascii="Cambria" w:eastAsia="Times New Roman" w:hAnsi="Cambria" w:cs="Times New Roman"/>
                <w:b/>
                <w:bCs/>
                <w:noProof/>
                <w:color w:val="44546A"/>
                <w:sz w:val="28"/>
                <w:szCs w:val="28"/>
                <w:lang w:eastAsia="ro-RO"/>
              </w:rPr>
              <w:t>30-Sep-</w:t>
            </w:r>
            <w:ins w:id="83" w:author="Alecsandra Rusu" w:date="2019-09-26T13:11:00Z">
              <w:r w:rsidR="00B455A3">
                <w:rPr>
                  <w:rFonts w:ascii="Cambria" w:eastAsia="Times New Roman" w:hAnsi="Cambria" w:cs="Times New Roman"/>
                  <w:b/>
                  <w:bCs/>
                  <w:noProof/>
                  <w:color w:val="44546A"/>
                  <w:sz w:val="28"/>
                  <w:szCs w:val="28"/>
                  <w:lang w:eastAsia="ro-RO"/>
                </w:rPr>
                <w:t>20</w:t>
              </w:r>
            </w:ins>
            <w:r w:rsidRPr="0059092F">
              <w:rPr>
                <w:rFonts w:ascii="Cambria" w:eastAsia="Times New Roman" w:hAnsi="Cambria" w:cs="Times New Roman"/>
                <w:b/>
                <w:bCs/>
                <w:noProof/>
                <w:color w:val="44546A"/>
                <w:sz w:val="28"/>
                <w:szCs w:val="28"/>
                <w:lang w:eastAsia="ro-RO"/>
              </w:rPr>
              <w:t>19</w:t>
            </w:r>
          </w:p>
        </w:tc>
        <w:tc>
          <w:tcPr>
            <w:tcW w:w="1485"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1485"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1463"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8"/>
                <w:szCs w:val="28"/>
                <w:lang w:eastAsia="ro-RO"/>
              </w:rPr>
            </w:pPr>
            <w:r w:rsidRPr="0059092F">
              <w:rPr>
                <w:rFonts w:ascii="Calibri" w:eastAsia="Times New Roman" w:hAnsi="Calibri" w:cs="Times New Roman"/>
                <w:b/>
                <w:bCs/>
                <w:noProof/>
                <w:color w:val="44546A"/>
                <w:sz w:val="28"/>
                <w:szCs w:val="28"/>
                <w:lang w:eastAsia="ro-RO"/>
              </w:rPr>
              <w:t> </w:t>
            </w:r>
          </w:p>
        </w:tc>
        <w:tc>
          <w:tcPr>
            <w:tcW w:w="388"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r>
      <w:tr w:rsidR="008B3B63" w:rsidRPr="008012F2" w:rsidTr="00DF5B3A">
        <w:trPr>
          <w:trHeight w:val="398"/>
        </w:trPr>
        <w:tc>
          <w:tcPr>
            <w:tcW w:w="401"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c>
          <w:tcPr>
            <w:tcW w:w="8817" w:type="dxa"/>
            <w:gridSpan w:val="6"/>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mbria" w:eastAsia="Times New Roman" w:hAnsi="Cambria" w:cs="Times New Roman"/>
                <w:b/>
                <w:bCs/>
                <w:noProof/>
                <w:color w:val="44546A"/>
                <w:sz w:val="28"/>
                <w:szCs w:val="28"/>
                <w:lang w:eastAsia="ro-RO"/>
              </w:rPr>
            </w:pPr>
            <w:r w:rsidRPr="0059092F">
              <w:rPr>
                <w:rFonts w:ascii="Cambria" w:eastAsia="Times New Roman" w:hAnsi="Cambria" w:cs="Times New Roman"/>
                <w:b/>
                <w:bCs/>
                <w:noProof/>
                <w:color w:val="44546A"/>
                <w:sz w:val="28"/>
                <w:szCs w:val="28"/>
                <w:lang w:eastAsia="ro-RO"/>
              </w:rPr>
              <w:t>Raport privind evaluarea performanțelor</w:t>
            </w:r>
          </w:p>
        </w:tc>
        <w:tc>
          <w:tcPr>
            <w:tcW w:w="388" w:type="dxa"/>
            <w:tcBorders>
              <w:top w:val="nil"/>
              <w:left w:val="nil"/>
              <w:bottom w:val="nil"/>
              <w:right w:val="nil"/>
            </w:tcBorders>
            <w:shd w:val="clear" w:color="000000" w:fill="BDD7EE"/>
            <w:noWrap/>
            <w:vAlign w:val="center"/>
            <w:hideMark/>
          </w:tcPr>
          <w:p w:rsidR="008B3B63" w:rsidRPr="0059092F" w:rsidRDefault="008B3B63" w:rsidP="008B3B63">
            <w:pPr>
              <w:spacing w:after="0" w:line="240" w:lineRule="auto"/>
              <w:rPr>
                <w:rFonts w:ascii="Calibri" w:eastAsia="Times New Roman" w:hAnsi="Calibri" w:cs="Times New Roman"/>
                <w:b/>
                <w:bCs/>
                <w:noProof/>
                <w:color w:val="44546A"/>
                <w:sz w:val="20"/>
                <w:szCs w:val="20"/>
                <w:lang w:eastAsia="ro-RO"/>
              </w:rPr>
            </w:pPr>
            <w:r w:rsidRPr="0059092F">
              <w:rPr>
                <w:rFonts w:ascii="Calibri" w:eastAsia="Times New Roman" w:hAnsi="Calibri" w:cs="Times New Roman"/>
                <w:b/>
                <w:bCs/>
                <w:noProof/>
                <w:color w:val="44546A"/>
                <w:sz w:val="20"/>
                <w:szCs w:val="2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388"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555"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485"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485"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1463"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c>
          <w:tcPr>
            <w:tcW w:w="388" w:type="dxa"/>
            <w:tcBorders>
              <w:top w:val="nil"/>
              <w:left w:val="nil"/>
              <w:bottom w:val="nil"/>
              <w:right w:val="nil"/>
            </w:tcBorders>
            <w:shd w:val="clear" w:color="000000" w:fill="DDEBF7"/>
            <w:noWrap/>
            <w:vAlign w:val="bottom"/>
            <w:hideMark/>
          </w:tcPr>
          <w:p w:rsidR="008B3B63" w:rsidRPr="0059092F" w:rsidRDefault="008B3B63" w:rsidP="008B3B63">
            <w:pPr>
              <w:spacing w:after="0" w:line="240" w:lineRule="auto"/>
              <w:rPr>
                <w:rFonts w:ascii="Calibri" w:eastAsia="Times New Roman" w:hAnsi="Calibri" w:cs="Times New Roman"/>
                <w:noProof/>
                <w:color w:val="000000"/>
                <w:lang w:eastAsia="ro-RO"/>
              </w:rPr>
            </w:pPr>
            <w:r w:rsidRPr="0059092F">
              <w:rPr>
                <w:rFonts w:ascii="Calibri" w:eastAsia="Times New Roman" w:hAnsi="Calibri" w:cs="Times New Roman"/>
                <w:noProof/>
                <w:color w:val="000000"/>
                <w:lang w:eastAsia="ro-RO"/>
              </w:rPr>
              <w:t> </w:t>
            </w:r>
          </w:p>
        </w:tc>
      </w:tr>
      <w:tr w:rsidR="004C5B37" w:rsidRPr="008012F2" w:rsidTr="00DF5B3A">
        <w:trPr>
          <w:trHeight w:val="348"/>
        </w:trPr>
        <w:tc>
          <w:tcPr>
            <w:tcW w:w="401" w:type="dxa"/>
            <w:tcBorders>
              <w:top w:val="nil"/>
              <w:left w:val="nil"/>
              <w:bottom w:val="nil"/>
              <w:right w:val="nil"/>
            </w:tcBorders>
            <w:shd w:val="clear" w:color="000000" w:fill="DDEBF7"/>
            <w:noWrap/>
            <w:vAlign w:val="bottom"/>
            <w:hideMark/>
          </w:tcPr>
          <w:p w:rsidR="004C5B37" w:rsidRPr="001D6807" w:rsidRDefault="004C5B37"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8817" w:type="dxa"/>
            <w:gridSpan w:val="6"/>
            <w:tcBorders>
              <w:top w:val="single" w:sz="8" w:space="0" w:color="auto"/>
              <w:left w:val="single" w:sz="8" w:space="0" w:color="auto"/>
              <w:bottom w:val="single" w:sz="8" w:space="0" w:color="auto"/>
              <w:right w:val="single" w:sz="8" w:space="0" w:color="auto"/>
            </w:tcBorders>
            <w:shd w:val="clear" w:color="000000" w:fill="DDEBF7"/>
            <w:noWrap/>
            <w:vAlign w:val="bottom"/>
            <w:hideMark/>
          </w:tcPr>
          <w:p w:rsidR="004C5B37" w:rsidRPr="001D6807" w:rsidRDefault="004C5B37"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CATEGORIE DE EVALUARE</w:t>
            </w:r>
          </w:p>
        </w:tc>
        <w:tc>
          <w:tcPr>
            <w:tcW w:w="388" w:type="dxa"/>
            <w:tcBorders>
              <w:top w:val="nil"/>
              <w:left w:val="nil"/>
              <w:bottom w:val="nil"/>
              <w:right w:val="nil"/>
            </w:tcBorders>
            <w:shd w:val="clear" w:color="000000" w:fill="DDEBF7"/>
            <w:noWrap/>
            <w:vAlign w:val="bottom"/>
            <w:hideMark/>
          </w:tcPr>
          <w:p w:rsidR="004C5B37" w:rsidRPr="001D6807" w:rsidRDefault="004C5B37"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 </w:t>
            </w:r>
          </w:p>
        </w:tc>
        <w:tc>
          <w:tcPr>
            <w:tcW w:w="1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 </w:t>
            </w:r>
          </w:p>
        </w:tc>
        <w:tc>
          <w:tcPr>
            <w:tcW w:w="1555"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556"/>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8B3B63" w:rsidRPr="001D6807" w:rsidRDefault="008B3B63" w:rsidP="00DF5B3A">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Grad de contractare</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Plafonul minim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DF5B3A">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Total alocare SDL*</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Valoarea proiectelor contractate*</w:t>
            </w:r>
            <w:ins w:id="84" w:author="Alecsandra Rusu" w:date="2019-09-26T13:31:00Z">
              <w:r w:rsidR="00DF5B3A">
                <w:rPr>
                  <w:rFonts w:ascii="Cambria" w:eastAsia="Times New Roman" w:hAnsi="Cambria" w:cs="Times New Roman"/>
                  <w:noProof/>
                  <w:color w:val="002060"/>
                  <w:lang w:eastAsia="ro-RO"/>
                </w:rPr>
                <w:t>*</w:t>
              </w:r>
            </w:ins>
            <w:r w:rsidRPr="001D6807">
              <w:rPr>
                <w:rFonts w:ascii="Cambria" w:eastAsia="Times New Roman" w:hAnsi="Cambria" w:cs="Times New Roman"/>
                <w:noProof/>
                <w:color w:val="002060"/>
                <w:lang w:eastAsia="ro-RO"/>
              </w:rPr>
              <w:t xml:space="preserve"> </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Grad de contractare</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PENALIZARE</w:t>
            </w:r>
          </w:p>
        </w:tc>
        <w:tc>
          <w:tcPr>
            <w:tcW w:w="388" w:type="dxa"/>
            <w:tcBorders>
              <w:top w:val="nil"/>
              <w:left w:val="nil"/>
              <w:bottom w:val="nil"/>
              <w:right w:val="nil"/>
            </w:tcBorders>
            <w:shd w:val="clear" w:color="000000" w:fill="DDEBF7"/>
            <w:noWrap/>
            <w:vAlign w:val="bottom"/>
            <w:hideMark/>
          </w:tcPr>
          <w:p w:rsidR="00B455A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BF664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tcBorders>
              <w:top w:val="single" w:sz="8" w:space="0" w:color="auto"/>
              <w:left w:val="single" w:sz="8" w:space="0" w:color="auto"/>
              <w:bottom w:val="single" w:sz="8" w:space="0" w:color="000000"/>
              <w:right w:val="nil"/>
            </w:tcBorders>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8B3B63" w:rsidRPr="001D6807" w:rsidRDefault="00BD628B"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6</w:t>
            </w:r>
            <w:r w:rsidR="008B3B63" w:rsidRPr="001D6807">
              <w:rPr>
                <w:rFonts w:ascii="Cambria" w:eastAsia="Times New Roman" w:hAnsi="Cambria" w:cs="Times New Roman"/>
                <w:noProof/>
                <w:color w:val="002060"/>
                <w:lang w:eastAsia="ro-RO"/>
              </w:rPr>
              <w:t>0%</w:t>
            </w:r>
          </w:p>
        </w:tc>
        <w:tc>
          <w:tcPr>
            <w:tcW w:w="155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single" w:sz="8" w:space="0" w:color="auto"/>
              <w:right w:val="single" w:sz="8"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60%</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BF664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vAlign w:val="center"/>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388" w:type="dxa"/>
            <w:tcBorders>
              <w:top w:val="nil"/>
              <w:left w:val="nil"/>
              <w:bottom w:val="nil"/>
              <w:right w:val="nil"/>
            </w:tcBorders>
            <w:shd w:val="clear" w:color="000000" w:fill="DDEBF7"/>
            <w:vAlign w:val="bottom"/>
            <w:hideMark/>
          </w:tcPr>
          <w:p w:rsidR="008B3B63" w:rsidRPr="00C27F96" w:rsidRDefault="008B3B63" w:rsidP="00DF5B3A">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55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63"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BF664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8817" w:type="dxa"/>
            <w:gridSpan w:val="6"/>
            <w:tcBorders>
              <w:top w:val="nil"/>
              <w:left w:val="nil"/>
              <w:bottom w:val="nil"/>
              <w:right w:val="nil"/>
            </w:tcBorders>
            <w:shd w:val="clear" w:color="000000" w:fill="DDEBF7"/>
            <w:vAlign w:val="center"/>
            <w:hideMark/>
          </w:tcPr>
          <w:p w:rsidR="008B3B63" w:rsidRPr="00C27F96" w:rsidRDefault="008B3B63" w:rsidP="00C27F96">
            <w:pPr>
              <w:spacing w:after="0" w:line="240" w:lineRule="auto"/>
              <w:rPr>
                <w:rFonts w:ascii="Cambria" w:eastAsia="Times New Roman" w:hAnsi="Cambria" w:cs="Times New Roman"/>
                <w:noProof/>
                <w:color w:val="002060"/>
                <w:sz w:val="16"/>
                <w:szCs w:val="16"/>
                <w:lang w:eastAsia="ro-RO"/>
              </w:rPr>
            </w:pP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BF664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Nivelul plăților</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Plafonul minim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Total alocare SDL*</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Suma plătită</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Nivelul plăților</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PENALIZARE</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tcBorders>
              <w:top w:val="single" w:sz="8" w:space="0" w:color="auto"/>
              <w:left w:val="single" w:sz="8" w:space="0" w:color="auto"/>
              <w:bottom w:val="single" w:sz="8" w:space="0" w:color="000000"/>
              <w:right w:val="nil"/>
            </w:tcBorders>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20%</w:t>
            </w:r>
          </w:p>
        </w:tc>
        <w:tc>
          <w:tcPr>
            <w:tcW w:w="155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single" w:sz="8" w:space="0" w:color="auto"/>
              <w:right w:val="single" w:sz="8"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25%</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388"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55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vAlign w:val="center"/>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388"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55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63"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827"/>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Rata de eroare</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Plafonul maxim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Nr. proiecte depuse la AFIR</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Nr. proiecte declarate eligibile la AFIR</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Rata de eroare</w:t>
            </w:r>
            <w:r w:rsidR="00F43759" w:rsidRPr="001D6807">
              <w:rPr>
                <w:rFonts w:ascii="Cambria" w:eastAsia="Times New Roman" w:hAnsi="Cambria" w:cs="Times New Roman"/>
                <w:noProof/>
                <w:color w:val="002060"/>
                <w:lang w:eastAsia="ro-RO"/>
              </w:rPr>
              <w:t>***</w:t>
            </w:r>
          </w:p>
        </w:tc>
        <w:tc>
          <w:tcPr>
            <w:tcW w:w="1463"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PENALIZARE</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tcBorders>
              <w:top w:val="single" w:sz="8" w:space="0" w:color="auto"/>
              <w:left w:val="single" w:sz="8" w:space="0" w:color="auto"/>
              <w:bottom w:val="single" w:sz="8" w:space="0" w:color="000000"/>
              <w:right w:val="nil"/>
            </w:tcBorders>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30%</w:t>
            </w:r>
          </w:p>
        </w:tc>
        <w:tc>
          <w:tcPr>
            <w:tcW w:w="155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5%</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388"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55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nil"/>
              <w:right w:val="nil"/>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tcBorders>
              <w:top w:val="nil"/>
              <w:left w:val="nil"/>
              <w:bottom w:val="nil"/>
              <w:right w:val="nil"/>
            </w:tcBorders>
            <w:shd w:val="clear" w:color="000000" w:fill="DDEBF7"/>
            <w:vAlign w:val="center"/>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388"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55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85"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1463" w:type="dxa"/>
            <w:tcBorders>
              <w:top w:val="nil"/>
              <w:left w:val="nil"/>
              <w:bottom w:val="nil"/>
              <w:right w:val="nil"/>
            </w:tcBorders>
            <w:shd w:val="clear" w:color="000000" w:fill="DDEBF7"/>
            <w:vAlign w:val="bottom"/>
            <w:hideMark/>
          </w:tcPr>
          <w:p w:rsidR="008B3B63" w:rsidRPr="00C27F96" w:rsidRDefault="008B3B63" w:rsidP="008B3B63">
            <w:pPr>
              <w:spacing w:after="0" w:line="240" w:lineRule="auto"/>
              <w:rPr>
                <w:rFonts w:ascii="Cambria" w:eastAsia="Times New Roman" w:hAnsi="Cambria" w:cs="Times New Roman"/>
                <w:noProof/>
                <w:color w:val="002060"/>
                <w:sz w:val="16"/>
                <w:szCs w:val="16"/>
                <w:lang w:eastAsia="ro-RO"/>
              </w:rPr>
            </w:pPr>
            <w:r w:rsidRPr="00C27F96">
              <w:rPr>
                <w:rFonts w:ascii="Cambria" w:eastAsia="Times New Roman" w:hAnsi="Cambria" w:cs="Times New Roman"/>
                <w:noProof/>
                <w:color w:val="002060"/>
                <w:sz w:val="16"/>
                <w:szCs w:val="16"/>
                <w:lang w:eastAsia="ro-RO"/>
              </w:rPr>
              <w:t> </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556"/>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Eficiența animării</w:t>
            </w:r>
          </w:p>
        </w:tc>
        <w:tc>
          <w:tcPr>
            <w:tcW w:w="1388" w:type="dxa"/>
            <w:vMerge w:val="restart"/>
            <w:tcBorders>
              <w:top w:val="single" w:sz="8" w:space="0" w:color="auto"/>
              <w:left w:val="single" w:sz="4" w:space="0" w:color="auto"/>
              <w:bottom w:val="single" w:sz="8" w:space="0" w:color="000000"/>
              <w:right w:val="single" w:sz="4" w:space="0" w:color="auto"/>
            </w:tcBorders>
            <w:shd w:val="clear" w:color="000000" w:fill="DDEBF7"/>
            <w:vAlign w:val="center"/>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r w:rsidRPr="001D6807">
              <w:rPr>
                <w:rFonts w:ascii="Cambria" w:eastAsia="Times New Roman" w:hAnsi="Cambria" w:cs="Times New Roman"/>
                <w:b/>
                <w:bCs/>
                <w:noProof/>
                <w:color w:val="002060"/>
                <w:lang w:eastAsia="ro-RO"/>
              </w:rPr>
              <w:t>proiecte depuse &gt; proiecte selectate</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Valoarea proiectelor depuse la GAL**</w:t>
            </w:r>
            <w:ins w:id="85" w:author="Alecsandra Rusu" w:date="2019-09-26T13:29:00Z">
              <w:r w:rsidR="00DF5B3A">
                <w:rPr>
                  <w:rFonts w:ascii="Cambria" w:eastAsia="Times New Roman" w:hAnsi="Cambria" w:cs="Times New Roman"/>
                  <w:noProof/>
                  <w:color w:val="002060"/>
                  <w:lang w:eastAsia="ro-RO"/>
                </w:rPr>
                <w:t>**</w:t>
              </w:r>
            </w:ins>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DF5B3A">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Alocarea sesiunii</w:t>
            </w:r>
            <w:del w:id="86" w:author="Alecsandra Rusu" w:date="2019-09-26T13:29:00Z">
              <w:r w:rsidRPr="001D6807" w:rsidDel="00DF5B3A">
                <w:rPr>
                  <w:rFonts w:ascii="Cambria" w:eastAsia="Times New Roman" w:hAnsi="Cambria" w:cs="Times New Roman"/>
                  <w:noProof/>
                  <w:color w:val="002060"/>
                  <w:lang w:eastAsia="ro-RO"/>
                </w:rPr>
                <w:delText>**</w:delText>
              </w:r>
            </w:del>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xml:space="preserve">Diferența </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PENALIZARE</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99"/>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1441" w:type="dxa"/>
            <w:vMerge/>
            <w:tcBorders>
              <w:top w:val="single" w:sz="8" w:space="0" w:color="auto"/>
              <w:left w:val="single" w:sz="8" w:space="0" w:color="auto"/>
              <w:bottom w:val="single" w:sz="8" w:space="0" w:color="000000"/>
              <w:right w:val="nil"/>
            </w:tcBorders>
            <w:vAlign w:val="center"/>
            <w:hideMark/>
          </w:tcPr>
          <w:p w:rsidR="008B3B63" w:rsidRPr="001D6807" w:rsidRDefault="008B3B63" w:rsidP="008B3B63">
            <w:pPr>
              <w:spacing w:after="0" w:line="240" w:lineRule="auto"/>
              <w:rPr>
                <w:rFonts w:ascii="Cambria" w:eastAsia="Times New Roman" w:hAnsi="Cambria" w:cs="Times New Roman"/>
                <w:noProof/>
                <w:color w:val="002060"/>
                <w:lang w:eastAsia="ro-RO"/>
              </w:rPr>
            </w:pPr>
          </w:p>
        </w:tc>
        <w:tc>
          <w:tcPr>
            <w:tcW w:w="1388" w:type="dxa"/>
            <w:vMerge/>
            <w:tcBorders>
              <w:top w:val="single" w:sz="8" w:space="0" w:color="auto"/>
              <w:left w:val="single" w:sz="4" w:space="0" w:color="auto"/>
              <w:bottom w:val="single" w:sz="8" w:space="0" w:color="000000"/>
              <w:right w:val="single" w:sz="4" w:space="0" w:color="auto"/>
            </w:tcBorders>
            <w:vAlign w:val="center"/>
            <w:hideMark/>
          </w:tcPr>
          <w:p w:rsidR="008B3B63" w:rsidRPr="001D6807" w:rsidRDefault="008B3B63" w:rsidP="008B3B63">
            <w:pPr>
              <w:spacing w:after="0" w:line="240" w:lineRule="auto"/>
              <w:rPr>
                <w:rFonts w:ascii="Cambria" w:eastAsia="Times New Roman" w:hAnsi="Cambria" w:cs="Times New Roman"/>
                <w:b/>
                <w:bCs/>
                <w:noProof/>
                <w:color w:val="002060"/>
                <w:lang w:eastAsia="ro-RO"/>
              </w:rPr>
            </w:pPr>
          </w:p>
        </w:tc>
        <w:tc>
          <w:tcPr>
            <w:tcW w:w="155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8B3B63" w:rsidRPr="001D6807" w:rsidRDefault="008B3B63" w:rsidP="008B3B63">
            <w:pPr>
              <w:spacing w:after="0" w:line="240" w:lineRule="auto"/>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 </w:t>
            </w:r>
          </w:p>
        </w:tc>
        <w:tc>
          <w:tcPr>
            <w:tcW w:w="1463" w:type="dxa"/>
            <w:tcBorders>
              <w:top w:val="nil"/>
              <w:left w:val="nil"/>
              <w:bottom w:val="single" w:sz="8" w:space="0" w:color="auto"/>
              <w:right w:val="single" w:sz="8" w:space="0" w:color="auto"/>
            </w:tcBorders>
            <w:shd w:val="clear" w:color="000000" w:fill="DDEBF7"/>
            <w:vAlign w:val="bottom"/>
            <w:hideMark/>
          </w:tcPr>
          <w:p w:rsidR="008B3B63" w:rsidRPr="001D6807" w:rsidRDefault="008B3B63" w:rsidP="00C27F96">
            <w:pPr>
              <w:spacing w:after="0" w:line="240" w:lineRule="auto"/>
              <w:jc w:val="center"/>
              <w:rPr>
                <w:rFonts w:ascii="Cambria" w:eastAsia="Times New Roman" w:hAnsi="Cambria" w:cs="Times New Roman"/>
                <w:noProof/>
                <w:color w:val="002060"/>
                <w:lang w:eastAsia="ro-RO"/>
              </w:rPr>
            </w:pPr>
            <w:r w:rsidRPr="001D6807">
              <w:rPr>
                <w:rFonts w:ascii="Cambria" w:eastAsia="Times New Roman" w:hAnsi="Cambria" w:cs="Times New Roman"/>
                <w:noProof/>
                <w:color w:val="002060"/>
                <w:lang w:eastAsia="ro-RO"/>
              </w:rPr>
              <w:t>10%</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2E0203" w:rsidRPr="008012F2" w:rsidTr="00DF5B3A">
        <w:trPr>
          <w:trHeight w:val="314"/>
        </w:trPr>
        <w:tc>
          <w:tcPr>
            <w:tcW w:w="401" w:type="dxa"/>
            <w:tcBorders>
              <w:top w:val="nil"/>
              <w:left w:val="nil"/>
              <w:bottom w:val="nil"/>
              <w:right w:val="nil"/>
            </w:tcBorders>
            <w:shd w:val="clear" w:color="000000" w:fill="DDEBF7"/>
            <w:noWrap/>
            <w:vAlign w:val="bottom"/>
            <w:hideMark/>
          </w:tcPr>
          <w:p w:rsidR="002E0203" w:rsidRPr="001D6807" w:rsidRDefault="002E0203" w:rsidP="008B3B63">
            <w:pPr>
              <w:spacing w:after="0" w:line="240" w:lineRule="auto"/>
              <w:rPr>
                <w:rFonts w:ascii="Calibri" w:eastAsia="Times New Roman" w:hAnsi="Calibri" w:cs="Times New Roman"/>
                <w:b/>
                <w:noProof/>
                <w:color w:val="000000"/>
                <w:lang w:eastAsia="ro-RO"/>
              </w:rPr>
            </w:pPr>
            <w:r w:rsidRPr="001D6807">
              <w:rPr>
                <w:rFonts w:ascii="Calibri" w:eastAsia="Times New Roman" w:hAnsi="Calibri" w:cs="Times New Roman"/>
                <w:b/>
                <w:noProof/>
                <w:color w:val="000000"/>
                <w:lang w:eastAsia="ro-RO"/>
              </w:rPr>
              <w:t> </w:t>
            </w:r>
          </w:p>
        </w:tc>
        <w:tc>
          <w:tcPr>
            <w:tcW w:w="8817" w:type="dxa"/>
            <w:gridSpan w:val="6"/>
            <w:tcBorders>
              <w:top w:val="nil"/>
              <w:left w:val="nil"/>
              <w:bottom w:val="nil"/>
              <w:right w:val="nil"/>
            </w:tcBorders>
            <w:shd w:val="clear" w:color="000000" w:fill="DDEBF7"/>
            <w:noWrap/>
            <w:vAlign w:val="bottom"/>
            <w:hideMark/>
          </w:tcPr>
          <w:p w:rsidR="002E0203" w:rsidRPr="001D6807" w:rsidRDefault="002E0203" w:rsidP="008B3B63">
            <w:pPr>
              <w:spacing w:after="0" w:line="240" w:lineRule="auto"/>
              <w:rPr>
                <w:rFonts w:ascii="Calibri" w:eastAsia="Times New Roman" w:hAnsi="Calibri" w:cs="Times New Roman"/>
                <w:b/>
                <w:noProof/>
                <w:color w:val="000000"/>
                <w:lang w:eastAsia="ro-RO"/>
              </w:rPr>
            </w:pPr>
            <w:r w:rsidRPr="001D6807">
              <w:rPr>
                <w:rFonts w:ascii="Calibri" w:eastAsia="Times New Roman" w:hAnsi="Calibri" w:cs="Times New Roman"/>
                <w:b/>
                <w:noProof/>
                <w:color w:val="000000"/>
                <w:lang w:eastAsia="ro-RO"/>
              </w:rPr>
              <w:t> </w:t>
            </w:r>
          </w:p>
          <w:p w:rsidR="002E0203" w:rsidRPr="00C27F96" w:rsidRDefault="002E0203" w:rsidP="008B3B63">
            <w:pPr>
              <w:spacing w:after="0" w:line="240" w:lineRule="auto"/>
              <w:rPr>
                <w:rFonts w:ascii="Calibri" w:eastAsia="Times New Roman" w:hAnsi="Calibri" w:cs="Times New Roman"/>
                <w:b/>
                <w:noProof/>
                <w:color w:val="000000"/>
                <w:sz w:val="16"/>
                <w:szCs w:val="16"/>
                <w:lang w:eastAsia="ro-RO"/>
              </w:rPr>
            </w:pPr>
            <w:r w:rsidRPr="001D6807">
              <w:rPr>
                <w:rFonts w:ascii="Calibri" w:eastAsia="Times New Roman" w:hAnsi="Calibri" w:cs="Times New Roman"/>
                <w:b/>
                <w:noProof/>
                <w:color w:val="000000"/>
                <w:lang w:eastAsia="ro-RO"/>
              </w:rPr>
              <w:t> </w:t>
            </w:r>
          </w:p>
          <w:p w:rsidR="002E0203" w:rsidRDefault="002E0203" w:rsidP="008B3B63">
            <w:pPr>
              <w:spacing w:after="0" w:line="240" w:lineRule="auto"/>
              <w:rPr>
                <w:ins w:id="87" w:author="Alecsandra Rusu" w:date="2019-09-26T13:15:00Z"/>
                <w:rFonts w:ascii="Cambria" w:eastAsia="Times New Roman" w:hAnsi="Cambria" w:cs="Times New Roman"/>
                <w:b/>
                <w:bCs/>
                <w:noProof/>
                <w:color w:val="002060"/>
                <w:lang w:eastAsia="ro-RO"/>
              </w:rPr>
            </w:pPr>
            <w:r w:rsidRPr="001D6807">
              <w:rPr>
                <w:rFonts w:ascii="Calibri" w:eastAsia="Times New Roman" w:hAnsi="Calibri" w:cs="Times New Roman"/>
                <w:b/>
                <w:noProof/>
                <w:color w:val="000000"/>
                <w:lang w:eastAsia="ro-RO"/>
              </w:rPr>
              <w:t> </w:t>
            </w:r>
            <w:r w:rsidRPr="001D6807">
              <w:rPr>
                <w:rFonts w:ascii="Cambria" w:eastAsia="Times New Roman" w:hAnsi="Cambria" w:cs="Times New Roman"/>
                <w:b/>
                <w:bCs/>
                <w:noProof/>
                <w:color w:val="002060"/>
                <w:lang w:eastAsia="ro-RO"/>
              </w:rPr>
              <w:t>Atenție! Toate sumele vor fi exprimate în euro</w:t>
            </w:r>
          </w:p>
          <w:p w:rsidR="00117F6D" w:rsidRPr="001D6807" w:rsidRDefault="00117F6D" w:rsidP="00DF5B3A">
            <w:pPr>
              <w:spacing w:after="0" w:line="240" w:lineRule="auto"/>
              <w:rPr>
                <w:rFonts w:ascii="Calibri" w:eastAsia="Times New Roman" w:hAnsi="Calibri" w:cs="Times New Roman"/>
                <w:b/>
                <w:noProof/>
                <w:color w:val="000000"/>
                <w:lang w:eastAsia="ro-RO"/>
              </w:rPr>
            </w:pPr>
          </w:p>
        </w:tc>
        <w:tc>
          <w:tcPr>
            <w:tcW w:w="388" w:type="dxa"/>
            <w:tcBorders>
              <w:top w:val="nil"/>
              <w:left w:val="nil"/>
              <w:bottom w:val="nil"/>
              <w:right w:val="nil"/>
            </w:tcBorders>
            <w:shd w:val="clear" w:color="000000" w:fill="DDEBF7"/>
            <w:noWrap/>
            <w:vAlign w:val="bottom"/>
            <w:hideMark/>
          </w:tcPr>
          <w:p w:rsidR="002E0203" w:rsidRPr="001D6807" w:rsidRDefault="002E0203" w:rsidP="008B3B63">
            <w:pPr>
              <w:spacing w:after="0" w:line="240" w:lineRule="auto"/>
              <w:rPr>
                <w:rFonts w:ascii="Calibri" w:eastAsia="Times New Roman" w:hAnsi="Calibri" w:cs="Times New Roman"/>
                <w:b/>
                <w:noProof/>
                <w:color w:val="000000"/>
                <w:lang w:eastAsia="ro-RO"/>
              </w:rPr>
            </w:pPr>
            <w:r w:rsidRPr="001D6807">
              <w:rPr>
                <w:rFonts w:ascii="Calibri" w:eastAsia="Times New Roman" w:hAnsi="Calibri" w:cs="Times New Roman"/>
                <w:b/>
                <w:noProof/>
                <w:color w:val="00000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p w:rsidR="002E0203" w:rsidRPr="001D6807" w:rsidRDefault="002E0203" w:rsidP="008B3B63">
            <w:pPr>
              <w:spacing w:after="0" w:line="240" w:lineRule="auto"/>
              <w:rPr>
                <w:rFonts w:ascii="Calibri" w:eastAsia="Times New Roman" w:hAnsi="Calibri" w:cs="Times New Roman"/>
                <w:noProof/>
                <w:color w:val="000000"/>
                <w:lang w:eastAsia="ro-RO"/>
              </w:rPr>
            </w:pPr>
          </w:p>
        </w:tc>
        <w:tc>
          <w:tcPr>
            <w:tcW w:w="8817" w:type="dxa"/>
            <w:gridSpan w:val="6"/>
            <w:tcBorders>
              <w:top w:val="nil"/>
              <w:left w:val="nil"/>
              <w:bottom w:val="nil"/>
              <w:right w:val="nil"/>
            </w:tcBorders>
            <w:shd w:val="clear" w:color="000000" w:fill="DDEBF7"/>
            <w:vAlign w:val="bottom"/>
            <w:hideMark/>
          </w:tcPr>
          <w:p w:rsidR="00DF5B3A" w:rsidRDefault="008B3B63" w:rsidP="00117F6D">
            <w:pPr>
              <w:spacing w:after="0" w:line="240" w:lineRule="auto"/>
              <w:rPr>
                <w:ins w:id="88" w:author="Alecsandra Rusu" w:date="2019-09-26T13:30:00Z"/>
                <w:rFonts w:ascii="Cambria" w:eastAsia="Times New Roman" w:hAnsi="Cambria" w:cs="Times New Roman"/>
                <w:bCs/>
                <w:noProof/>
                <w:color w:val="002060"/>
                <w:lang w:eastAsia="ro-RO"/>
              </w:rPr>
            </w:pPr>
            <w:r w:rsidRPr="001D6807">
              <w:rPr>
                <w:rFonts w:ascii="Cambria" w:eastAsia="Times New Roman" w:hAnsi="Cambria" w:cs="Times New Roman"/>
                <w:bCs/>
                <w:noProof/>
                <w:color w:val="002060"/>
                <w:lang w:eastAsia="ro-RO"/>
              </w:rPr>
              <w:t xml:space="preserve">* </w:t>
            </w:r>
            <w:del w:id="89" w:author="Alecsandra Rusu" w:date="2019-09-26T13:15:00Z">
              <w:r w:rsidRPr="001D6807" w:rsidDel="00117F6D">
                <w:rPr>
                  <w:rFonts w:ascii="Cambria" w:eastAsia="Times New Roman" w:hAnsi="Cambria" w:cs="Times New Roman"/>
                  <w:bCs/>
                  <w:noProof/>
                  <w:color w:val="002060"/>
                  <w:lang w:eastAsia="ro-RO"/>
                </w:rPr>
                <w:delText xml:space="preserve">Valorile </w:delText>
              </w:r>
            </w:del>
            <w:ins w:id="90" w:author="Alecsandra Rusu" w:date="2019-09-26T13:15:00Z">
              <w:r w:rsidR="00117F6D" w:rsidRPr="001D6807">
                <w:rPr>
                  <w:rFonts w:ascii="Cambria" w:eastAsia="Times New Roman" w:hAnsi="Cambria" w:cs="Times New Roman"/>
                  <w:bCs/>
                  <w:noProof/>
                  <w:color w:val="002060"/>
                  <w:lang w:eastAsia="ro-RO"/>
                </w:rPr>
                <w:t>Valo</w:t>
              </w:r>
              <w:r w:rsidR="00117F6D">
                <w:rPr>
                  <w:rFonts w:ascii="Cambria" w:eastAsia="Times New Roman" w:hAnsi="Cambria" w:cs="Times New Roman"/>
                  <w:bCs/>
                  <w:noProof/>
                  <w:color w:val="002060"/>
                  <w:lang w:eastAsia="ro-RO"/>
                </w:rPr>
                <w:t>area</w:t>
              </w:r>
              <w:r w:rsidR="00117F6D" w:rsidRPr="001D6807">
                <w:rPr>
                  <w:rFonts w:ascii="Cambria" w:eastAsia="Times New Roman" w:hAnsi="Cambria" w:cs="Times New Roman"/>
                  <w:bCs/>
                  <w:noProof/>
                  <w:color w:val="002060"/>
                  <w:lang w:eastAsia="ro-RO"/>
                </w:rPr>
                <w:t xml:space="preserve"> </w:t>
              </w:r>
            </w:ins>
            <w:r w:rsidRPr="001D6807">
              <w:rPr>
                <w:rFonts w:ascii="Cambria" w:eastAsia="Times New Roman" w:hAnsi="Cambria" w:cs="Times New Roman"/>
                <w:bCs/>
                <w:noProof/>
                <w:color w:val="002060"/>
                <w:lang w:eastAsia="ro-RO"/>
              </w:rPr>
              <w:t>v</w:t>
            </w:r>
            <w:ins w:id="91" w:author="Alecsandra Rusu" w:date="2019-09-26T13:15:00Z">
              <w:r w:rsidR="00117F6D">
                <w:rPr>
                  <w:rFonts w:ascii="Cambria" w:eastAsia="Times New Roman" w:hAnsi="Cambria" w:cs="Times New Roman"/>
                  <w:bCs/>
                  <w:noProof/>
                  <w:color w:val="002060"/>
                  <w:lang w:eastAsia="ro-RO"/>
                </w:rPr>
                <w:t>a</w:t>
              </w:r>
            </w:ins>
            <w:del w:id="92" w:author="Alecsandra Rusu" w:date="2019-09-26T13:15:00Z">
              <w:r w:rsidRPr="001D6807" w:rsidDel="00117F6D">
                <w:rPr>
                  <w:rFonts w:ascii="Cambria" w:eastAsia="Times New Roman" w:hAnsi="Cambria" w:cs="Times New Roman"/>
                  <w:bCs/>
                  <w:noProof/>
                  <w:color w:val="002060"/>
                  <w:lang w:eastAsia="ro-RO"/>
                </w:rPr>
                <w:delText>or</w:delText>
              </w:r>
            </w:del>
            <w:r w:rsidRPr="001D6807">
              <w:rPr>
                <w:rFonts w:ascii="Cambria" w:eastAsia="Times New Roman" w:hAnsi="Cambria" w:cs="Times New Roman"/>
                <w:bCs/>
                <w:noProof/>
                <w:color w:val="002060"/>
                <w:lang w:eastAsia="ro-RO"/>
              </w:rPr>
              <w:t xml:space="preserve"> include și sumele aferente </w:t>
            </w:r>
            <w:del w:id="93" w:author="Alecsandra Rusu" w:date="2019-09-26T13:15:00Z">
              <w:r w:rsidRPr="001D6807" w:rsidDel="00117F6D">
                <w:rPr>
                  <w:rFonts w:ascii="Cambria" w:eastAsia="Times New Roman" w:hAnsi="Cambria" w:cs="Times New Roman"/>
                  <w:bCs/>
                  <w:noProof/>
                  <w:color w:val="002060"/>
                  <w:lang w:eastAsia="ro-RO"/>
                </w:rPr>
                <w:delText>costurilor de funcționare</w:delText>
              </w:r>
            </w:del>
            <w:ins w:id="94" w:author="Alecsandra Rusu" w:date="2019-09-26T13:15:00Z">
              <w:r w:rsidR="00117F6D">
                <w:rPr>
                  <w:rFonts w:ascii="Cambria" w:eastAsia="Times New Roman" w:hAnsi="Cambria" w:cs="Times New Roman"/>
                  <w:bCs/>
                  <w:noProof/>
                  <w:color w:val="002060"/>
                  <w:lang w:eastAsia="ro-RO"/>
                </w:rPr>
                <w:t>primului contract subsecvent</w:t>
              </w:r>
            </w:ins>
            <w:r w:rsidRPr="001D6807">
              <w:rPr>
                <w:rFonts w:ascii="Cambria" w:eastAsia="Times New Roman" w:hAnsi="Cambria" w:cs="Times New Roman"/>
                <w:bCs/>
                <w:noProof/>
                <w:color w:val="002060"/>
                <w:lang w:eastAsia="ro-RO"/>
              </w:rPr>
              <w:t xml:space="preserve"> </w:t>
            </w:r>
            <w:del w:id="95" w:author="Alecsandra Rusu" w:date="2019-09-26T13:15:00Z">
              <w:r w:rsidRPr="001D6807" w:rsidDel="00117F6D">
                <w:rPr>
                  <w:rFonts w:ascii="Cambria" w:eastAsia="Times New Roman" w:hAnsi="Cambria" w:cs="Times New Roman"/>
                  <w:bCs/>
                  <w:noProof/>
                  <w:color w:val="002060"/>
                  <w:lang w:eastAsia="ro-RO"/>
                </w:rPr>
                <w:delText>(</w:delText>
              </w:r>
            </w:del>
            <w:r w:rsidRPr="001D6807">
              <w:rPr>
                <w:rFonts w:ascii="Cambria" w:eastAsia="Times New Roman" w:hAnsi="Cambria" w:cs="Times New Roman"/>
                <w:bCs/>
                <w:noProof/>
                <w:color w:val="002060"/>
                <w:lang w:eastAsia="ro-RO"/>
              </w:rPr>
              <w:t>s</w:t>
            </w:r>
            <w:r w:rsidR="003B73F3" w:rsidRPr="001D6807">
              <w:rPr>
                <w:rFonts w:ascii="Cambria" w:eastAsia="Times New Roman" w:hAnsi="Cambria" w:cs="Times New Roman"/>
                <w:bCs/>
                <w:noProof/>
                <w:color w:val="002060"/>
                <w:lang w:eastAsia="ro-RO"/>
              </w:rPr>
              <w:t>m</w:t>
            </w:r>
            <w:r w:rsidRPr="001D6807">
              <w:rPr>
                <w:rFonts w:ascii="Cambria" w:eastAsia="Times New Roman" w:hAnsi="Cambria" w:cs="Times New Roman"/>
                <w:bCs/>
                <w:noProof/>
                <w:color w:val="002060"/>
                <w:lang w:eastAsia="ro-RO"/>
              </w:rPr>
              <w:t xml:space="preserve"> 19.4</w:t>
            </w:r>
            <w:del w:id="96" w:author="Alecsandra Rusu" w:date="2019-09-26T13:15:00Z">
              <w:r w:rsidRPr="001D6807" w:rsidDel="00117F6D">
                <w:rPr>
                  <w:rFonts w:ascii="Cambria" w:eastAsia="Times New Roman" w:hAnsi="Cambria" w:cs="Times New Roman"/>
                  <w:bCs/>
                  <w:noProof/>
                  <w:color w:val="002060"/>
                  <w:lang w:eastAsia="ro-RO"/>
                </w:rPr>
                <w:delText>)</w:delText>
              </w:r>
            </w:del>
            <w:ins w:id="97" w:author="Alecsandra Rusu" w:date="2019-09-26T13:30:00Z">
              <w:r w:rsidR="00DF5B3A" w:rsidRPr="00A85EC2">
                <w:rPr>
                  <w:rFonts w:ascii="Cambria" w:eastAsia="Times New Roman" w:hAnsi="Cambria" w:cs="Times New Roman"/>
                  <w:bCs/>
                  <w:noProof/>
                  <w:color w:val="002060"/>
                  <w:lang w:eastAsia="ro-RO"/>
                </w:rPr>
                <w:t xml:space="preserve"> </w:t>
              </w:r>
            </w:ins>
          </w:p>
          <w:p w:rsidR="008B3B63" w:rsidRPr="001D6807" w:rsidRDefault="00DF5B3A" w:rsidP="00117F6D">
            <w:pPr>
              <w:spacing w:after="0" w:line="240" w:lineRule="auto"/>
              <w:rPr>
                <w:rFonts w:ascii="Cambria" w:eastAsia="Times New Roman" w:hAnsi="Cambria" w:cs="Times New Roman"/>
                <w:bCs/>
                <w:noProof/>
                <w:color w:val="002060"/>
                <w:lang w:eastAsia="ro-RO"/>
              </w:rPr>
            </w:pPr>
            <w:ins w:id="98" w:author="Alecsandra Rusu" w:date="2019-09-26T13:30:00Z">
              <w:r>
                <w:rPr>
                  <w:rFonts w:ascii="Cambria" w:eastAsia="Times New Roman" w:hAnsi="Cambria" w:cs="Times New Roman"/>
                  <w:bCs/>
                  <w:noProof/>
                  <w:color w:val="002060"/>
                  <w:lang w:eastAsia="ro-RO"/>
                </w:rPr>
                <w:t>*</w:t>
              </w:r>
              <w:r w:rsidRPr="00A85EC2">
                <w:rPr>
                  <w:rFonts w:ascii="Cambria" w:eastAsia="Times New Roman" w:hAnsi="Cambria" w:cs="Times New Roman"/>
                  <w:bCs/>
                  <w:noProof/>
                  <w:color w:val="002060"/>
                  <w:lang w:eastAsia="ro-RO"/>
                </w:rPr>
                <w:t>* valoarea contractelor de finanțare semnate în cadrul sM 19.2</w:t>
              </w:r>
              <w:r w:rsidRPr="00DF5B3A">
                <w:rPr>
                  <w:rFonts w:ascii="Cambria" w:eastAsia="Times New Roman" w:hAnsi="Cambria" w:cs="Times New Roman"/>
                  <w:bCs/>
                  <w:noProof/>
                  <w:color w:val="002060"/>
                  <w:lang w:eastAsia="ro-RO"/>
                </w:rPr>
                <w:t xml:space="preserve"> +</w:t>
              </w:r>
              <w:r w:rsidRPr="00A85EC2">
                <w:rPr>
                  <w:rFonts w:ascii="Cambria" w:eastAsia="Times New Roman" w:hAnsi="Cambria" w:cs="Times New Roman"/>
                  <w:bCs/>
                  <w:noProof/>
                  <w:color w:val="002060"/>
                  <w:lang w:eastAsia="ro-RO"/>
                </w:rPr>
                <w:t xml:space="preserve"> valoarea  primului contract subsecvent sM 19.4 </w:t>
              </w:r>
              <w:r>
                <w:rPr>
                  <w:rFonts w:ascii="Cambria" w:eastAsia="Times New Roman" w:hAnsi="Cambria" w:cs="Times New Roman"/>
                  <w:bCs/>
                  <w:noProof/>
                  <w:color w:val="002060"/>
                  <w:lang w:eastAsia="ro-RO"/>
                </w:rPr>
                <w:t xml:space="preserve">+ </w:t>
              </w:r>
              <w:r w:rsidRPr="00A85EC2">
                <w:rPr>
                  <w:rFonts w:ascii="Cambria" w:eastAsia="Times New Roman" w:hAnsi="Cambria" w:cs="Times New Roman"/>
                  <w:bCs/>
                  <w:noProof/>
                  <w:color w:val="002060"/>
                  <w:lang w:eastAsia="ro-RO"/>
                </w:rPr>
                <w:t>valoarea proiectelor selectate de GAL și</w:t>
              </w:r>
              <w:r w:rsidRPr="00DF5B3A">
                <w:rPr>
                  <w:rFonts w:ascii="Cambria" w:eastAsia="Times New Roman" w:hAnsi="Cambria" w:cs="Times New Roman"/>
                  <w:bCs/>
                  <w:noProof/>
                  <w:color w:val="002060"/>
                  <w:lang w:eastAsia="ro-RO"/>
                </w:rPr>
                <w:t xml:space="preserve"> depuse la AFIR</w:t>
              </w:r>
              <w:r w:rsidRPr="00A85EC2">
                <w:rPr>
                  <w:rFonts w:ascii="Cambria" w:eastAsia="Times New Roman" w:hAnsi="Cambria" w:cs="Times New Roman"/>
                  <w:bCs/>
                  <w:noProof/>
                  <w:color w:val="002060"/>
                  <w:lang w:eastAsia="ro-RO"/>
                </w:rPr>
                <w:t xml:space="preserve"> aflate în evaluare</w:t>
              </w:r>
            </w:ins>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8B3B63" w:rsidRPr="008012F2" w:rsidTr="00DF5B3A">
        <w:trPr>
          <w:trHeight w:val="284"/>
        </w:trPr>
        <w:tc>
          <w:tcPr>
            <w:tcW w:w="401"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8817" w:type="dxa"/>
            <w:gridSpan w:val="6"/>
            <w:tcBorders>
              <w:top w:val="nil"/>
              <w:left w:val="nil"/>
              <w:bottom w:val="nil"/>
              <w:right w:val="nil"/>
            </w:tcBorders>
            <w:shd w:val="clear" w:color="000000" w:fill="DDEBF7"/>
            <w:vAlign w:val="bottom"/>
            <w:hideMark/>
          </w:tcPr>
          <w:p w:rsidR="008B3B63" w:rsidRPr="001D6807" w:rsidDel="00DF5B3A" w:rsidRDefault="008B3B63" w:rsidP="008B3B63">
            <w:pPr>
              <w:spacing w:after="0" w:line="240" w:lineRule="auto"/>
              <w:rPr>
                <w:del w:id="99" w:author="Alecsandra Rusu" w:date="2019-09-26T13:29:00Z"/>
                <w:rFonts w:ascii="Cambria" w:eastAsia="Times New Roman" w:hAnsi="Cambria" w:cs="Times New Roman"/>
                <w:bCs/>
                <w:noProof/>
                <w:color w:val="002060"/>
                <w:lang w:eastAsia="ro-RO"/>
              </w:rPr>
            </w:pPr>
            <w:del w:id="100" w:author="Alecsandra Rusu" w:date="2019-09-26T13:29:00Z">
              <w:r w:rsidRPr="001D6807" w:rsidDel="00DF5B3A">
                <w:rPr>
                  <w:rFonts w:ascii="Cambria" w:eastAsia="Times New Roman" w:hAnsi="Cambria" w:cs="Times New Roman"/>
                  <w:bCs/>
                  <w:noProof/>
                  <w:color w:val="002060"/>
                  <w:lang w:eastAsia="ro-RO"/>
                </w:rPr>
                <w:delText>** Va fi indicată valoarea proiectelor depuse în sesiunea care a fost supralicitată.</w:delText>
              </w:r>
            </w:del>
          </w:p>
          <w:p w:rsidR="00F43759" w:rsidRPr="001D6807" w:rsidRDefault="00F43759" w:rsidP="00F43759">
            <w:pPr>
              <w:spacing w:after="0" w:line="240" w:lineRule="auto"/>
              <w:rPr>
                <w:rFonts w:ascii="Cambria" w:eastAsia="Times New Roman" w:hAnsi="Cambria" w:cs="Times New Roman"/>
                <w:bCs/>
                <w:noProof/>
                <w:color w:val="002060"/>
                <w:lang w:eastAsia="ro-RO"/>
              </w:rPr>
            </w:pPr>
            <w:r w:rsidRPr="001D6807">
              <w:rPr>
                <w:rFonts w:ascii="Cambria" w:eastAsia="Times New Roman" w:hAnsi="Cambria" w:cs="Times New Roman"/>
                <w:bCs/>
                <w:noProof/>
                <w:color w:val="002060"/>
                <w:lang w:eastAsia="ro-RO"/>
              </w:rPr>
              <w:t>*** Rata de eroare se calculează împărțind diferența dintre nr. proiectelor depuse la AFIR și nr. proiectelor declarate eligibile la AFIR, la nr</w:t>
            </w:r>
            <w:r w:rsidR="0038670D" w:rsidRPr="001D6807">
              <w:rPr>
                <w:rFonts w:ascii="Cambria" w:eastAsia="Times New Roman" w:hAnsi="Cambria" w:cs="Times New Roman"/>
                <w:bCs/>
                <w:noProof/>
                <w:color w:val="002060"/>
                <w:lang w:eastAsia="ro-RO"/>
              </w:rPr>
              <w:t>.</w:t>
            </w:r>
            <w:r w:rsidRPr="001D6807">
              <w:rPr>
                <w:rFonts w:ascii="Cambria" w:eastAsia="Times New Roman" w:hAnsi="Cambria" w:cs="Times New Roman"/>
                <w:bCs/>
                <w:noProof/>
                <w:color w:val="002060"/>
                <w:lang w:eastAsia="ro-RO"/>
              </w:rPr>
              <w:t xml:space="preserve"> proiectelor depuse la AFIR.</w:t>
            </w:r>
            <w:r w:rsidR="008251DE" w:rsidRPr="001D6807">
              <w:rPr>
                <w:rFonts w:ascii="Cambria" w:eastAsia="Times New Roman" w:hAnsi="Cambria" w:cs="Times New Roman"/>
                <w:bCs/>
                <w:noProof/>
                <w:color w:val="002060"/>
                <w:lang w:eastAsia="ro-RO"/>
              </w:rPr>
              <w:t xml:space="preserve"> Nu vor fi luate în calcul proiectele selectate în urma Apelurilor lansate în anul 2017.</w:t>
            </w:r>
          </w:p>
        </w:tc>
        <w:tc>
          <w:tcPr>
            <w:tcW w:w="388" w:type="dxa"/>
            <w:tcBorders>
              <w:top w:val="nil"/>
              <w:left w:val="nil"/>
              <w:bottom w:val="nil"/>
              <w:right w:val="nil"/>
            </w:tcBorders>
            <w:shd w:val="clear" w:color="000000" w:fill="DDEBF7"/>
            <w:noWrap/>
            <w:vAlign w:val="bottom"/>
            <w:hideMark/>
          </w:tcPr>
          <w:p w:rsidR="008B3B63" w:rsidRPr="001D6807" w:rsidRDefault="008B3B63"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r w:rsidR="00DF5B3A" w:rsidRPr="008012F2" w:rsidTr="00DF5B3A">
        <w:trPr>
          <w:trHeight w:val="284"/>
        </w:trPr>
        <w:tc>
          <w:tcPr>
            <w:tcW w:w="401" w:type="dxa"/>
            <w:tcBorders>
              <w:top w:val="nil"/>
              <w:left w:val="nil"/>
              <w:bottom w:val="nil"/>
              <w:right w:val="nil"/>
            </w:tcBorders>
            <w:shd w:val="clear" w:color="000000" w:fill="DDEBF7"/>
            <w:noWrap/>
            <w:vAlign w:val="bottom"/>
            <w:hideMark/>
          </w:tcPr>
          <w:p w:rsidR="00DF5B3A" w:rsidRPr="001D6807" w:rsidRDefault="00DF5B3A"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8817" w:type="dxa"/>
            <w:gridSpan w:val="6"/>
            <w:tcBorders>
              <w:top w:val="nil"/>
              <w:left w:val="nil"/>
              <w:bottom w:val="nil"/>
              <w:right w:val="nil"/>
            </w:tcBorders>
            <w:shd w:val="clear" w:color="000000" w:fill="DDEBF7"/>
            <w:noWrap/>
            <w:vAlign w:val="bottom"/>
            <w:hideMark/>
          </w:tcPr>
          <w:p w:rsidR="00DF5B3A" w:rsidRPr="001D6807" w:rsidRDefault="00DF5B3A" w:rsidP="00DF5B3A">
            <w:pPr>
              <w:spacing w:after="0" w:line="240" w:lineRule="auto"/>
              <w:rPr>
                <w:ins w:id="101" w:author="Alecsandra Rusu" w:date="2019-09-26T13:29:00Z"/>
                <w:rFonts w:ascii="Cambria" w:eastAsia="Times New Roman" w:hAnsi="Cambria" w:cs="Times New Roman"/>
                <w:bCs/>
                <w:noProof/>
                <w:color w:val="002060"/>
                <w:lang w:eastAsia="ro-RO"/>
              </w:rPr>
            </w:pPr>
            <w:ins w:id="102" w:author="Alecsandra Rusu" w:date="2019-09-26T13:29:00Z">
              <w:r w:rsidRPr="001D6807">
                <w:rPr>
                  <w:rFonts w:ascii="Cambria" w:eastAsia="Times New Roman" w:hAnsi="Cambria" w:cs="Times New Roman"/>
                  <w:bCs/>
                  <w:noProof/>
                  <w:color w:val="002060"/>
                  <w:lang w:eastAsia="ro-RO"/>
                </w:rPr>
                <w:t>**</w:t>
              </w:r>
              <w:r>
                <w:rPr>
                  <w:rFonts w:ascii="Cambria" w:eastAsia="Times New Roman" w:hAnsi="Cambria" w:cs="Times New Roman"/>
                  <w:bCs/>
                  <w:noProof/>
                  <w:color w:val="002060"/>
                  <w:lang w:eastAsia="ro-RO"/>
                </w:rPr>
                <w:t>**</w:t>
              </w:r>
              <w:r w:rsidRPr="001D6807">
                <w:rPr>
                  <w:rFonts w:ascii="Cambria" w:eastAsia="Times New Roman" w:hAnsi="Cambria" w:cs="Times New Roman"/>
                  <w:bCs/>
                  <w:noProof/>
                  <w:color w:val="002060"/>
                  <w:lang w:eastAsia="ro-RO"/>
                </w:rPr>
                <w:t xml:space="preserve"> Va fi indicată valoarea proiectelor depuse în sesiunea care a fost supralicitată.</w:t>
              </w:r>
            </w:ins>
          </w:p>
          <w:p w:rsidR="00DF5B3A" w:rsidRPr="001D6807" w:rsidRDefault="00DF5B3A" w:rsidP="00C27F96">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c>
          <w:tcPr>
            <w:tcW w:w="388" w:type="dxa"/>
            <w:tcBorders>
              <w:top w:val="nil"/>
              <w:left w:val="nil"/>
              <w:bottom w:val="nil"/>
              <w:right w:val="nil"/>
            </w:tcBorders>
            <w:shd w:val="clear" w:color="000000" w:fill="DDEBF7"/>
            <w:noWrap/>
            <w:vAlign w:val="bottom"/>
            <w:hideMark/>
          </w:tcPr>
          <w:p w:rsidR="00DF5B3A" w:rsidRPr="001D6807" w:rsidRDefault="00DF5B3A" w:rsidP="008B3B63">
            <w:pPr>
              <w:spacing w:after="0" w:line="240" w:lineRule="auto"/>
              <w:rPr>
                <w:rFonts w:ascii="Calibri" w:eastAsia="Times New Roman" w:hAnsi="Calibri" w:cs="Times New Roman"/>
                <w:noProof/>
                <w:color w:val="000000"/>
                <w:lang w:eastAsia="ro-RO"/>
              </w:rPr>
            </w:pPr>
            <w:r w:rsidRPr="001D6807">
              <w:rPr>
                <w:rFonts w:ascii="Calibri" w:eastAsia="Times New Roman" w:hAnsi="Calibri" w:cs="Times New Roman"/>
                <w:noProof/>
                <w:color w:val="000000"/>
                <w:lang w:eastAsia="ro-RO"/>
              </w:rPr>
              <w:t> </w:t>
            </w:r>
          </w:p>
        </w:tc>
      </w:tr>
    </w:tbl>
    <w:p w:rsidR="003B73F3" w:rsidRPr="001D6807" w:rsidRDefault="003B73F3" w:rsidP="003B73F3">
      <w:pPr>
        <w:spacing w:after="0" w:line="240" w:lineRule="auto"/>
        <w:jc w:val="right"/>
        <w:rPr>
          <w:rStyle w:val="BookTitle"/>
          <w:noProof/>
        </w:rPr>
      </w:pPr>
      <w:r w:rsidRPr="001D6807">
        <w:rPr>
          <w:rStyle w:val="BookTitle"/>
          <w:noProof/>
        </w:rPr>
        <w:lastRenderedPageBreak/>
        <w:t>ANEXA 4 – PREZENTARE PROIECT</w:t>
      </w:r>
    </w:p>
    <w:p w:rsidR="003B73F3" w:rsidRPr="001D6807" w:rsidRDefault="003B73F3" w:rsidP="003B73F3">
      <w:pPr>
        <w:spacing w:after="0" w:line="240" w:lineRule="auto"/>
        <w:jc w:val="right"/>
        <w:rPr>
          <w:b/>
          <w:bCs/>
          <w:i/>
          <w:iCs/>
          <w:noProof/>
          <w:spacing w:val="5"/>
        </w:rPr>
      </w:pPr>
    </w:p>
    <w:p w:rsidR="003B73F3" w:rsidRPr="008012F2" w:rsidRDefault="003B73F3" w:rsidP="003B73F3">
      <w:pPr>
        <w:pBdr>
          <w:bottom w:val="single" w:sz="12" w:space="1" w:color="auto"/>
        </w:pBdr>
        <w:spacing w:after="160" w:line="259" w:lineRule="auto"/>
        <w:rPr>
          <w:rFonts w:ascii="Trebuchet MS" w:hAnsi="Trebuchet MS"/>
          <w:b/>
          <w:noProof/>
          <w:lang w:eastAsia="ro-RO"/>
        </w:rPr>
      </w:pPr>
      <w:r w:rsidRPr="008012F2">
        <w:rPr>
          <w:rFonts w:ascii="Trebuchet MS" w:hAnsi="Trebuchet MS"/>
          <w:b/>
          <w:noProof/>
          <w:lang w:eastAsia="ro-RO"/>
        </w:rPr>
        <w:t xml:space="preserve">Proiect finanțat prin intermediul Strategiei de Dezvoltare Locală a Grupului de Acțiune Locală ________________________________________________ </w:t>
      </w:r>
      <w:r w:rsidRPr="008012F2">
        <w:rPr>
          <w:rFonts w:ascii="Trebuchet MS" w:hAnsi="Trebuchet MS"/>
          <w:b/>
          <w:noProof/>
          <w:lang w:eastAsia="ro-RO"/>
        </w:rPr>
        <w:tab/>
      </w:r>
    </w:p>
    <w:p w:rsidR="003B73F3" w:rsidRPr="008012F2" w:rsidRDefault="003B73F3" w:rsidP="003B73F3">
      <w:pPr>
        <w:pBdr>
          <w:bottom w:val="single" w:sz="12" w:space="1" w:color="auto"/>
        </w:pBdr>
        <w:spacing w:after="160" w:line="259" w:lineRule="auto"/>
        <w:rPr>
          <w:rFonts w:ascii="Trebuchet MS" w:hAnsi="Trebuchet MS"/>
          <w:b/>
          <w:noProof/>
          <w:color w:val="2E74B5" w:themeColor="accent1" w:themeShade="BF"/>
          <w:lang w:eastAsia="ro-RO"/>
        </w:rPr>
      </w:pP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lang w:eastAsia="ro-RO"/>
        </w:rPr>
        <w:tab/>
      </w:r>
      <w:r w:rsidRPr="008012F2">
        <w:rPr>
          <w:rFonts w:ascii="Trebuchet MS" w:hAnsi="Trebuchet MS"/>
          <w:b/>
          <w:noProof/>
          <w:color w:val="2E74B5" w:themeColor="accent1" w:themeShade="BF"/>
          <w:lang w:eastAsia="ro-RO"/>
        </w:rPr>
        <w:t>Proiect finanțat prin FEADR</w:t>
      </w:r>
    </w:p>
    <w:p w:rsidR="003B73F3" w:rsidRPr="0059092F" w:rsidRDefault="003B73F3" w:rsidP="003B73F3">
      <w:pPr>
        <w:pBdr>
          <w:bottom w:val="single" w:sz="12" w:space="1" w:color="auto"/>
        </w:pBdr>
        <w:spacing w:after="160" w:line="259" w:lineRule="auto"/>
        <w:rPr>
          <w:rFonts w:ascii="Trebuchet MS" w:hAnsi="Trebuchet MS"/>
          <w:noProof/>
        </w:rPr>
      </w:pPr>
      <w:r w:rsidRPr="00444DF6">
        <w:rPr>
          <w:rFonts w:ascii="Trebuchet MS" w:hAnsi="Trebuchet MS"/>
          <w:noProof/>
          <w:lang w:eastAsia="ro-RO"/>
        </w:rPr>
        <w:drawing>
          <wp:anchor distT="0" distB="0" distL="114300" distR="114300" simplePos="0" relativeHeight="251674624" behindDoc="0" locked="0" layoutInCell="1" allowOverlap="1" wp14:anchorId="128815DD" wp14:editId="09BB6EB8">
            <wp:simplePos x="0" y="0"/>
            <wp:positionH relativeFrom="column">
              <wp:posOffset>18415</wp:posOffset>
            </wp:positionH>
            <wp:positionV relativeFrom="paragraph">
              <wp:posOffset>127000</wp:posOffset>
            </wp:positionV>
            <wp:extent cx="1628775" cy="7162800"/>
            <wp:effectExtent l="57150" t="57150" r="47625" b="57150"/>
            <wp:wrapSquare wrapText="bothSides"/>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margin">
              <wp14:pctWidth>0</wp14:pctWidth>
            </wp14:sizeRelH>
            <wp14:sizeRelV relativeFrom="margin">
              <wp14:pctHeight>0</wp14:pctHeight>
            </wp14:sizeRelV>
          </wp:anchor>
        </w:drawing>
      </w:r>
      <w:r w:rsidRPr="00444DF6">
        <w:rPr>
          <w:rFonts w:ascii="Trebuchet MS" w:hAnsi="Trebuchet MS"/>
          <w:noProof/>
          <w:lang w:eastAsia="ro-RO"/>
        </w:rPr>
        <w:drawing>
          <wp:inline distT="0" distB="0" distL="0" distR="0" wp14:anchorId="76933B7E" wp14:editId="095E48E3">
            <wp:extent cx="3848100" cy="7219950"/>
            <wp:effectExtent l="19050" t="0" r="19050" b="190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bookmarkStart w:id="103" w:name="_GoBack"/>
      <w:bookmarkEnd w:id="103"/>
    </w:p>
    <w:sectPr w:rsidR="003B73F3" w:rsidRPr="0059092F" w:rsidSect="00766B2B">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4A1" w:rsidRDefault="00DE14A1" w:rsidP="00D56967">
      <w:pPr>
        <w:spacing w:after="0" w:line="240" w:lineRule="auto"/>
      </w:pPr>
      <w:r>
        <w:separator/>
      </w:r>
    </w:p>
  </w:endnote>
  <w:endnote w:type="continuationSeparator" w:id="0">
    <w:p w:rsidR="00DE14A1" w:rsidRDefault="00DE14A1" w:rsidP="00D56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1B" w:rsidRPr="009E29C8" w:rsidRDefault="00917A1B" w:rsidP="00D56967">
    <w:pPr>
      <w:pStyle w:val="Footer"/>
      <w:pBdr>
        <w:top w:val="thinThickSmallGap" w:sz="24" w:space="0" w:color="823B0B" w:themeColor="accent2" w:themeShade="7F"/>
      </w:pBdr>
      <w:rPr>
        <w:rFonts w:ascii="Trebuchet MS" w:eastAsiaTheme="majorEastAsia" w:hAnsi="Trebuchet MS" w:cstheme="majorBidi"/>
        <w:sz w:val="16"/>
        <w:szCs w:val="16"/>
      </w:rPr>
    </w:pPr>
    <w:r>
      <w:rPr>
        <w:rFonts w:ascii="Trebuchet MS" w:eastAsiaTheme="majorEastAsia" w:hAnsi="Trebuchet MS" w:cstheme="majorBidi"/>
        <w:sz w:val="16"/>
        <w:szCs w:val="16"/>
      </w:rPr>
      <w:t>Ghidul Grupurilor de Acțiune Locală pentru implementarea</w:t>
    </w:r>
    <w:r w:rsidRPr="009E29C8">
      <w:rPr>
        <w:rFonts w:ascii="Trebuchet MS" w:eastAsiaTheme="majorEastAsia" w:hAnsi="Trebuchet MS" w:cstheme="majorBidi"/>
        <w:sz w:val="16"/>
        <w:szCs w:val="16"/>
      </w:rPr>
      <w:t xml:space="preserve"> Strategiilor de Dezvoltare Locală </w:t>
    </w:r>
  </w:p>
  <w:p w:rsidR="00917A1B" w:rsidRPr="009E29C8" w:rsidRDefault="00917A1B" w:rsidP="00D56967">
    <w:pPr>
      <w:pStyle w:val="Footer"/>
      <w:pBdr>
        <w:top w:val="thinThickSmallGap" w:sz="24" w:space="0" w:color="823B0B" w:themeColor="accent2" w:themeShade="7F"/>
      </w:pBdr>
      <w:rPr>
        <w:rFonts w:ascii="Trebuchet MS" w:eastAsiaTheme="majorEastAsia" w:hAnsi="Trebuchet MS" w:cstheme="majorBidi"/>
        <w:sz w:val="16"/>
        <w:szCs w:val="16"/>
      </w:rPr>
    </w:pPr>
    <w:proofErr w:type="spellStart"/>
    <w:r>
      <w:rPr>
        <w:rFonts w:ascii="Trebuchet MS" w:eastAsiaTheme="majorEastAsia" w:hAnsi="Trebuchet MS" w:cstheme="majorBidi"/>
        <w:sz w:val="16"/>
        <w:szCs w:val="16"/>
      </w:rPr>
      <w:t>Informaţiile</w:t>
    </w:r>
    <w:proofErr w:type="spellEnd"/>
    <w:r>
      <w:rPr>
        <w:rFonts w:ascii="Trebuchet MS" w:eastAsiaTheme="majorEastAsia" w:hAnsi="Trebuchet MS" w:cstheme="majorBidi"/>
        <w:sz w:val="16"/>
        <w:szCs w:val="16"/>
      </w:rPr>
      <w:t xml:space="preserve"> din prezentul Ghid</w:t>
    </w:r>
    <w:r w:rsidRPr="009E29C8">
      <w:rPr>
        <w:rFonts w:ascii="Trebuchet MS" w:eastAsiaTheme="majorEastAsia" w:hAnsi="Trebuchet MS" w:cstheme="majorBidi"/>
        <w:sz w:val="16"/>
        <w:szCs w:val="16"/>
      </w:rPr>
      <w:t xml:space="preserve"> nu pot fi utilizate în scopuri comerciale. Distribuirea acestui Ghid se va realiza în mod gratuit </w:t>
    </w:r>
    <w:proofErr w:type="spellStart"/>
    <w:r w:rsidRPr="009E29C8">
      <w:rPr>
        <w:rFonts w:ascii="Trebuchet MS" w:eastAsiaTheme="majorEastAsia" w:hAnsi="Trebuchet MS" w:cstheme="majorBidi"/>
        <w:sz w:val="16"/>
        <w:szCs w:val="16"/>
      </w:rPr>
      <w:t>şi</w:t>
    </w:r>
    <w:proofErr w:type="spellEnd"/>
    <w:r w:rsidRPr="009E29C8">
      <w:rPr>
        <w:rFonts w:ascii="Trebuchet MS" w:eastAsiaTheme="majorEastAsia" w:hAnsi="Trebuchet MS" w:cstheme="majorBidi"/>
        <w:sz w:val="16"/>
        <w:szCs w:val="16"/>
      </w:rPr>
      <w:t xml:space="preserve"> doar cu acordul MADR. Toate drepturile rezervate MADR.</w:t>
    </w:r>
    <w:r w:rsidRPr="009E29C8">
      <w:rPr>
        <w:rFonts w:ascii="Trebuchet MS" w:eastAsiaTheme="majorEastAsia" w:hAnsi="Trebuchet MS" w:cstheme="majorBidi"/>
        <w:sz w:val="16"/>
        <w:szCs w:val="16"/>
      </w:rPr>
      <w:ptab w:relativeTo="margin" w:alignment="right" w:leader="none"/>
    </w:r>
    <w:r w:rsidRPr="009E29C8">
      <w:rPr>
        <w:rFonts w:ascii="Trebuchet MS" w:eastAsiaTheme="majorEastAsia" w:hAnsi="Trebuchet MS" w:cstheme="majorBidi"/>
        <w:sz w:val="16"/>
        <w:szCs w:val="16"/>
      </w:rPr>
      <w:t xml:space="preserve">Page </w:t>
    </w:r>
    <w:r w:rsidRPr="009E29C8">
      <w:rPr>
        <w:rFonts w:ascii="Trebuchet MS" w:eastAsiaTheme="minorEastAsia" w:hAnsi="Trebuchet MS"/>
        <w:sz w:val="16"/>
        <w:szCs w:val="16"/>
      </w:rPr>
      <w:fldChar w:fldCharType="begin"/>
    </w:r>
    <w:r w:rsidRPr="009E29C8">
      <w:rPr>
        <w:rFonts w:ascii="Trebuchet MS" w:hAnsi="Trebuchet MS"/>
        <w:sz w:val="16"/>
        <w:szCs w:val="16"/>
      </w:rPr>
      <w:instrText xml:space="preserve"> PAGE   \* MERGEFORMAT </w:instrText>
    </w:r>
    <w:r w:rsidRPr="009E29C8">
      <w:rPr>
        <w:rFonts w:ascii="Trebuchet MS" w:eastAsiaTheme="minorEastAsia" w:hAnsi="Trebuchet MS"/>
        <w:sz w:val="16"/>
        <w:szCs w:val="16"/>
      </w:rPr>
      <w:fldChar w:fldCharType="separate"/>
    </w:r>
    <w:r w:rsidR="007B2691" w:rsidRPr="007B2691">
      <w:rPr>
        <w:rFonts w:ascii="Trebuchet MS" w:eastAsiaTheme="majorEastAsia" w:hAnsi="Trebuchet MS" w:cstheme="majorBidi"/>
        <w:noProof/>
        <w:sz w:val="16"/>
        <w:szCs w:val="16"/>
      </w:rPr>
      <w:t>37</w:t>
    </w:r>
    <w:r w:rsidRPr="009E29C8">
      <w:rPr>
        <w:rFonts w:ascii="Trebuchet MS" w:eastAsiaTheme="majorEastAsia" w:hAnsi="Trebuchet MS" w:cstheme="majorBidi"/>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4A1" w:rsidRDefault="00DE14A1" w:rsidP="00D56967">
      <w:pPr>
        <w:spacing w:after="0" w:line="240" w:lineRule="auto"/>
      </w:pPr>
      <w:r>
        <w:separator/>
      </w:r>
    </w:p>
  </w:footnote>
  <w:footnote w:type="continuationSeparator" w:id="0">
    <w:p w:rsidR="00DE14A1" w:rsidRDefault="00DE14A1" w:rsidP="00D56967">
      <w:pPr>
        <w:spacing w:after="0" w:line="240" w:lineRule="auto"/>
      </w:pPr>
      <w:r>
        <w:continuationSeparator/>
      </w:r>
    </w:p>
  </w:footnote>
  <w:footnote w:id="1">
    <w:p w:rsidR="00917A1B" w:rsidRDefault="00917A1B">
      <w:pPr>
        <w:pStyle w:val="FootnoteText"/>
      </w:pPr>
      <w:r>
        <w:rPr>
          <w:rStyle w:val="FootnoteReference"/>
        </w:rPr>
        <w:footnoteRef/>
      </w:r>
      <w:r>
        <w:t xml:space="preserve"> Anul calendaristic </w:t>
      </w:r>
      <w:r w:rsidRPr="00B63CBD">
        <w:t>începe pe 1 ianuarie și se termină pe 31 decembrie.</w:t>
      </w:r>
    </w:p>
  </w:footnote>
  <w:footnote w:id="2">
    <w:p w:rsidR="00917A1B" w:rsidRDefault="00917A1B">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3">
    <w:p w:rsidR="00917A1B" w:rsidRDefault="00917A1B">
      <w:pPr>
        <w:pStyle w:val="FootnoteText"/>
      </w:pPr>
      <w:r>
        <w:rPr>
          <w:rStyle w:val="FootnoteReference"/>
        </w:rPr>
        <w:footnoteRef/>
      </w:r>
      <w:r>
        <w:t xml:space="preserve"> </w:t>
      </w:r>
      <w:r>
        <w:t>numărul modificării solicitate în anul curent.</w:t>
      </w:r>
    </w:p>
  </w:footnote>
  <w:footnote w:id="4">
    <w:p w:rsidR="00917A1B" w:rsidRDefault="00917A1B" w:rsidP="000365A9">
      <w:pPr>
        <w:pStyle w:val="FootnoteText"/>
      </w:pPr>
      <w:r>
        <w:rPr>
          <w:rStyle w:val="FootnoteReference"/>
        </w:rPr>
        <w:footnoteRef/>
      </w:r>
      <w:r>
        <w:t xml:space="preserve"> </w:t>
      </w:r>
      <w:r>
        <w:t xml:space="preserve">fiecare modificare va fi completată conform punctelor </w:t>
      </w:r>
      <w:proofErr w:type="spellStart"/>
      <w:r>
        <w:t>a,b,c,d</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1B" w:rsidRDefault="00917A1B" w:rsidP="004B5DFA">
    <w:pPr>
      <w:pStyle w:val="Header"/>
      <w:jc w:val="center"/>
    </w:pPr>
    <w:r>
      <w:rPr>
        <w:noProof/>
        <w:lang w:eastAsia="ro-RO"/>
      </w:rPr>
      <w:drawing>
        <wp:inline distT="0" distB="0" distL="0" distR="0" wp14:anchorId="7CBC8C5E" wp14:editId="6861EFBA">
          <wp:extent cx="5639435" cy="7562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7562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5E8"/>
      </v:shape>
    </w:pict>
  </w:numPicBullet>
  <w:abstractNum w:abstractNumId="0">
    <w:nsid w:val="019857E9"/>
    <w:multiLevelType w:val="multilevel"/>
    <w:tmpl w:val="8AF8BC0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9B55FC"/>
    <w:multiLevelType w:val="hybridMultilevel"/>
    <w:tmpl w:val="940C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139C6"/>
    <w:multiLevelType w:val="hybridMultilevel"/>
    <w:tmpl w:val="F61AF38C"/>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7FA2102"/>
    <w:multiLevelType w:val="hybridMultilevel"/>
    <w:tmpl w:val="71DED8AC"/>
    <w:lvl w:ilvl="0" w:tplc="EAB23304">
      <w:numFmt w:val="bullet"/>
      <w:lvlText w:val="-"/>
      <w:lvlJc w:val="left"/>
      <w:pPr>
        <w:ind w:left="72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AE116AF"/>
    <w:multiLevelType w:val="hybridMultilevel"/>
    <w:tmpl w:val="6436D8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B1C6B1A"/>
    <w:multiLevelType w:val="hybridMultilevel"/>
    <w:tmpl w:val="B2F261CC"/>
    <w:lvl w:ilvl="0" w:tplc="E946E2A6">
      <w:numFmt w:val="bullet"/>
      <w:lvlText w:val="-"/>
      <w:lvlJc w:val="left"/>
      <w:pPr>
        <w:ind w:left="720" w:hanging="360"/>
      </w:pPr>
      <w:rPr>
        <w:rFonts w:ascii="Trebuchet MS" w:eastAsiaTheme="minorEastAsia"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B590F76"/>
    <w:multiLevelType w:val="hybridMultilevel"/>
    <w:tmpl w:val="9E5A578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CA61F5"/>
    <w:multiLevelType w:val="hybridMultilevel"/>
    <w:tmpl w:val="5D561E24"/>
    <w:lvl w:ilvl="0" w:tplc="97EE0C06">
      <w:start w:val="1"/>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0FE02816"/>
    <w:multiLevelType w:val="hybridMultilevel"/>
    <w:tmpl w:val="D842F0C4"/>
    <w:lvl w:ilvl="0" w:tplc="80EA389A">
      <w:start w:val="20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48F6FC4"/>
    <w:multiLevelType w:val="hybridMultilevel"/>
    <w:tmpl w:val="EA649110"/>
    <w:lvl w:ilvl="0" w:tplc="04090007">
      <w:start w:val="1"/>
      <w:numFmt w:val="bullet"/>
      <w:lvlText w:val=""/>
      <w:lvlPicBulletId w:val="0"/>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50E7E68"/>
    <w:multiLevelType w:val="hybridMultilevel"/>
    <w:tmpl w:val="577A46D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63A63EA"/>
    <w:multiLevelType w:val="hybridMultilevel"/>
    <w:tmpl w:val="8D8467BC"/>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6A7322E"/>
    <w:multiLevelType w:val="hybridMultilevel"/>
    <w:tmpl w:val="A96C20C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7E969F9"/>
    <w:multiLevelType w:val="hybridMultilevel"/>
    <w:tmpl w:val="A864A98E"/>
    <w:lvl w:ilvl="0" w:tplc="04180007">
      <w:start w:val="1"/>
      <w:numFmt w:val="bullet"/>
      <w:lvlText w:val=""/>
      <w:lvlPicBulletId w:val="0"/>
      <w:lvlJc w:val="left"/>
      <w:pPr>
        <w:ind w:left="644" w:hanging="360"/>
      </w:pPr>
      <w:rPr>
        <w:rFonts w:ascii="Symbol" w:hAnsi="Symbol" w:hint="default"/>
      </w:rPr>
    </w:lvl>
    <w:lvl w:ilvl="1" w:tplc="04180003">
      <w:start w:val="1"/>
      <w:numFmt w:val="bullet"/>
      <w:lvlText w:val="o"/>
      <w:lvlJc w:val="left"/>
      <w:pPr>
        <w:ind w:left="1364" w:hanging="360"/>
      </w:pPr>
      <w:rPr>
        <w:rFonts w:ascii="Courier New" w:hAnsi="Courier New" w:cs="Courier New" w:hint="default"/>
      </w:rPr>
    </w:lvl>
    <w:lvl w:ilvl="2" w:tplc="41526D90">
      <w:start w:val="1"/>
      <w:numFmt w:val="bullet"/>
      <w:lvlText w:val=""/>
      <w:lvlJc w:val="left"/>
      <w:pPr>
        <w:ind w:left="1418" w:hanging="360"/>
      </w:pPr>
      <w:rPr>
        <w:rFonts w:ascii="Wingdings" w:hAnsi="Wingdings" w:hint="default"/>
        <w:color w:val="auto"/>
      </w:rPr>
    </w:lvl>
    <w:lvl w:ilvl="3" w:tplc="04180001">
      <w:start w:val="1"/>
      <w:numFmt w:val="bullet"/>
      <w:lvlText w:val=""/>
      <w:lvlJc w:val="left"/>
      <w:pPr>
        <w:ind w:left="2804" w:hanging="360"/>
      </w:pPr>
      <w:rPr>
        <w:rFonts w:ascii="Symbol" w:hAnsi="Symbol" w:hint="default"/>
      </w:rPr>
    </w:lvl>
    <w:lvl w:ilvl="4" w:tplc="04180003">
      <w:start w:val="1"/>
      <w:numFmt w:val="bullet"/>
      <w:lvlText w:val="o"/>
      <w:lvlJc w:val="left"/>
      <w:pPr>
        <w:ind w:left="3524" w:hanging="360"/>
      </w:pPr>
      <w:rPr>
        <w:rFonts w:ascii="Courier New" w:hAnsi="Courier New" w:cs="Courier New" w:hint="default"/>
      </w:rPr>
    </w:lvl>
    <w:lvl w:ilvl="5" w:tplc="04180005">
      <w:start w:val="1"/>
      <w:numFmt w:val="bullet"/>
      <w:lvlText w:val=""/>
      <w:lvlJc w:val="left"/>
      <w:pPr>
        <w:ind w:left="4244" w:hanging="360"/>
      </w:pPr>
      <w:rPr>
        <w:rFonts w:ascii="Wingdings" w:hAnsi="Wingdings" w:hint="default"/>
      </w:rPr>
    </w:lvl>
    <w:lvl w:ilvl="6" w:tplc="04180001">
      <w:start w:val="1"/>
      <w:numFmt w:val="bullet"/>
      <w:lvlText w:val=""/>
      <w:lvlJc w:val="left"/>
      <w:pPr>
        <w:ind w:left="4964" w:hanging="360"/>
      </w:pPr>
      <w:rPr>
        <w:rFonts w:ascii="Symbol" w:hAnsi="Symbol" w:hint="default"/>
      </w:rPr>
    </w:lvl>
    <w:lvl w:ilvl="7" w:tplc="04180003">
      <w:start w:val="1"/>
      <w:numFmt w:val="bullet"/>
      <w:lvlText w:val="o"/>
      <w:lvlJc w:val="left"/>
      <w:pPr>
        <w:ind w:left="5684" w:hanging="360"/>
      </w:pPr>
      <w:rPr>
        <w:rFonts w:ascii="Courier New" w:hAnsi="Courier New" w:cs="Courier New" w:hint="default"/>
      </w:rPr>
    </w:lvl>
    <w:lvl w:ilvl="8" w:tplc="04180005">
      <w:start w:val="1"/>
      <w:numFmt w:val="bullet"/>
      <w:lvlText w:val=""/>
      <w:lvlJc w:val="left"/>
      <w:pPr>
        <w:ind w:left="6404" w:hanging="360"/>
      </w:pPr>
      <w:rPr>
        <w:rFonts w:ascii="Wingdings" w:hAnsi="Wingdings" w:hint="default"/>
      </w:rPr>
    </w:lvl>
  </w:abstractNum>
  <w:abstractNum w:abstractNumId="14">
    <w:nsid w:val="1A136FD7"/>
    <w:multiLevelType w:val="hybridMultilevel"/>
    <w:tmpl w:val="92765B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0406252"/>
    <w:multiLevelType w:val="hybridMultilevel"/>
    <w:tmpl w:val="4428331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1975FDC"/>
    <w:multiLevelType w:val="hybridMultilevel"/>
    <w:tmpl w:val="EC40ECF8"/>
    <w:lvl w:ilvl="0" w:tplc="D794E79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62A4DB5"/>
    <w:multiLevelType w:val="hybridMultilevel"/>
    <w:tmpl w:val="88FCB7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7CD106E"/>
    <w:multiLevelType w:val="hybridMultilevel"/>
    <w:tmpl w:val="8202048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8700FCD"/>
    <w:multiLevelType w:val="hybridMultilevel"/>
    <w:tmpl w:val="8AD21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97367B"/>
    <w:multiLevelType w:val="hybridMultilevel"/>
    <w:tmpl w:val="9050B12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DC52A8D"/>
    <w:multiLevelType w:val="hybridMultilevel"/>
    <w:tmpl w:val="289E9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1792B19"/>
    <w:multiLevelType w:val="hybridMultilevel"/>
    <w:tmpl w:val="564E80F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3">
    <w:nsid w:val="33656CAD"/>
    <w:multiLevelType w:val="hybridMultilevel"/>
    <w:tmpl w:val="EBC69862"/>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4">
    <w:nsid w:val="33E6304B"/>
    <w:multiLevelType w:val="hybridMultilevel"/>
    <w:tmpl w:val="D9BE0862"/>
    <w:lvl w:ilvl="0" w:tplc="FF1C6096">
      <w:numFmt w:val="bullet"/>
      <w:lvlText w:val="-"/>
      <w:lvlJc w:val="left"/>
      <w:pPr>
        <w:ind w:left="720" w:hanging="360"/>
      </w:pPr>
      <w:rPr>
        <w:rFonts w:ascii="Trebuchet MS" w:eastAsiaTheme="minorEastAsia"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7F4577F"/>
    <w:multiLevelType w:val="hybridMultilevel"/>
    <w:tmpl w:val="B776B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49613C"/>
    <w:multiLevelType w:val="hybridMultilevel"/>
    <w:tmpl w:val="0A129B48"/>
    <w:lvl w:ilvl="0" w:tplc="04180017">
      <w:start w:val="1"/>
      <w:numFmt w:val="lowerLetter"/>
      <w:lvlText w:val="%1)"/>
      <w:lvlJc w:val="left"/>
      <w:pPr>
        <w:ind w:left="928" w:hanging="360"/>
      </w:p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7">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nsid w:val="3B846FB9"/>
    <w:multiLevelType w:val="hybridMultilevel"/>
    <w:tmpl w:val="98DE0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687495"/>
    <w:multiLevelType w:val="hybridMultilevel"/>
    <w:tmpl w:val="99302F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0F64F1A"/>
    <w:multiLevelType w:val="hybridMultilevel"/>
    <w:tmpl w:val="AF5E4262"/>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nsid w:val="42D52019"/>
    <w:multiLevelType w:val="hybridMultilevel"/>
    <w:tmpl w:val="0BDC31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6D5283E"/>
    <w:multiLevelType w:val="hybridMultilevel"/>
    <w:tmpl w:val="8E1A1DDC"/>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47B82E88"/>
    <w:multiLevelType w:val="hybridMultilevel"/>
    <w:tmpl w:val="CE8C8F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06D3D2A"/>
    <w:multiLevelType w:val="hybridMultilevel"/>
    <w:tmpl w:val="733A14FA"/>
    <w:lvl w:ilvl="0" w:tplc="691A7B40">
      <w:numFmt w:val="bullet"/>
      <w:lvlText w:val="-"/>
      <w:lvlJc w:val="left"/>
      <w:pPr>
        <w:ind w:left="1800" w:hanging="360"/>
      </w:pPr>
      <w:rPr>
        <w:rFonts w:ascii="Calibri" w:eastAsia="Times New Roman" w:hAnsi="Calibri"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7">
    <w:nsid w:val="52183C36"/>
    <w:multiLevelType w:val="hybridMultilevel"/>
    <w:tmpl w:val="6E925012"/>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56717B5E"/>
    <w:multiLevelType w:val="hybridMultilevel"/>
    <w:tmpl w:val="A6B4B130"/>
    <w:lvl w:ilvl="0" w:tplc="0E4E3B62">
      <w:start w:val="3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57D37B00"/>
    <w:multiLevelType w:val="hybridMultilevel"/>
    <w:tmpl w:val="5A7C9F24"/>
    <w:lvl w:ilvl="0" w:tplc="04180005">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0">
    <w:nsid w:val="5822543B"/>
    <w:multiLevelType w:val="hybridMultilevel"/>
    <w:tmpl w:val="3CB43C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589A4822"/>
    <w:multiLevelType w:val="hybridMultilevel"/>
    <w:tmpl w:val="EF4CB7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5A4128B6"/>
    <w:multiLevelType w:val="hybridMultilevel"/>
    <w:tmpl w:val="1FFC8A9A"/>
    <w:lvl w:ilvl="0" w:tplc="1F8ED93A">
      <w:start w:val="1"/>
      <w:numFmt w:val="upperLetter"/>
      <w:lvlText w:val="%1."/>
      <w:lvlJc w:val="left"/>
      <w:pPr>
        <w:ind w:left="720" w:hanging="360"/>
      </w:pPr>
      <w:rPr>
        <w:rFonts w:asciiTheme="minorHAnsi" w:eastAsiaTheme="minorHAnsi" w:hAnsiTheme="minorHAnsi" w:cstheme="minorBid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5AB2180C"/>
    <w:multiLevelType w:val="hybridMultilevel"/>
    <w:tmpl w:val="8E8894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5D20657E"/>
    <w:multiLevelType w:val="hybridMultilevel"/>
    <w:tmpl w:val="EF1E106E"/>
    <w:lvl w:ilvl="0" w:tplc="1FCE6AA6">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5">
    <w:nsid w:val="5D820657"/>
    <w:multiLevelType w:val="hybridMultilevel"/>
    <w:tmpl w:val="D9BA6248"/>
    <w:lvl w:ilvl="0" w:tplc="BAB0631C">
      <w:start w:val="1"/>
      <w:numFmt w:val="decimal"/>
      <w:lvlText w:val="%1."/>
      <w:lvlJc w:val="left"/>
      <w:pPr>
        <w:ind w:left="1080" w:hanging="360"/>
      </w:pPr>
      <w:rPr>
        <w:rFonts w:asciiTheme="minorHAnsi" w:eastAsiaTheme="minorHAnsi" w:hAnsiTheme="minorHAnsi" w:cstheme="minorBidi"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nsid w:val="5EA22FCA"/>
    <w:multiLevelType w:val="hybridMultilevel"/>
    <w:tmpl w:val="4EBA8704"/>
    <w:lvl w:ilvl="0" w:tplc="A0100894">
      <w:start w:val="2"/>
      <w:numFmt w:val="bullet"/>
      <w:lvlText w:val="-"/>
      <w:lvlJc w:val="left"/>
      <w:pPr>
        <w:ind w:left="720" w:hanging="360"/>
      </w:pPr>
      <w:rPr>
        <w:rFonts w:ascii="Trebuchet MS" w:eastAsiaTheme="minorEastAsia"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5F1167BB"/>
    <w:multiLevelType w:val="hybridMultilevel"/>
    <w:tmpl w:val="9842C96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nsid w:val="603801D3"/>
    <w:multiLevelType w:val="hybridMultilevel"/>
    <w:tmpl w:val="6838A4F6"/>
    <w:lvl w:ilvl="0" w:tplc="EAB23304">
      <w:numFmt w:val="bullet"/>
      <w:lvlText w:val="-"/>
      <w:lvlJc w:val="left"/>
      <w:pPr>
        <w:ind w:left="720" w:hanging="360"/>
      </w:pPr>
      <w:rPr>
        <w:rFonts w:ascii="Trebuchet MS" w:eastAsiaTheme="minorHAnsi" w:hAnsi="Trebuchet MS" w:cstheme="minorBidi" w:hint="default"/>
      </w:rPr>
    </w:lvl>
    <w:lvl w:ilvl="1" w:tplc="A0100894">
      <w:start w:val="2"/>
      <w:numFmt w:val="bullet"/>
      <w:lvlText w:val="-"/>
      <w:lvlJc w:val="left"/>
      <w:pPr>
        <w:ind w:left="1440" w:hanging="360"/>
      </w:pPr>
      <w:rPr>
        <w:rFonts w:ascii="Trebuchet MS" w:eastAsiaTheme="minorEastAsia" w:hAnsi="Trebuchet MS" w:cs="Aria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63976D35"/>
    <w:multiLevelType w:val="hybridMultilevel"/>
    <w:tmpl w:val="AC582A9A"/>
    <w:lvl w:ilvl="0" w:tplc="573C0CF0">
      <w:numFmt w:val="bullet"/>
      <w:lvlText w:val="•"/>
      <w:lvlJc w:val="left"/>
      <w:pPr>
        <w:ind w:left="1065" w:hanging="705"/>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67AF61D3"/>
    <w:multiLevelType w:val="hybridMultilevel"/>
    <w:tmpl w:val="543E57E6"/>
    <w:lvl w:ilvl="0" w:tplc="97EE0C06">
      <w:start w:val="1"/>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6BEA4AA3"/>
    <w:multiLevelType w:val="hybridMultilevel"/>
    <w:tmpl w:val="40F08A0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nsid w:val="6C814CDC"/>
    <w:multiLevelType w:val="hybridMultilevel"/>
    <w:tmpl w:val="A2AE7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6F1140DF"/>
    <w:multiLevelType w:val="hybridMultilevel"/>
    <w:tmpl w:val="C3E83994"/>
    <w:lvl w:ilvl="0" w:tplc="720829E2">
      <w:start w:val="1"/>
      <w:numFmt w:val="bullet"/>
      <w:lvlText w:val="•"/>
      <w:lvlJc w:val="left"/>
      <w:pPr>
        <w:tabs>
          <w:tab w:val="num" w:pos="720"/>
        </w:tabs>
        <w:ind w:left="720" w:hanging="360"/>
      </w:pPr>
      <w:rPr>
        <w:rFonts w:ascii="Times New Roman" w:hAnsi="Times New Roman" w:hint="default"/>
      </w:rPr>
    </w:lvl>
    <w:lvl w:ilvl="1" w:tplc="4F6E89E6" w:tentative="1">
      <w:start w:val="1"/>
      <w:numFmt w:val="bullet"/>
      <w:lvlText w:val="•"/>
      <w:lvlJc w:val="left"/>
      <w:pPr>
        <w:tabs>
          <w:tab w:val="num" w:pos="1440"/>
        </w:tabs>
        <w:ind w:left="1440" w:hanging="360"/>
      </w:pPr>
      <w:rPr>
        <w:rFonts w:ascii="Times New Roman" w:hAnsi="Times New Roman" w:hint="default"/>
      </w:rPr>
    </w:lvl>
    <w:lvl w:ilvl="2" w:tplc="BD5C1AC8" w:tentative="1">
      <w:start w:val="1"/>
      <w:numFmt w:val="bullet"/>
      <w:lvlText w:val="•"/>
      <w:lvlJc w:val="left"/>
      <w:pPr>
        <w:tabs>
          <w:tab w:val="num" w:pos="2160"/>
        </w:tabs>
        <w:ind w:left="2160" w:hanging="360"/>
      </w:pPr>
      <w:rPr>
        <w:rFonts w:ascii="Times New Roman" w:hAnsi="Times New Roman" w:hint="default"/>
      </w:rPr>
    </w:lvl>
    <w:lvl w:ilvl="3" w:tplc="E0128C4E" w:tentative="1">
      <w:start w:val="1"/>
      <w:numFmt w:val="bullet"/>
      <w:lvlText w:val="•"/>
      <w:lvlJc w:val="left"/>
      <w:pPr>
        <w:tabs>
          <w:tab w:val="num" w:pos="2880"/>
        </w:tabs>
        <w:ind w:left="2880" w:hanging="360"/>
      </w:pPr>
      <w:rPr>
        <w:rFonts w:ascii="Times New Roman" w:hAnsi="Times New Roman" w:hint="default"/>
      </w:rPr>
    </w:lvl>
    <w:lvl w:ilvl="4" w:tplc="18B67D44" w:tentative="1">
      <w:start w:val="1"/>
      <w:numFmt w:val="bullet"/>
      <w:lvlText w:val="•"/>
      <w:lvlJc w:val="left"/>
      <w:pPr>
        <w:tabs>
          <w:tab w:val="num" w:pos="3600"/>
        </w:tabs>
        <w:ind w:left="3600" w:hanging="360"/>
      </w:pPr>
      <w:rPr>
        <w:rFonts w:ascii="Times New Roman" w:hAnsi="Times New Roman" w:hint="default"/>
      </w:rPr>
    </w:lvl>
    <w:lvl w:ilvl="5" w:tplc="0D6EA812" w:tentative="1">
      <w:start w:val="1"/>
      <w:numFmt w:val="bullet"/>
      <w:lvlText w:val="•"/>
      <w:lvlJc w:val="left"/>
      <w:pPr>
        <w:tabs>
          <w:tab w:val="num" w:pos="4320"/>
        </w:tabs>
        <w:ind w:left="4320" w:hanging="360"/>
      </w:pPr>
      <w:rPr>
        <w:rFonts w:ascii="Times New Roman" w:hAnsi="Times New Roman" w:hint="default"/>
      </w:rPr>
    </w:lvl>
    <w:lvl w:ilvl="6" w:tplc="5764EA80" w:tentative="1">
      <w:start w:val="1"/>
      <w:numFmt w:val="bullet"/>
      <w:lvlText w:val="•"/>
      <w:lvlJc w:val="left"/>
      <w:pPr>
        <w:tabs>
          <w:tab w:val="num" w:pos="5040"/>
        </w:tabs>
        <w:ind w:left="5040" w:hanging="360"/>
      </w:pPr>
      <w:rPr>
        <w:rFonts w:ascii="Times New Roman" w:hAnsi="Times New Roman" w:hint="default"/>
      </w:rPr>
    </w:lvl>
    <w:lvl w:ilvl="7" w:tplc="C03C5714" w:tentative="1">
      <w:start w:val="1"/>
      <w:numFmt w:val="bullet"/>
      <w:lvlText w:val="•"/>
      <w:lvlJc w:val="left"/>
      <w:pPr>
        <w:tabs>
          <w:tab w:val="num" w:pos="5760"/>
        </w:tabs>
        <w:ind w:left="5760" w:hanging="360"/>
      </w:pPr>
      <w:rPr>
        <w:rFonts w:ascii="Times New Roman" w:hAnsi="Times New Roman" w:hint="default"/>
      </w:rPr>
    </w:lvl>
    <w:lvl w:ilvl="8" w:tplc="3328EBF4" w:tentative="1">
      <w:start w:val="1"/>
      <w:numFmt w:val="bullet"/>
      <w:lvlText w:val="•"/>
      <w:lvlJc w:val="left"/>
      <w:pPr>
        <w:tabs>
          <w:tab w:val="num" w:pos="6480"/>
        </w:tabs>
        <w:ind w:left="6480" w:hanging="360"/>
      </w:pPr>
      <w:rPr>
        <w:rFonts w:ascii="Times New Roman" w:hAnsi="Times New Roman" w:hint="default"/>
      </w:rPr>
    </w:lvl>
  </w:abstractNum>
  <w:abstractNum w:abstractNumId="54">
    <w:nsid w:val="722307C1"/>
    <w:multiLevelType w:val="hybridMultilevel"/>
    <w:tmpl w:val="722307C1"/>
    <w:lvl w:ilvl="0" w:tplc="D370F460">
      <w:start w:val="1"/>
      <w:numFmt w:val="bullet"/>
      <w:lvlText w:val=""/>
      <w:lvlJc w:val="left"/>
      <w:pPr>
        <w:ind w:left="720" w:hanging="360"/>
      </w:pPr>
      <w:rPr>
        <w:rFonts w:ascii="Symbol" w:hAnsi="Symbol"/>
      </w:rPr>
    </w:lvl>
    <w:lvl w:ilvl="1" w:tplc="998E554C">
      <w:start w:val="1"/>
      <w:numFmt w:val="bullet"/>
      <w:lvlText w:val="o"/>
      <w:lvlJc w:val="left"/>
      <w:pPr>
        <w:tabs>
          <w:tab w:val="num" w:pos="1440"/>
        </w:tabs>
        <w:ind w:left="1440" w:hanging="360"/>
      </w:pPr>
      <w:rPr>
        <w:rFonts w:ascii="Courier New" w:hAnsi="Courier New"/>
      </w:rPr>
    </w:lvl>
    <w:lvl w:ilvl="2" w:tplc="DFFC5C6E">
      <w:start w:val="1"/>
      <w:numFmt w:val="bullet"/>
      <w:lvlText w:val=""/>
      <w:lvlJc w:val="left"/>
      <w:pPr>
        <w:tabs>
          <w:tab w:val="num" w:pos="2160"/>
        </w:tabs>
        <w:ind w:left="2160" w:hanging="360"/>
      </w:pPr>
      <w:rPr>
        <w:rFonts w:ascii="Wingdings" w:hAnsi="Wingdings"/>
      </w:rPr>
    </w:lvl>
    <w:lvl w:ilvl="3" w:tplc="580C4F52">
      <w:start w:val="1"/>
      <w:numFmt w:val="bullet"/>
      <w:lvlText w:val=""/>
      <w:lvlJc w:val="left"/>
      <w:pPr>
        <w:tabs>
          <w:tab w:val="num" w:pos="2880"/>
        </w:tabs>
        <w:ind w:left="2880" w:hanging="360"/>
      </w:pPr>
      <w:rPr>
        <w:rFonts w:ascii="Symbol" w:hAnsi="Symbol"/>
      </w:rPr>
    </w:lvl>
    <w:lvl w:ilvl="4" w:tplc="4F04C34C">
      <w:start w:val="1"/>
      <w:numFmt w:val="bullet"/>
      <w:lvlText w:val="o"/>
      <w:lvlJc w:val="left"/>
      <w:pPr>
        <w:tabs>
          <w:tab w:val="num" w:pos="3600"/>
        </w:tabs>
        <w:ind w:left="3600" w:hanging="360"/>
      </w:pPr>
      <w:rPr>
        <w:rFonts w:ascii="Courier New" w:hAnsi="Courier New"/>
      </w:rPr>
    </w:lvl>
    <w:lvl w:ilvl="5" w:tplc="D638C266">
      <w:start w:val="1"/>
      <w:numFmt w:val="bullet"/>
      <w:lvlText w:val=""/>
      <w:lvlJc w:val="left"/>
      <w:pPr>
        <w:tabs>
          <w:tab w:val="num" w:pos="4320"/>
        </w:tabs>
        <w:ind w:left="4320" w:hanging="360"/>
      </w:pPr>
      <w:rPr>
        <w:rFonts w:ascii="Wingdings" w:hAnsi="Wingdings"/>
      </w:rPr>
    </w:lvl>
    <w:lvl w:ilvl="6" w:tplc="3C12CA7A">
      <w:start w:val="1"/>
      <w:numFmt w:val="bullet"/>
      <w:lvlText w:val=""/>
      <w:lvlJc w:val="left"/>
      <w:pPr>
        <w:tabs>
          <w:tab w:val="num" w:pos="5040"/>
        </w:tabs>
        <w:ind w:left="5040" w:hanging="360"/>
      </w:pPr>
      <w:rPr>
        <w:rFonts w:ascii="Symbol" w:hAnsi="Symbol"/>
      </w:rPr>
    </w:lvl>
    <w:lvl w:ilvl="7" w:tplc="2AF8C12E">
      <w:start w:val="1"/>
      <w:numFmt w:val="bullet"/>
      <w:lvlText w:val="o"/>
      <w:lvlJc w:val="left"/>
      <w:pPr>
        <w:tabs>
          <w:tab w:val="num" w:pos="5760"/>
        </w:tabs>
        <w:ind w:left="5760" w:hanging="360"/>
      </w:pPr>
      <w:rPr>
        <w:rFonts w:ascii="Courier New" w:hAnsi="Courier New"/>
      </w:rPr>
    </w:lvl>
    <w:lvl w:ilvl="8" w:tplc="954A9B0E">
      <w:start w:val="1"/>
      <w:numFmt w:val="bullet"/>
      <w:lvlText w:val=""/>
      <w:lvlJc w:val="left"/>
      <w:pPr>
        <w:tabs>
          <w:tab w:val="num" w:pos="6480"/>
        </w:tabs>
        <w:ind w:left="6480" w:hanging="360"/>
      </w:pPr>
      <w:rPr>
        <w:rFonts w:ascii="Wingdings" w:hAnsi="Wingdings"/>
      </w:rPr>
    </w:lvl>
  </w:abstractNum>
  <w:abstractNum w:abstractNumId="55">
    <w:nsid w:val="72527AF5"/>
    <w:multiLevelType w:val="hybridMultilevel"/>
    <w:tmpl w:val="33C20A64"/>
    <w:lvl w:ilvl="0" w:tplc="D5883C50">
      <w:numFmt w:val="bullet"/>
      <w:lvlText w:val="-"/>
      <w:lvlJc w:val="left"/>
      <w:pPr>
        <w:ind w:left="720" w:hanging="360"/>
      </w:pPr>
      <w:rPr>
        <w:rFonts w:ascii="Trebuchet MS" w:eastAsia="MS Mincho"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6">
    <w:nsid w:val="74216772"/>
    <w:multiLevelType w:val="hybridMultilevel"/>
    <w:tmpl w:val="9AF2BE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74AE1780"/>
    <w:multiLevelType w:val="hybridMultilevel"/>
    <w:tmpl w:val="8766F1C4"/>
    <w:lvl w:ilvl="0" w:tplc="A154C4C6">
      <w:start w:val="1"/>
      <w:numFmt w:val="decimal"/>
      <w:lvlText w:val="%1."/>
      <w:lvlJc w:val="left"/>
      <w:pPr>
        <w:ind w:left="360" w:hanging="360"/>
      </w:pPr>
      <w:rPr>
        <w:rFonts w:hint="default"/>
        <w:b/>
      </w:rPr>
    </w:lvl>
    <w:lvl w:ilvl="1" w:tplc="04180019">
      <w:start w:val="1"/>
      <w:numFmt w:val="lowerLetter"/>
      <w:lvlText w:val="%2."/>
      <w:lvlJc w:val="left"/>
      <w:pPr>
        <w:ind w:left="786"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nsid w:val="7A1F52E6"/>
    <w:multiLevelType w:val="hybridMultilevel"/>
    <w:tmpl w:val="3204195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7BA07050"/>
    <w:multiLevelType w:val="hybridMultilevel"/>
    <w:tmpl w:val="8A5435CC"/>
    <w:lvl w:ilvl="0" w:tplc="3D5AFFB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7"/>
  </w:num>
  <w:num w:numId="2">
    <w:abstractNumId w:val="33"/>
  </w:num>
  <w:num w:numId="3">
    <w:abstractNumId w:val="52"/>
  </w:num>
  <w:num w:numId="4">
    <w:abstractNumId w:val="50"/>
  </w:num>
  <w:num w:numId="5">
    <w:abstractNumId w:val="7"/>
  </w:num>
  <w:num w:numId="6">
    <w:abstractNumId w:val="49"/>
  </w:num>
  <w:num w:numId="7">
    <w:abstractNumId w:val="40"/>
  </w:num>
  <w:num w:numId="8">
    <w:abstractNumId w:val="2"/>
  </w:num>
  <w:num w:numId="9">
    <w:abstractNumId w:val="57"/>
  </w:num>
  <w:num w:numId="10">
    <w:abstractNumId w:val="20"/>
  </w:num>
  <w:num w:numId="11">
    <w:abstractNumId w:val="12"/>
  </w:num>
  <w:num w:numId="12">
    <w:abstractNumId w:val="28"/>
  </w:num>
  <w:num w:numId="13">
    <w:abstractNumId w:val="17"/>
  </w:num>
  <w:num w:numId="14">
    <w:abstractNumId w:val="36"/>
  </w:num>
  <w:num w:numId="15">
    <w:abstractNumId w:val="22"/>
  </w:num>
  <w:num w:numId="16">
    <w:abstractNumId w:val="32"/>
  </w:num>
  <w:num w:numId="17">
    <w:abstractNumId w:val="53"/>
  </w:num>
  <w:num w:numId="18">
    <w:abstractNumId w:val="56"/>
  </w:num>
  <w:num w:numId="19">
    <w:abstractNumId w:val="15"/>
  </w:num>
  <w:num w:numId="20">
    <w:abstractNumId w:val="6"/>
  </w:num>
  <w:num w:numId="21">
    <w:abstractNumId w:val="3"/>
  </w:num>
  <w:num w:numId="22">
    <w:abstractNumId w:val="11"/>
  </w:num>
  <w:num w:numId="23">
    <w:abstractNumId w:val="54"/>
  </w:num>
  <w:num w:numId="24">
    <w:abstractNumId w:val="58"/>
  </w:num>
  <w:num w:numId="25">
    <w:abstractNumId w:val="10"/>
  </w:num>
  <w:num w:numId="26">
    <w:abstractNumId w:val="42"/>
  </w:num>
  <w:num w:numId="27">
    <w:abstractNumId w:val="45"/>
  </w:num>
  <w:num w:numId="28">
    <w:abstractNumId w:val="31"/>
  </w:num>
  <w:num w:numId="29">
    <w:abstractNumId w:val="59"/>
  </w:num>
  <w:num w:numId="30">
    <w:abstractNumId w:val="44"/>
  </w:num>
  <w:num w:numId="31">
    <w:abstractNumId w:val="39"/>
  </w:num>
  <w:num w:numId="32">
    <w:abstractNumId w:val="5"/>
  </w:num>
  <w:num w:numId="33">
    <w:abstractNumId w:val="24"/>
  </w:num>
  <w:num w:numId="34">
    <w:abstractNumId w:val="46"/>
  </w:num>
  <w:num w:numId="35">
    <w:abstractNumId w:val="47"/>
  </w:num>
  <w:num w:numId="36">
    <w:abstractNumId w:val="37"/>
  </w:num>
  <w:num w:numId="37">
    <w:abstractNumId w:val="0"/>
  </w:num>
  <w:num w:numId="38">
    <w:abstractNumId w:val="21"/>
  </w:num>
  <w:num w:numId="39">
    <w:abstractNumId w:val="30"/>
  </w:num>
  <w:num w:numId="40">
    <w:abstractNumId w:val="48"/>
  </w:num>
  <w:num w:numId="41">
    <w:abstractNumId w:val="4"/>
  </w:num>
  <w:num w:numId="42">
    <w:abstractNumId w:val="38"/>
  </w:num>
  <w:num w:numId="43">
    <w:abstractNumId w:val="13"/>
  </w:num>
  <w:num w:numId="44">
    <w:abstractNumId w:val="16"/>
  </w:num>
  <w:num w:numId="45">
    <w:abstractNumId w:val="23"/>
  </w:num>
  <w:num w:numId="46">
    <w:abstractNumId w:val="35"/>
  </w:num>
  <w:num w:numId="47">
    <w:abstractNumId w:val="18"/>
  </w:num>
  <w:num w:numId="48">
    <w:abstractNumId w:val="8"/>
  </w:num>
  <w:num w:numId="49">
    <w:abstractNumId w:val="26"/>
  </w:num>
  <w:num w:numId="50">
    <w:abstractNumId w:val="55"/>
  </w:num>
  <w:num w:numId="51">
    <w:abstractNumId w:val="11"/>
  </w:num>
  <w:num w:numId="52">
    <w:abstractNumId w:val="41"/>
  </w:num>
  <w:num w:numId="53">
    <w:abstractNumId w:val="43"/>
  </w:num>
  <w:num w:numId="54">
    <w:abstractNumId w:val="14"/>
  </w:num>
  <w:num w:numId="55">
    <w:abstractNumId w:val="29"/>
  </w:num>
  <w:num w:numId="56">
    <w:abstractNumId w:val="51"/>
  </w:num>
  <w:num w:numId="57">
    <w:abstractNumId w:val="9"/>
  </w:num>
  <w:num w:numId="58">
    <w:abstractNumId w:val="19"/>
  </w:num>
  <w:num w:numId="59">
    <w:abstractNumId w:val="1"/>
  </w:num>
  <w:num w:numId="60">
    <w:abstractNumId w:val="34"/>
  </w:num>
  <w:num w:numId="61">
    <w:abstractNumId w:val="25"/>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csandra Rusu">
    <w15:presenceInfo w15:providerId="AD" w15:userId="S-1-5-21-748249341-3255609475-785633564-2978"/>
  </w15:person>
  <w15:person w15:author="Madalina Radu">
    <w15:presenceInfo w15:providerId="None" w15:userId="Madalina Radu"/>
  </w15:person>
  <w15:person w15:author="Adrian Moiceanu">
    <w15:presenceInfo w15:providerId="None" w15:userId="Adrian Moicea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67"/>
    <w:rsid w:val="00001DB7"/>
    <w:rsid w:val="00002FB3"/>
    <w:rsid w:val="00003970"/>
    <w:rsid w:val="00005CC8"/>
    <w:rsid w:val="000066DF"/>
    <w:rsid w:val="000119FD"/>
    <w:rsid w:val="00013156"/>
    <w:rsid w:val="00015AAE"/>
    <w:rsid w:val="0001649A"/>
    <w:rsid w:val="00021584"/>
    <w:rsid w:val="0002175D"/>
    <w:rsid w:val="00021E9E"/>
    <w:rsid w:val="00022A49"/>
    <w:rsid w:val="0003105D"/>
    <w:rsid w:val="00032394"/>
    <w:rsid w:val="00033461"/>
    <w:rsid w:val="000338FC"/>
    <w:rsid w:val="00034144"/>
    <w:rsid w:val="0003481B"/>
    <w:rsid w:val="000363C4"/>
    <w:rsid w:val="000365A9"/>
    <w:rsid w:val="00044293"/>
    <w:rsid w:val="00045C03"/>
    <w:rsid w:val="00050354"/>
    <w:rsid w:val="000509F5"/>
    <w:rsid w:val="00055872"/>
    <w:rsid w:val="00057395"/>
    <w:rsid w:val="00065C8B"/>
    <w:rsid w:val="00073D8D"/>
    <w:rsid w:val="00074319"/>
    <w:rsid w:val="00074AA6"/>
    <w:rsid w:val="0008068A"/>
    <w:rsid w:val="00080F24"/>
    <w:rsid w:val="00082593"/>
    <w:rsid w:val="00084889"/>
    <w:rsid w:val="0008660C"/>
    <w:rsid w:val="000870AD"/>
    <w:rsid w:val="00090193"/>
    <w:rsid w:val="00093635"/>
    <w:rsid w:val="000939CC"/>
    <w:rsid w:val="00094EEA"/>
    <w:rsid w:val="00096AF9"/>
    <w:rsid w:val="00097191"/>
    <w:rsid w:val="000A063E"/>
    <w:rsid w:val="000A12B0"/>
    <w:rsid w:val="000A4258"/>
    <w:rsid w:val="000A7CE5"/>
    <w:rsid w:val="000B088A"/>
    <w:rsid w:val="000B2BC1"/>
    <w:rsid w:val="000B3EAD"/>
    <w:rsid w:val="000B5A8D"/>
    <w:rsid w:val="000B7E1B"/>
    <w:rsid w:val="000C09F1"/>
    <w:rsid w:val="000C213A"/>
    <w:rsid w:val="000C38BA"/>
    <w:rsid w:val="000C3D72"/>
    <w:rsid w:val="000D3BC2"/>
    <w:rsid w:val="000D48BB"/>
    <w:rsid w:val="000D4D4C"/>
    <w:rsid w:val="000D51CE"/>
    <w:rsid w:val="000D742D"/>
    <w:rsid w:val="000E00FB"/>
    <w:rsid w:val="000E4388"/>
    <w:rsid w:val="000E688A"/>
    <w:rsid w:val="000E6E87"/>
    <w:rsid w:val="000F522B"/>
    <w:rsid w:val="000F5CFC"/>
    <w:rsid w:val="000F64C7"/>
    <w:rsid w:val="000F6CF5"/>
    <w:rsid w:val="000F6EF0"/>
    <w:rsid w:val="00100301"/>
    <w:rsid w:val="001004BB"/>
    <w:rsid w:val="001015AA"/>
    <w:rsid w:val="001018B3"/>
    <w:rsid w:val="00102070"/>
    <w:rsid w:val="00102E1E"/>
    <w:rsid w:val="0010459D"/>
    <w:rsid w:val="001065A1"/>
    <w:rsid w:val="001150F9"/>
    <w:rsid w:val="00117F6D"/>
    <w:rsid w:val="00122DF9"/>
    <w:rsid w:val="001240DE"/>
    <w:rsid w:val="001255AB"/>
    <w:rsid w:val="00133848"/>
    <w:rsid w:val="00140C0C"/>
    <w:rsid w:val="00145A63"/>
    <w:rsid w:val="001501E2"/>
    <w:rsid w:val="00150FAA"/>
    <w:rsid w:val="00151DA3"/>
    <w:rsid w:val="00152917"/>
    <w:rsid w:val="00152983"/>
    <w:rsid w:val="00154DBD"/>
    <w:rsid w:val="001605BB"/>
    <w:rsid w:val="001613C7"/>
    <w:rsid w:val="001617E7"/>
    <w:rsid w:val="00162215"/>
    <w:rsid w:val="001628C8"/>
    <w:rsid w:val="00164B65"/>
    <w:rsid w:val="0016797C"/>
    <w:rsid w:val="00171077"/>
    <w:rsid w:val="00173C16"/>
    <w:rsid w:val="00177681"/>
    <w:rsid w:val="00192A13"/>
    <w:rsid w:val="00195508"/>
    <w:rsid w:val="001957A3"/>
    <w:rsid w:val="00196E6D"/>
    <w:rsid w:val="001A047B"/>
    <w:rsid w:val="001A4692"/>
    <w:rsid w:val="001B066F"/>
    <w:rsid w:val="001B12C5"/>
    <w:rsid w:val="001B2DAB"/>
    <w:rsid w:val="001B63C5"/>
    <w:rsid w:val="001B792D"/>
    <w:rsid w:val="001C1C9B"/>
    <w:rsid w:val="001C37FD"/>
    <w:rsid w:val="001C63BF"/>
    <w:rsid w:val="001C7D46"/>
    <w:rsid w:val="001D0483"/>
    <w:rsid w:val="001D1272"/>
    <w:rsid w:val="001D64CE"/>
    <w:rsid w:val="001D6807"/>
    <w:rsid w:val="001D68F5"/>
    <w:rsid w:val="001E0D52"/>
    <w:rsid w:val="001E0EDA"/>
    <w:rsid w:val="001E1AAA"/>
    <w:rsid w:val="001E279E"/>
    <w:rsid w:val="001E52A4"/>
    <w:rsid w:val="001F06F4"/>
    <w:rsid w:val="001F4B7C"/>
    <w:rsid w:val="001F5CEE"/>
    <w:rsid w:val="001F767D"/>
    <w:rsid w:val="00200CDC"/>
    <w:rsid w:val="00204031"/>
    <w:rsid w:val="00214055"/>
    <w:rsid w:val="00214320"/>
    <w:rsid w:val="00216AC5"/>
    <w:rsid w:val="00217170"/>
    <w:rsid w:val="00220305"/>
    <w:rsid w:val="00221260"/>
    <w:rsid w:val="00222A41"/>
    <w:rsid w:val="00223C87"/>
    <w:rsid w:val="002260E3"/>
    <w:rsid w:val="00226A43"/>
    <w:rsid w:val="00226D7F"/>
    <w:rsid w:val="00226EFF"/>
    <w:rsid w:val="00227972"/>
    <w:rsid w:val="00227AE7"/>
    <w:rsid w:val="00233894"/>
    <w:rsid w:val="002377A5"/>
    <w:rsid w:val="00244BFD"/>
    <w:rsid w:val="00246DAF"/>
    <w:rsid w:val="00252583"/>
    <w:rsid w:val="00252B02"/>
    <w:rsid w:val="002570E1"/>
    <w:rsid w:val="0026001C"/>
    <w:rsid w:val="0026183D"/>
    <w:rsid w:val="00262E5D"/>
    <w:rsid w:val="0026499D"/>
    <w:rsid w:val="002653EB"/>
    <w:rsid w:val="0027183A"/>
    <w:rsid w:val="0027233D"/>
    <w:rsid w:val="0027272C"/>
    <w:rsid w:val="00273FED"/>
    <w:rsid w:val="002809F5"/>
    <w:rsid w:val="0028442C"/>
    <w:rsid w:val="0028549A"/>
    <w:rsid w:val="002861C8"/>
    <w:rsid w:val="00286BA8"/>
    <w:rsid w:val="00286C6B"/>
    <w:rsid w:val="002913EF"/>
    <w:rsid w:val="002921CA"/>
    <w:rsid w:val="00293656"/>
    <w:rsid w:val="00293B86"/>
    <w:rsid w:val="00294734"/>
    <w:rsid w:val="00296B07"/>
    <w:rsid w:val="00297D81"/>
    <w:rsid w:val="002A0629"/>
    <w:rsid w:val="002A275E"/>
    <w:rsid w:val="002A3385"/>
    <w:rsid w:val="002A42FB"/>
    <w:rsid w:val="002A76F6"/>
    <w:rsid w:val="002A77BC"/>
    <w:rsid w:val="002A7936"/>
    <w:rsid w:val="002A7B36"/>
    <w:rsid w:val="002B03EC"/>
    <w:rsid w:val="002B3D37"/>
    <w:rsid w:val="002B4CF5"/>
    <w:rsid w:val="002B56F6"/>
    <w:rsid w:val="002B5702"/>
    <w:rsid w:val="002C2C59"/>
    <w:rsid w:val="002C5A6D"/>
    <w:rsid w:val="002C6960"/>
    <w:rsid w:val="002D3199"/>
    <w:rsid w:val="002D3851"/>
    <w:rsid w:val="002D3F2D"/>
    <w:rsid w:val="002D5712"/>
    <w:rsid w:val="002D5AC4"/>
    <w:rsid w:val="002D6486"/>
    <w:rsid w:val="002D6F2A"/>
    <w:rsid w:val="002E0203"/>
    <w:rsid w:val="002E30AA"/>
    <w:rsid w:val="002E7408"/>
    <w:rsid w:val="002F0EDB"/>
    <w:rsid w:val="002F3725"/>
    <w:rsid w:val="002F46BE"/>
    <w:rsid w:val="002F4835"/>
    <w:rsid w:val="002F485D"/>
    <w:rsid w:val="002F5C8D"/>
    <w:rsid w:val="002F5E5D"/>
    <w:rsid w:val="0030061D"/>
    <w:rsid w:val="00300D94"/>
    <w:rsid w:val="00302CE1"/>
    <w:rsid w:val="00307484"/>
    <w:rsid w:val="00311220"/>
    <w:rsid w:val="003126B6"/>
    <w:rsid w:val="00312E28"/>
    <w:rsid w:val="00312E9A"/>
    <w:rsid w:val="003157F1"/>
    <w:rsid w:val="00320521"/>
    <w:rsid w:val="00321755"/>
    <w:rsid w:val="00321F77"/>
    <w:rsid w:val="00322046"/>
    <w:rsid w:val="003255E3"/>
    <w:rsid w:val="00325C10"/>
    <w:rsid w:val="00330452"/>
    <w:rsid w:val="00330708"/>
    <w:rsid w:val="00330F5C"/>
    <w:rsid w:val="00331500"/>
    <w:rsid w:val="00332429"/>
    <w:rsid w:val="00332BD3"/>
    <w:rsid w:val="00333240"/>
    <w:rsid w:val="003335FA"/>
    <w:rsid w:val="003336B9"/>
    <w:rsid w:val="0033435A"/>
    <w:rsid w:val="003360B1"/>
    <w:rsid w:val="00337B69"/>
    <w:rsid w:val="0034114D"/>
    <w:rsid w:val="00342C00"/>
    <w:rsid w:val="00342F70"/>
    <w:rsid w:val="003442B0"/>
    <w:rsid w:val="00345EAF"/>
    <w:rsid w:val="00346864"/>
    <w:rsid w:val="00347D29"/>
    <w:rsid w:val="00352C07"/>
    <w:rsid w:val="00353E14"/>
    <w:rsid w:val="00354BB8"/>
    <w:rsid w:val="00355EE7"/>
    <w:rsid w:val="00356164"/>
    <w:rsid w:val="00356C33"/>
    <w:rsid w:val="0035714C"/>
    <w:rsid w:val="00357F40"/>
    <w:rsid w:val="00360DFE"/>
    <w:rsid w:val="00361188"/>
    <w:rsid w:val="0036228F"/>
    <w:rsid w:val="00362F63"/>
    <w:rsid w:val="003639E5"/>
    <w:rsid w:val="00365B6B"/>
    <w:rsid w:val="003664FC"/>
    <w:rsid w:val="003707F9"/>
    <w:rsid w:val="0037172D"/>
    <w:rsid w:val="0037315C"/>
    <w:rsid w:val="0037364B"/>
    <w:rsid w:val="003757A6"/>
    <w:rsid w:val="0038613C"/>
    <w:rsid w:val="0038670D"/>
    <w:rsid w:val="00390DB2"/>
    <w:rsid w:val="00390F73"/>
    <w:rsid w:val="003918DB"/>
    <w:rsid w:val="003928F0"/>
    <w:rsid w:val="00394CA2"/>
    <w:rsid w:val="00395698"/>
    <w:rsid w:val="003A152F"/>
    <w:rsid w:val="003A1F02"/>
    <w:rsid w:val="003A40B0"/>
    <w:rsid w:val="003A416C"/>
    <w:rsid w:val="003A647A"/>
    <w:rsid w:val="003A732F"/>
    <w:rsid w:val="003B1ED5"/>
    <w:rsid w:val="003B1F6A"/>
    <w:rsid w:val="003B3702"/>
    <w:rsid w:val="003B3C04"/>
    <w:rsid w:val="003B4B2B"/>
    <w:rsid w:val="003B73F3"/>
    <w:rsid w:val="003B7E4B"/>
    <w:rsid w:val="003C0791"/>
    <w:rsid w:val="003C3C62"/>
    <w:rsid w:val="003C5B21"/>
    <w:rsid w:val="003C7E54"/>
    <w:rsid w:val="003D052C"/>
    <w:rsid w:val="003D0711"/>
    <w:rsid w:val="003D3134"/>
    <w:rsid w:val="003D62BC"/>
    <w:rsid w:val="003E49A9"/>
    <w:rsid w:val="003E55C3"/>
    <w:rsid w:val="003E5684"/>
    <w:rsid w:val="003E7D18"/>
    <w:rsid w:val="003F1207"/>
    <w:rsid w:val="003F1ADB"/>
    <w:rsid w:val="003F20A8"/>
    <w:rsid w:val="003F285C"/>
    <w:rsid w:val="003F57A7"/>
    <w:rsid w:val="003F6407"/>
    <w:rsid w:val="004046AC"/>
    <w:rsid w:val="00404AF4"/>
    <w:rsid w:val="00411925"/>
    <w:rsid w:val="00414699"/>
    <w:rsid w:val="00415BAB"/>
    <w:rsid w:val="00421CF5"/>
    <w:rsid w:val="00421E02"/>
    <w:rsid w:val="00422DA0"/>
    <w:rsid w:val="004242EF"/>
    <w:rsid w:val="00424ABD"/>
    <w:rsid w:val="00427B10"/>
    <w:rsid w:val="00427B4F"/>
    <w:rsid w:val="00430260"/>
    <w:rsid w:val="004312E8"/>
    <w:rsid w:val="00433D59"/>
    <w:rsid w:val="00435422"/>
    <w:rsid w:val="00441E04"/>
    <w:rsid w:val="0044490B"/>
    <w:rsid w:val="00444DF6"/>
    <w:rsid w:val="004462D5"/>
    <w:rsid w:val="00447DC9"/>
    <w:rsid w:val="004503F6"/>
    <w:rsid w:val="00451286"/>
    <w:rsid w:val="00455E01"/>
    <w:rsid w:val="004561D2"/>
    <w:rsid w:val="00456200"/>
    <w:rsid w:val="00456DB0"/>
    <w:rsid w:val="004744F7"/>
    <w:rsid w:val="00474D50"/>
    <w:rsid w:val="0047552E"/>
    <w:rsid w:val="0048180A"/>
    <w:rsid w:val="00482529"/>
    <w:rsid w:val="00482632"/>
    <w:rsid w:val="004840F7"/>
    <w:rsid w:val="00486941"/>
    <w:rsid w:val="00493E70"/>
    <w:rsid w:val="00497E37"/>
    <w:rsid w:val="004A1B33"/>
    <w:rsid w:val="004A2652"/>
    <w:rsid w:val="004A300B"/>
    <w:rsid w:val="004A3119"/>
    <w:rsid w:val="004A4B29"/>
    <w:rsid w:val="004A4D6E"/>
    <w:rsid w:val="004A4D73"/>
    <w:rsid w:val="004A5487"/>
    <w:rsid w:val="004B0B67"/>
    <w:rsid w:val="004B5DFA"/>
    <w:rsid w:val="004B7446"/>
    <w:rsid w:val="004B7D2C"/>
    <w:rsid w:val="004C0BEB"/>
    <w:rsid w:val="004C358B"/>
    <w:rsid w:val="004C4F2F"/>
    <w:rsid w:val="004C5B37"/>
    <w:rsid w:val="004C6A06"/>
    <w:rsid w:val="004D01E8"/>
    <w:rsid w:val="004D45C1"/>
    <w:rsid w:val="004D61B5"/>
    <w:rsid w:val="004E30BA"/>
    <w:rsid w:val="004E3506"/>
    <w:rsid w:val="004E3E9E"/>
    <w:rsid w:val="004F2545"/>
    <w:rsid w:val="004F353F"/>
    <w:rsid w:val="004F4430"/>
    <w:rsid w:val="004F5EB4"/>
    <w:rsid w:val="004F65F4"/>
    <w:rsid w:val="0050022F"/>
    <w:rsid w:val="00507FCC"/>
    <w:rsid w:val="00512380"/>
    <w:rsid w:val="0051252F"/>
    <w:rsid w:val="00512EBB"/>
    <w:rsid w:val="00514711"/>
    <w:rsid w:val="0051493C"/>
    <w:rsid w:val="00515145"/>
    <w:rsid w:val="00520383"/>
    <w:rsid w:val="005208A5"/>
    <w:rsid w:val="00522C4A"/>
    <w:rsid w:val="005305EE"/>
    <w:rsid w:val="005319A0"/>
    <w:rsid w:val="00531E1B"/>
    <w:rsid w:val="00541329"/>
    <w:rsid w:val="00541F76"/>
    <w:rsid w:val="00542272"/>
    <w:rsid w:val="005431E4"/>
    <w:rsid w:val="0054429C"/>
    <w:rsid w:val="00551024"/>
    <w:rsid w:val="00553F52"/>
    <w:rsid w:val="00554B27"/>
    <w:rsid w:val="00557122"/>
    <w:rsid w:val="005577FF"/>
    <w:rsid w:val="005626F3"/>
    <w:rsid w:val="00564C68"/>
    <w:rsid w:val="00572F2F"/>
    <w:rsid w:val="00573413"/>
    <w:rsid w:val="00575148"/>
    <w:rsid w:val="005760F9"/>
    <w:rsid w:val="00577618"/>
    <w:rsid w:val="00580677"/>
    <w:rsid w:val="00580F13"/>
    <w:rsid w:val="00584365"/>
    <w:rsid w:val="00584EF8"/>
    <w:rsid w:val="00585351"/>
    <w:rsid w:val="0058788C"/>
    <w:rsid w:val="0059092F"/>
    <w:rsid w:val="00591ABF"/>
    <w:rsid w:val="00591AEA"/>
    <w:rsid w:val="00596F67"/>
    <w:rsid w:val="005A070E"/>
    <w:rsid w:val="005A2E30"/>
    <w:rsid w:val="005A79DC"/>
    <w:rsid w:val="005B22E7"/>
    <w:rsid w:val="005B2586"/>
    <w:rsid w:val="005B34E8"/>
    <w:rsid w:val="005B3B9C"/>
    <w:rsid w:val="005B6BCD"/>
    <w:rsid w:val="005B7583"/>
    <w:rsid w:val="005B75EA"/>
    <w:rsid w:val="005C1AB6"/>
    <w:rsid w:val="005C2B3E"/>
    <w:rsid w:val="005C2D7F"/>
    <w:rsid w:val="005C3A0A"/>
    <w:rsid w:val="005C46D0"/>
    <w:rsid w:val="005C5071"/>
    <w:rsid w:val="005C53BB"/>
    <w:rsid w:val="005C6B8D"/>
    <w:rsid w:val="005C6E88"/>
    <w:rsid w:val="005D0915"/>
    <w:rsid w:val="005D1B7C"/>
    <w:rsid w:val="005D2D30"/>
    <w:rsid w:val="005E0085"/>
    <w:rsid w:val="005E013C"/>
    <w:rsid w:val="005E3B3A"/>
    <w:rsid w:val="005E4025"/>
    <w:rsid w:val="005E6612"/>
    <w:rsid w:val="005E6823"/>
    <w:rsid w:val="005F1146"/>
    <w:rsid w:val="005F29C9"/>
    <w:rsid w:val="005F39CE"/>
    <w:rsid w:val="005F5CD6"/>
    <w:rsid w:val="005F7015"/>
    <w:rsid w:val="0060169F"/>
    <w:rsid w:val="00604721"/>
    <w:rsid w:val="00605E5A"/>
    <w:rsid w:val="00607D96"/>
    <w:rsid w:val="006143FB"/>
    <w:rsid w:val="00614F55"/>
    <w:rsid w:val="00617827"/>
    <w:rsid w:val="006213ED"/>
    <w:rsid w:val="006223F9"/>
    <w:rsid w:val="00625811"/>
    <w:rsid w:val="00627CC8"/>
    <w:rsid w:val="0063005F"/>
    <w:rsid w:val="00630AB6"/>
    <w:rsid w:val="00632E4A"/>
    <w:rsid w:val="00635D23"/>
    <w:rsid w:val="0064243B"/>
    <w:rsid w:val="00642E5B"/>
    <w:rsid w:val="0064439B"/>
    <w:rsid w:val="00645242"/>
    <w:rsid w:val="0064613C"/>
    <w:rsid w:val="0065389D"/>
    <w:rsid w:val="00660333"/>
    <w:rsid w:val="00660B31"/>
    <w:rsid w:val="00661516"/>
    <w:rsid w:val="0066166C"/>
    <w:rsid w:val="00662D6E"/>
    <w:rsid w:val="006651A3"/>
    <w:rsid w:val="00667BEC"/>
    <w:rsid w:val="0067012A"/>
    <w:rsid w:val="00671592"/>
    <w:rsid w:val="00673428"/>
    <w:rsid w:val="00676776"/>
    <w:rsid w:val="00677D5E"/>
    <w:rsid w:val="00677DFC"/>
    <w:rsid w:val="0068543D"/>
    <w:rsid w:val="00685612"/>
    <w:rsid w:val="00685806"/>
    <w:rsid w:val="00691252"/>
    <w:rsid w:val="00696924"/>
    <w:rsid w:val="006A0695"/>
    <w:rsid w:val="006A1D0D"/>
    <w:rsid w:val="006A3BB2"/>
    <w:rsid w:val="006A7607"/>
    <w:rsid w:val="006B24CD"/>
    <w:rsid w:val="006B3C3D"/>
    <w:rsid w:val="006B5F30"/>
    <w:rsid w:val="006B6787"/>
    <w:rsid w:val="006C3F41"/>
    <w:rsid w:val="006C4D40"/>
    <w:rsid w:val="006C5821"/>
    <w:rsid w:val="006C7846"/>
    <w:rsid w:val="006D0B55"/>
    <w:rsid w:val="006D28E6"/>
    <w:rsid w:val="006D65DD"/>
    <w:rsid w:val="006D6ECB"/>
    <w:rsid w:val="006D7E72"/>
    <w:rsid w:val="006E09F0"/>
    <w:rsid w:val="006E0A2B"/>
    <w:rsid w:val="006E2FDE"/>
    <w:rsid w:val="006E37B7"/>
    <w:rsid w:val="006E41A1"/>
    <w:rsid w:val="006E425B"/>
    <w:rsid w:val="006E56EC"/>
    <w:rsid w:val="006E6208"/>
    <w:rsid w:val="006F3264"/>
    <w:rsid w:val="006F4E2E"/>
    <w:rsid w:val="00700F7C"/>
    <w:rsid w:val="00702AD8"/>
    <w:rsid w:val="007125F3"/>
    <w:rsid w:val="00714CE5"/>
    <w:rsid w:val="00715F4F"/>
    <w:rsid w:val="007211B0"/>
    <w:rsid w:val="007250B8"/>
    <w:rsid w:val="0073233E"/>
    <w:rsid w:val="00732A62"/>
    <w:rsid w:val="0073595B"/>
    <w:rsid w:val="007366E2"/>
    <w:rsid w:val="00736C01"/>
    <w:rsid w:val="00737304"/>
    <w:rsid w:val="00744559"/>
    <w:rsid w:val="00745695"/>
    <w:rsid w:val="00745E89"/>
    <w:rsid w:val="00750088"/>
    <w:rsid w:val="00750D77"/>
    <w:rsid w:val="00754D9F"/>
    <w:rsid w:val="0075746F"/>
    <w:rsid w:val="0075771C"/>
    <w:rsid w:val="00761BED"/>
    <w:rsid w:val="00766B2B"/>
    <w:rsid w:val="00780F60"/>
    <w:rsid w:val="0078127A"/>
    <w:rsid w:val="007823E4"/>
    <w:rsid w:val="00787123"/>
    <w:rsid w:val="00791425"/>
    <w:rsid w:val="0079273B"/>
    <w:rsid w:val="00793E08"/>
    <w:rsid w:val="007941BE"/>
    <w:rsid w:val="00795C96"/>
    <w:rsid w:val="0079737D"/>
    <w:rsid w:val="00797FDA"/>
    <w:rsid w:val="007A0AF2"/>
    <w:rsid w:val="007A3ACE"/>
    <w:rsid w:val="007A51D9"/>
    <w:rsid w:val="007A671A"/>
    <w:rsid w:val="007A718A"/>
    <w:rsid w:val="007B0347"/>
    <w:rsid w:val="007B08E8"/>
    <w:rsid w:val="007B1289"/>
    <w:rsid w:val="007B2691"/>
    <w:rsid w:val="007B467E"/>
    <w:rsid w:val="007B49F8"/>
    <w:rsid w:val="007B71CF"/>
    <w:rsid w:val="007C3CAE"/>
    <w:rsid w:val="007C6DB7"/>
    <w:rsid w:val="007D101D"/>
    <w:rsid w:val="007D6815"/>
    <w:rsid w:val="007E02FF"/>
    <w:rsid w:val="007E0DC9"/>
    <w:rsid w:val="007E20AC"/>
    <w:rsid w:val="007E3E95"/>
    <w:rsid w:val="007E4AF5"/>
    <w:rsid w:val="007E5744"/>
    <w:rsid w:val="007E7ABF"/>
    <w:rsid w:val="007F00BA"/>
    <w:rsid w:val="007F05DD"/>
    <w:rsid w:val="00800324"/>
    <w:rsid w:val="008012F2"/>
    <w:rsid w:val="00806383"/>
    <w:rsid w:val="00816F73"/>
    <w:rsid w:val="00816FC5"/>
    <w:rsid w:val="00820223"/>
    <w:rsid w:val="00820473"/>
    <w:rsid w:val="00821213"/>
    <w:rsid w:val="00823322"/>
    <w:rsid w:val="00824947"/>
    <w:rsid w:val="008251DE"/>
    <w:rsid w:val="0082548F"/>
    <w:rsid w:val="00827BAA"/>
    <w:rsid w:val="00830E0C"/>
    <w:rsid w:val="00832D5D"/>
    <w:rsid w:val="00833916"/>
    <w:rsid w:val="00833F00"/>
    <w:rsid w:val="008345C1"/>
    <w:rsid w:val="008353B8"/>
    <w:rsid w:val="008354DD"/>
    <w:rsid w:val="0083556C"/>
    <w:rsid w:val="008402B0"/>
    <w:rsid w:val="0084058B"/>
    <w:rsid w:val="00840654"/>
    <w:rsid w:val="00841817"/>
    <w:rsid w:val="0084218B"/>
    <w:rsid w:val="00847EEB"/>
    <w:rsid w:val="0085267E"/>
    <w:rsid w:val="00854A7C"/>
    <w:rsid w:val="00854FE9"/>
    <w:rsid w:val="0085643B"/>
    <w:rsid w:val="00857BD6"/>
    <w:rsid w:val="00860DCC"/>
    <w:rsid w:val="0086183C"/>
    <w:rsid w:val="00864949"/>
    <w:rsid w:val="008652D1"/>
    <w:rsid w:val="00865B7F"/>
    <w:rsid w:val="008665E4"/>
    <w:rsid w:val="00866F1E"/>
    <w:rsid w:val="00867D5F"/>
    <w:rsid w:val="00874CC5"/>
    <w:rsid w:val="00881570"/>
    <w:rsid w:val="00881769"/>
    <w:rsid w:val="00884FFF"/>
    <w:rsid w:val="00885BD8"/>
    <w:rsid w:val="00887256"/>
    <w:rsid w:val="008877F9"/>
    <w:rsid w:val="00887F7C"/>
    <w:rsid w:val="008947C2"/>
    <w:rsid w:val="00895399"/>
    <w:rsid w:val="00895EC7"/>
    <w:rsid w:val="008A003E"/>
    <w:rsid w:val="008A0E45"/>
    <w:rsid w:val="008A398D"/>
    <w:rsid w:val="008A50DC"/>
    <w:rsid w:val="008B3B63"/>
    <w:rsid w:val="008B5802"/>
    <w:rsid w:val="008C240F"/>
    <w:rsid w:val="008C2B94"/>
    <w:rsid w:val="008C306C"/>
    <w:rsid w:val="008C4974"/>
    <w:rsid w:val="008C5749"/>
    <w:rsid w:val="008C6A12"/>
    <w:rsid w:val="008C7919"/>
    <w:rsid w:val="008D1723"/>
    <w:rsid w:val="008D2180"/>
    <w:rsid w:val="008D3C8A"/>
    <w:rsid w:val="008D474A"/>
    <w:rsid w:val="008D7858"/>
    <w:rsid w:val="008E3408"/>
    <w:rsid w:val="008E4C71"/>
    <w:rsid w:val="008F15D6"/>
    <w:rsid w:val="008F6BA5"/>
    <w:rsid w:val="008F6C90"/>
    <w:rsid w:val="00902227"/>
    <w:rsid w:val="00902796"/>
    <w:rsid w:val="00903D88"/>
    <w:rsid w:val="009118AA"/>
    <w:rsid w:val="009127F7"/>
    <w:rsid w:val="00913348"/>
    <w:rsid w:val="009162F8"/>
    <w:rsid w:val="00917A1B"/>
    <w:rsid w:val="00921933"/>
    <w:rsid w:val="00924B24"/>
    <w:rsid w:val="00925325"/>
    <w:rsid w:val="0092637C"/>
    <w:rsid w:val="009279AD"/>
    <w:rsid w:val="00931126"/>
    <w:rsid w:val="009317FA"/>
    <w:rsid w:val="00932E45"/>
    <w:rsid w:val="009350CD"/>
    <w:rsid w:val="009363E8"/>
    <w:rsid w:val="00937541"/>
    <w:rsid w:val="009406D3"/>
    <w:rsid w:val="00940715"/>
    <w:rsid w:val="00942AB9"/>
    <w:rsid w:val="009446A2"/>
    <w:rsid w:val="009472AE"/>
    <w:rsid w:val="0095086E"/>
    <w:rsid w:val="00951A6F"/>
    <w:rsid w:val="00953AAB"/>
    <w:rsid w:val="00953FF3"/>
    <w:rsid w:val="00954056"/>
    <w:rsid w:val="009563EA"/>
    <w:rsid w:val="00957B24"/>
    <w:rsid w:val="00960506"/>
    <w:rsid w:val="009632C5"/>
    <w:rsid w:val="009634D3"/>
    <w:rsid w:val="00964BA7"/>
    <w:rsid w:val="00970924"/>
    <w:rsid w:val="00970970"/>
    <w:rsid w:val="00970D66"/>
    <w:rsid w:val="009806AD"/>
    <w:rsid w:val="00983429"/>
    <w:rsid w:val="0098695E"/>
    <w:rsid w:val="00986DF5"/>
    <w:rsid w:val="00991A39"/>
    <w:rsid w:val="009958C4"/>
    <w:rsid w:val="00996001"/>
    <w:rsid w:val="0099625E"/>
    <w:rsid w:val="00996339"/>
    <w:rsid w:val="009A2027"/>
    <w:rsid w:val="009A56FD"/>
    <w:rsid w:val="009B2995"/>
    <w:rsid w:val="009B5C69"/>
    <w:rsid w:val="009B74E2"/>
    <w:rsid w:val="009C4469"/>
    <w:rsid w:val="009C75E6"/>
    <w:rsid w:val="009C7942"/>
    <w:rsid w:val="009D2101"/>
    <w:rsid w:val="009D272E"/>
    <w:rsid w:val="009D2A4C"/>
    <w:rsid w:val="009D3456"/>
    <w:rsid w:val="009D67ED"/>
    <w:rsid w:val="009D6F89"/>
    <w:rsid w:val="009D74E1"/>
    <w:rsid w:val="009E19A7"/>
    <w:rsid w:val="009E2D73"/>
    <w:rsid w:val="009E4B89"/>
    <w:rsid w:val="009E542F"/>
    <w:rsid w:val="009E6921"/>
    <w:rsid w:val="009F1DA4"/>
    <w:rsid w:val="009F3E9A"/>
    <w:rsid w:val="009F40B5"/>
    <w:rsid w:val="009F5474"/>
    <w:rsid w:val="00A10599"/>
    <w:rsid w:val="00A142A6"/>
    <w:rsid w:val="00A15F36"/>
    <w:rsid w:val="00A22998"/>
    <w:rsid w:val="00A253BD"/>
    <w:rsid w:val="00A25772"/>
    <w:rsid w:val="00A30E07"/>
    <w:rsid w:val="00A321B3"/>
    <w:rsid w:val="00A329C3"/>
    <w:rsid w:val="00A345CA"/>
    <w:rsid w:val="00A34AD8"/>
    <w:rsid w:val="00A34C12"/>
    <w:rsid w:val="00A35ADE"/>
    <w:rsid w:val="00A400B7"/>
    <w:rsid w:val="00A42F10"/>
    <w:rsid w:val="00A438FD"/>
    <w:rsid w:val="00A450F7"/>
    <w:rsid w:val="00A51A22"/>
    <w:rsid w:val="00A54C05"/>
    <w:rsid w:val="00A555B2"/>
    <w:rsid w:val="00A568CF"/>
    <w:rsid w:val="00A572C8"/>
    <w:rsid w:val="00A62340"/>
    <w:rsid w:val="00A649CC"/>
    <w:rsid w:val="00A65462"/>
    <w:rsid w:val="00A655EB"/>
    <w:rsid w:val="00A6589E"/>
    <w:rsid w:val="00A702D8"/>
    <w:rsid w:val="00A74785"/>
    <w:rsid w:val="00A7633F"/>
    <w:rsid w:val="00A766AF"/>
    <w:rsid w:val="00A76D8E"/>
    <w:rsid w:val="00A80329"/>
    <w:rsid w:val="00A818EF"/>
    <w:rsid w:val="00A84B0F"/>
    <w:rsid w:val="00A9466C"/>
    <w:rsid w:val="00A951A7"/>
    <w:rsid w:val="00A9629A"/>
    <w:rsid w:val="00A964F0"/>
    <w:rsid w:val="00AA0F56"/>
    <w:rsid w:val="00AA27A5"/>
    <w:rsid w:val="00AA39CD"/>
    <w:rsid w:val="00AA64F0"/>
    <w:rsid w:val="00AB0C36"/>
    <w:rsid w:val="00AB56D9"/>
    <w:rsid w:val="00AB6097"/>
    <w:rsid w:val="00AC00C9"/>
    <w:rsid w:val="00AC047D"/>
    <w:rsid w:val="00AC0897"/>
    <w:rsid w:val="00AC5D8D"/>
    <w:rsid w:val="00AC74BC"/>
    <w:rsid w:val="00AC79DC"/>
    <w:rsid w:val="00AD0011"/>
    <w:rsid w:val="00AD1607"/>
    <w:rsid w:val="00AD63D7"/>
    <w:rsid w:val="00AE3256"/>
    <w:rsid w:val="00AE6789"/>
    <w:rsid w:val="00AE7998"/>
    <w:rsid w:val="00B0200D"/>
    <w:rsid w:val="00B02A55"/>
    <w:rsid w:val="00B0402E"/>
    <w:rsid w:val="00B041BA"/>
    <w:rsid w:val="00B04CEE"/>
    <w:rsid w:val="00B04E65"/>
    <w:rsid w:val="00B06A5F"/>
    <w:rsid w:val="00B07F0E"/>
    <w:rsid w:val="00B10FEC"/>
    <w:rsid w:val="00B1150A"/>
    <w:rsid w:val="00B11B51"/>
    <w:rsid w:val="00B17E9C"/>
    <w:rsid w:val="00B17F2B"/>
    <w:rsid w:val="00B20C3D"/>
    <w:rsid w:val="00B22DF5"/>
    <w:rsid w:val="00B240A4"/>
    <w:rsid w:val="00B26A11"/>
    <w:rsid w:val="00B26B83"/>
    <w:rsid w:val="00B403B1"/>
    <w:rsid w:val="00B41AD6"/>
    <w:rsid w:val="00B428E3"/>
    <w:rsid w:val="00B455A3"/>
    <w:rsid w:val="00B46AEF"/>
    <w:rsid w:val="00B47A86"/>
    <w:rsid w:val="00B54456"/>
    <w:rsid w:val="00B60C7E"/>
    <w:rsid w:val="00B612A0"/>
    <w:rsid w:val="00B633C8"/>
    <w:rsid w:val="00B63CBD"/>
    <w:rsid w:val="00B64318"/>
    <w:rsid w:val="00B64AD6"/>
    <w:rsid w:val="00B71174"/>
    <w:rsid w:val="00B71D13"/>
    <w:rsid w:val="00B7200E"/>
    <w:rsid w:val="00B72699"/>
    <w:rsid w:val="00B727DD"/>
    <w:rsid w:val="00B760B7"/>
    <w:rsid w:val="00B77A38"/>
    <w:rsid w:val="00B77F1E"/>
    <w:rsid w:val="00B8778D"/>
    <w:rsid w:val="00B87A07"/>
    <w:rsid w:val="00B9172F"/>
    <w:rsid w:val="00B92323"/>
    <w:rsid w:val="00B96E6C"/>
    <w:rsid w:val="00BA08A6"/>
    <w:rsid w:val="00BA1A2C"/>
    <w:rsid w:val="00BA4D1A"/>
    <w:rsid w:val="00BA6AFD"/>
    <w:rsid w:val="00BA79C5"/>
    <w:rsid w:val="00BB1BBD"/>
    <w:rsid w:val="00BB41DE"/>
    <w:rsid w:val="00BB44CD"/>
    <w:rsid w:val="00BB522D"/>
    <w:rsid w:val="00BC0032"/>
    <w:rsid w:val="00BC11EC"/>
    <w:rsid w:val="00BC14FC"/>
    <w:rsid w:val="00BC6E29"/>
    <w:rsid w:val="00BD2C77"/>
    <w:rsid w:val="00BD2F8F"/>
    <w:rsid w:val="00BD628B"/>
    <w:rsid w:val="00BD6EE9"/>
    <w:rsid w:val="00BD7455"/>
    <w:rsid w:val="00BD7856"/>
    <w:rsid w:val="00BE486D"/>
    <w:rsid w:val="00BE5F38"/>
    <w:rsid w:val="00BF1075"/>
    <w:rsid w:val="00BF223D"/>
    <w:rsid w:val="00BF3361"/>
    <w:rsid w:val="00BF3556"/>
    <w:rsid w:val="00BF3FF7"/>
    <w:rsid w:val="00BF4DCB"/>
    <w:rsid w:val="00BF664A"/>
    <w:rsid w:val="00C002F9"/>
    <w:rsid w:val="00C01263"/>
    <w:rsid w:val="00C054E0"/>
    <w:rsid w:val="00C05752"/>
    <w:rsid w:val="00C13A12"/>
    <w:rsid w:val="00C17D15"/>
    <w:rsid w:val="00C20783"/>
    <w:rsid w:val="00C21B00"/>
    <w:rsid w:val="00C21C3D"/>
    <w:rsid w:val="00C272C1"/>
    <w:rsid w:val="00C27597"/>
    <w:rsid w:val="00C27F96"/>
    <w:rsid w:val="00C305EF"/>
    <w:rsid w:val="00C31ECF"/>
    <w:rsid w:val="00C329F2"/>
    <w:rsid w:val="00C367FC"/>
    <w:rsid w:val="00C408F8"/>
    <w:rsid w:val="00C40D5B"/>
    <w:rsid w:val="00C435A2"/>
    <w:rsid w:val="00C46B63"/>
    <w:rsid w:val="00C50E15"/>
    <w:rsid w:val="00C52AEA"/>
    <w:rsid w:val="00C55E71"/>
    <w:rsid w:val="00C56167"/>
    <w:rsid w:val="00C57329"/>
    <w:rsid w:val="00C60944"/>
    <w:rsid w:val="00C61146"/>
    <w:rsid w:val="00C62FBC"/>
    <w:rsid w:val="00C7153E"/>
    <w:rsid w:val="00C737D1"/>
    <w:rsid w:val="00C73F67"/>
    <w:rsid w:val="00C80D57"/>
    <w:rsid w:val="00C838B6"/>
    <w:rsid w:val="00C856A3"/>
    <w:rsid w:val="00C86026"/>
    <w:rsid w:val="00C8613C"/>
    <w:rsid w:val="00C86CFD"/>
    <w:rsid w:val="00C93778"/>
    <w:rsid w:val="00C9536E"/>
    <w:rsid w:val="00C95B4D"/>
    <w:rsid w:val="00CA4595"/>
    <w:rsid w:val="00CA6C0F"/>
    <w:rsid w:val="00CB2118"/>
    <w:rsid w:val="00CB3113"/>
    <w:rsid w:val="00CB52BA"/>
    <w:rsid w:val="00CC11CF"/>
    <w:rsid w:val="00CC130D"/>
    <w:rsid w:val="00CC532F"/>
    <w:rsid w:val="00CC7FB0"/>
    <w:rsid w:val="00CD40FE"/>
    <w:rsid w:val="00CD518E"/>
    <w:rsid w:val="00CD6552"/>
    <w:rsid w:val="00CE3694"/>
    <w:rsid w:val="00CE4807"/>
    <w:rsid w:val="00CE58D0"/>
    <w:rsid w:val="00CE6034"/>
    <w:rsid w:val="00CE786C"/>
    <w:rsid w:val="00CE7D4B"/>
    <w:rsid w:val="00CF0D87"/>
    <w:rsid w:val="00CF5171"/>
    <w:rsid w:val="00D01CCF"/>
    <w:rsid w:val="00D01F4B"/>
    <w:rsid w:val="00D02E86"/>
    <w:rsid w:val="00D060E8"/>
    <w:rsid w:val="00D07C06"/>
    <w:rsid w:val="00D1546B"/>
    <w:rsid w:val="00D1738F"/>
    <w:rsid w:val="00D20A42"/>
    <w:rsid w:val="00D2477C"/>
    <w:rsid w:val="00D2775D"/>
    <w:rsid w:val="00D31D8F"/>
    <w:rsid w:val="00D3237B"/>
    <w:rsid w:val="00D360F9"/>
    <w:rsid w:val="00D5025A"/>
    <w:rsid w:val="00D50746"/>
    <w:rsid w:val="00D53DCC"/>
    <w:rsid w:val="00D5474B"/>
    <w:rsid w:val="00D54FFD"/>
    <w:rsid w:val="00D558FB"/>
    <w:rsid w:val="00D56967"/>
    <w:rsid w:val="00D56BAF"/>
    <w:rsid w:val="00D61647"/>
    <w:rsid w:val="00D619AD"/>
    <w:rsid w:val="00D621A0"/>
    <w:rsid w:val="00D674C5"/>
    <w:rsid w:val="00D70254"/>
    <w:rsid w:val="00D7177E"/>
    <w:rsid w:val="00D75566"/>
    <w:rsid w:val="00D762BA"/>
    <w:rsid w:val="00D80A53"/>
    <w:rsid w:val="00D826E2"/>
    <w:rsid w:val="00D87283"/>
    <w:rsid w:val="00D8798B"/>
    <w:rsid w:val="00D91D45"/>
    <w:rsid w:val="00D96308"/>
    <w:rsid w:val="00D96309"/>
    <w:rsid w:val="00D96690"/>
    <w:rsid w:val="00DA2A1E"/>
    <w:rsid w:val="00DA44B1"/>
    <w:rsid w:val="00DB20FA"/>
    <w:rsid w:val="00DB2954"/>
    <w:rsid w:val="00DB436A"/>
    <w:rsid w:val="00DB77C7"/>
    <w:rsid w:val="00DB7AA8"/>
    <w:rsid w:val="00DC08CE"/>
    <w:rsid w:val="00DC0D68"/>
    <w:rsid w:val="00DC10F2"/>
    <w:rsid w:val="00DC2692"/>
    <w:rsid w:val="00DC269B"/>
    <w:rsid w:val="00DC30EB"/>
    <w:rsid w:val="00DC3237"/>
    <w:rsid w:val="00DC3B2D"/>
    <w:rsid w:val="00DC65EE"/>
    <w:rsid w:val="00DD08C4"/>
    <w:rsid w:val="00DD20FF"/>
    <w:rsid w:val="00DD21AD"/>
    <w:rsid w:val="00DD286E"/>
    <w:rsid w:val="00DD4DD2"/>
    <w:rsid w:val="00DD589C"/>
    <w:rsid w:val="00DE08A9"/>
    <w:rsid w:val="00DE1391"/>
    <w:rsid w:val="00DE14A1"/>
    <w:rsid w:val="00DE2C91"/>
    <w:rsid w:val="00DE5538"/>
    <w:rsid w:val="00DE73A8"/>
    <w:rsid w:val="00DE7D23"/>
    <w:rsid w:val="00DF1C71"/>
    <w:rsid w:val="00DF3626"/>
    <w:rsid w:val="00DF4B70"/>
    <w:rsid w:val="00DF4D00"/>
    <w:rsid w:val="00DF5779"/>
    <w:rsid w:val="00DF5B3A"/>
    <w:rsid w:val="00DF65A4"/>
    <w:rsid w:val="00E053E2"/>
    <w:rsid w:val="00E055F6"/>
    <w:rsid w:val="00E1199D"/>
    <w:rsid w:val="00E148F1"/>
    <w:rsid w:val="00E15612"/>
    <w:rsid w:val="00E21F39"/>
    <w:rsid w:val="00E32D3C"/>
    <w:rsid w:val="00E35228"/>
    <w:rsid w:val="00E3749F"/>
    <w:rsid w:val="00E405FB"/>
    <w:rsid w:val="00E413F9"/>
    <w:rsid w:val="00E42426"/>
    <w:rsid w:val="00E439E2"/>
    <w:rsid w:val="00E43C6D"/>
    <w:rsid w:val="00E46881"/>
    <w:rsid w:val="00E47375"/>
    <w:rsid w:val="00E50C11"/>
    <w:rsid w:val="00E55146"/>
    <w:rsid w:val="00E553E0"/>
    <w:rsid w:val="00E6166B"/>
    <w:rsid w:val="00E6189B"/>
    <w:rsid w:val="00E635F3"/>
    <w:rsid w:val="00E67C13"/>
    <w:rsid w:val="00E75305"/>
    <w:rsid w:val="00E76326"/>
    <w:rsid w:val="00E81BE0"/>
    <w:rsid w:val="00E864D0"/>
    <w:rsid w:val="00E8671D"/>
    <w:rsid w:val="00E87B6F"/>
    <w:rsid w:val="00E9337F"/>
    <w:rsid w:val="00E93F11"/>
    <w:rsid w:val="00E95EF5"/>
    <w:rsid w:val="00E96DBF"/>
    <w:rsid w:val="00EA2E24"/>
    <w:rsid w:val="00EA3A3D"/>
    <w:rsid w:val="00EA4136"/>
    <w:rsid w:val="00EA44D3"/>
    <w:rsid w:val="00EA6CD6"/>
    <w:rsid w:val="00EA7CDA"/>
    <w:rsid w:val="00EB1AC9"/>
    <w:rsid w:val="00EB4F12"/>
    <w:rsid w:val="00EB51DE"/>
    <w:rsid w:val="00EB5400"/>
    <w:rsid w:val="00EC051B"/>
    <w:rsid w:val="00EC1364"/>
    <w:rsid w:val="00EC706E"/>
    <w:rsid w:val="00EC79F1"/>
    <w:rsid w:val="00ED190F"/>
    <w:rsid w:val="00ED21B6"/>
    <w:rsid w:val="00ED3459"/>
    <w:rsid w:val="00ED3907"/>
    <w:rsid w:val="00ED5CBE"/>
    <w:rsid w:val="00ED73F4"/>
    <w:rsid w:val="00ED7705"/>
    <w:rsid w:val="00EE2D71"/>
    <w:rsid w:val="00EE592E"/>
    <w:rsid w:val="00EE66F6"/>
    <w:rsid w:val="00EE6A85"/>
    <w:rsid w:val="00EF31E0"/>
    <w:rsid w:val="00EF509B"/>
    <w:rsid w:val="00EF64A7"/>
    <w:rsid w:val="00EF6DEB"/>
    <w:rsid w:val="00EF6E15"/>
    <w:rsid w:val="00EF7ACD"/>
    <w:rsid w:val="00F10307"/>
    <w:rsid w:val="00F1051D"/>
    <w:rsid w:val="00F1111D"/>
    <w:rsid w:val="00F119C6"/>
    <w:rsid w:val="00F11F19"/>
    <w:rsid w:val="00F157C2"/>
    <w:rsid w:val="00F158D5"/>
    <w:rsid w:val="00F15D72"/>
    <w:rsid w:val="00F22405"/>
    <w:rsid w:val="00F2469F"/>
    <w:rsid w:val="00F24DEC"/>
    <w:rsid w:val="00F26EED"/>
    <w:rsid w:val="00F3182B"/>
    <w:rsid w:val="00F354DC"/>
    <w:rsid w:val="00F36CB6"/>
    <w:rsid w:val="00F41172"/>
    <w:rsid w:val="00F43759"/>
    <w:rsid w:val="00F46275"/>
    <w:rsid w:val="00F47D6B"/>
    <w:rsid w:val="00F5000C"/>
    <w:rsid w:val="00F51C41"/>
    <w:rsid w:val="00F526BE"/>
    <w:rsid w:val="00F532DD"/>
    <w:rsid w:val="00F53EF5"/>
    <w:rsid w:val="00F543C5"/>
    <w:rsid w:val="00F553C6"/>
    <w:rsid w:val="00F5753A"/>
    <w:rsid w:val="00F61ABE"/>
    <w:rsid w:val="00F66A0D"/>
    <w:rsid w:val="00F67130"/>
    <w:rsid w:val="00F7260E"/>
    <w:rsid w:val="00F74A2A"/>
    <w:rsid w:val="00F776E7"/>
    <w:rsid w:val="00F77EAB"/>
    <w:rsid w:val="00F8559B"/>
    <w:rsid w:val="00F87336"/>
    <w:rsid w:val="00F91271"/>
    <w:rsid w:val="00F93EA9"/>
    <w:rsid w:val="00F94532"/>
    <w:rsid w:val="00FA14B8"/>
    <w:rsid w:val="00FA3D96"/>
    <w:rsid w:val="00FA5410"/>
    <w:rsid w:val="00FB201F"/>
    <w:rsid w:val="00FB21CA"/>
    <w:rsid w:val="00FB5EDB"/>
    <w:rsid w:val="00FB749C"/>
    <w:rsid w:val="00FC2EB2"/>
    <w:rsid w:val="00FC2FC1"/>
    <w:rsid w:val="00FC3142"/>
    <w:rsid w:val="00FC416B"/>
    <w:rsid w:val="00FC4461"/>
    <w:rsid w:val="00FC65C8"/>
    <w:rsid w:val="00FC665C"/>
    <w:rsid w:val="00FC71C9"/>
    <w:rsid w:val="00FD2B07"/>
    <w:rsid w:val="00FD3904"/>
    <w:rsid w:val="00FE115E"/>
    <w:rsid w:val="00FE1E50"/>
    <w:rsid w:val="00FE46C5"/>
    <w:rsid w:val="00FE599A"/>
    <w:rsid w:val="00FE5FFD"/>
    <w:rsid w:val="00FE6105"/>
    <w:rsid w:val="00FE7FF9"/>
    <w:rsid w:val="00FF0E5C"/>
    <w:rsid w:val="00FF183E"/>
    <w:rsid w:val="00FF3189"/>
    <w:rsid w:val="00FF4E20"/>
    <w:rsid w:val="00FF60FA"/>
    <w:rsid w:val="00FF6768"/>
    <w:rsid w:val="00FF77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263299-F529-4B1C-A83E-34B2F575D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769"/>
    <w:pPr>
      <w:spacing w:after="200" w:line="276" w:lineRule="auto"/>
    </w:pPr>
  </w:style>
  <w:style w:type="paragraph" w:styleId="Heading1">
    <w:name w:val="heading 1"/>
    <w:basedOn w:val="Normal"/>
    <w:next w:val="Normal"/>
    <w:link w:val="Heading1Char"/>
    <w:uiPriority w:val="9"/>
    <w:qFormat/>
    <w:rsid w:val="000D3BC2"/>
    <w:pPr>
      <w:keepNext/>
      <w:keepLines/>
      <w:spacing w:before="240" w:after="0"/>
      <w:outlineLvl w:val="0"/>
    </w:pPr>
    <w:rPr>
      <w:rFonts w:asciiTheme="majorHAnsi" w:eastAsiaTheme="majorEastAsia" w:hAnsiTheme="majorHAnsi" w:cstheme="majorBidi"/>
      <w:b/>
      <w:color w:val="2F5496" w:themeColor="accent5" w:themeShade="BF"/>
      <w:sz w:val="32"/>
      <w:szCs w:val="32"/>
    </w:rPr>
  </w:style>
  <w:style w:type="paragraph" w:styleId="Heading2">
    <w:name w:val="heading 2"/>
    <w:basedOn w:val="Normal"/>
    <w:next w:val="Normal"/>
    <w:link w:val="Heading2Char"/>
    <w:uiPriority w:val="9"/>
    <w:semiHidden/>
    <w:unhideWhenUsed/>
    <w:qFormat/>
    <w:rsid w:val="00227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69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967"/>
  </w:style>
  <w:style w:type="paragraph" w:styleId="Footer">
    <w:name w:val="footer"/>
    <w:basedOn w:val="Normal"/>
    <w:link w:val="FooterChar"/>
    <w:uiPriority w:val="99"/>
    <w:unhideWhenUsed/>
    <w:rsid w:val="00D569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967"/>
  </w:style>
  <w:style w:type="character" w:styleId="IntenseEmphasis">
    <w:name w:val="Intense Emphasis"/>
    <w:basedOn w:val="DefaultParagraphFont"/>
    <w:uiPriority w:val="21"/>
    <w:qFormat/>
    <w:rsid w:val="00D56967"/>
    <w:rPr>
      <w:b/>
      <w:bCs/>
      <w:i/>
      <w:iCs/>
      <w:color w:val="5B9BD5" w:themeColor="accent1"/>
    </w:rPr>
  </w:style>
  <w:style w:type="character" w:styleId="Hyperlink">
    <w:name w:val="Hyperlink"/>
    <w:basedOn w:val="DefaultParagraphFont"/>
    <w:uiPriority w:val="99"/>
    <w:unhideWhenUsed/>
    <w:rsid w:val="001F767D"/>
    <w:rPr>
      <w:color w:val="0563C1" w:themeColor="hyperlink"/>
      <w:u w:val="single"/>
    </w:rPr>
  </w:style>
  <w:style w:type="paragraph" w:styleId="ListParagraph">
    <w:name w:val="List Paragraph"/>
    <w:aliases w:val="Antes de enumeración,body 2,List Paragraph1,Normal bullet 2,Listă paragraf,List Paragraph11,Listă colorată - Accentuare 11,Bullet,Citation List"/>
    <w:basedOn w:val="Normal"/>
    <w:link w:val="ListParagraphChar"/>
    <w:uiPriority w:val="34"/>
    <w:qFormat/>
    <w:rsid w:val="005577FF"/>
    <w:pPr>
      <w:ind w:left="720"/>
      <w:contextualSpacing/>
    </w:pPr>
    <w:rPr>
      <w:rFonts w:ascii="Calibri" w:eastAsia="SimSun" w:hAnsi="Calibri" w:cs="Calibri"/>
      <w:lang w:val="en-US"/>
    </w:rPr>
  </w:style>
  <w:style w:type="character" w:customStyle="1" w:styleId="ListParagraphChar">
    <w:name w:val="List Paragraph Char"/>
    <w:aliases w:val="Antes de enumeración Char,body 2 Char,List Paragraph1 Char,Normal bullet 2 Char,Listă paragraf Char,List Paragraph11 Char,Listă colorată - Accentuare 11 Char,Bullet Char,Citation List Char"/>
    <w:link w:val="ListParagraph"/>
    <w:uiPriority w:val="34"/>
    <w:locked/>
    <w:rsid w:val="005577FF"/>
    <w:rPr>
      <w:rFonts w:ascii="Calibri" w:eastAsia="SimSun" w:hAnsi="Calibri" w:cs="Calibri"/>
      <w:lang w:val="en-US"/>
    </w:rPr>
  </w:style>
  <w:style w:type="character" w:customStyle="1" w:styleId="Heading1Char">
    <w:name w:val="Heading 1 Char"/>
    <w:basedOn w:val="DefaultParagraphFont"/>
    <w:link w:val="Heading1"/>
    <w:uiPriority w:val="9"/>
    <w:rsid w:val="000D3BC2"/>
    <w:rPr>
      <w:rFonts w:asciiTheme="majorHAnsi" w:eastAsiaTheme="majorEastAsia" w:hAnsiTheme="majorHAnsi" w:cstheme="majorBidi"/>
      <w:b/>
      <w:color w:val="2F5496" w:themeColor="accent5" w:themeShade="BF"/>
      <w:sz w:val="32"/>
      <w:szCs w:val="32"/>
    </w:rPr>
  </w:style>
  <w:style w:type="paragraph" w:styleId="NoSpacing">
    <w:name w:val="No Spacing"/>
    <w:uiPriority w:val="1"/>
    <w:qFormat/>
    <w:rsid w:val="00820473"/>
    <w:pPr>
      <w:spacing w:after="0" w:line="240" w:lineRule="auto"/>
    </w:pPr>
    <w:rPr>
      <w:rFonts w:ascii="Times New Roman" w:eastAsia="Times New Roman" w:hAnsi="Times New Roman" w:cs="Times New Roman"/>
      <w:sz w:val="24"/>
      <w:szCs w:val="24"/>
      <w:lang w:val="en-US"/>
    </w:rPr>
  </w:style>
  <w:style w:type="paragraph" w:customStyle="1" w:styleId="Normaltableau">
    <w:name w:val="Normal tableau"/>
    <w:basedOn w:val="Normal"/>
    <w:rsid w:val="00820473"/>
    <w:pPr>
      <w:widowControl w:val="0"/>
      <w:adjustRightInd w:val="0"/>
      <w:spacing w:after="0" w:line="240" w:lineRule="auto"/>
      <w:jc w:val="both"/>
    </w:pPr>
    <w:rPr>
      <w:rFonts w:ascii="Arial" w:eastAsia="Times New Roman" w:hAnsi="Arial" w:cs="Arial"/>
      <w:sz w:val="18"/>
      <w:szCs w:val="20"/>
      <w:lang w:val="fr-FR" w:eastAsia="fr-FR"/>
    </w:rPr>
  </w:style>
  <w:style w:type="character" w:styleId="Strong">
    <w:name w:val="Strong"/>
    <w:basedOn w:val="DefaultParagraphFont"/>
    <w:qFormat/>
    <w:rsid w:val="00820473"/>
    <w:rPr>
      <w:b/>
      <w:bCs/>
    </w:rPr>
  </w:style>
  <w:style w:type="table" w:styleId="TableGrid">
    <w:name w:val="Table Grid"/>
    <w:basedOn w:val="TableNormal"/>
    <w:uiPriority w:val="39"/>
    <w:rsid w:val="00820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CC11CF"/>
    <w:rPr>
      <w:sz w:val="16"/>
      <w:szCs w:val="16"/>
    </w:rPr>
  </w:style>
  <w:style w:type="paragraph" w:styleId="CommentText">
    <w:name w:val="annotation text"/>
    <w:basedOn w:val="Normal"/>
    <w:link w:val="CommentTextChar"/>
    <w:uiPriority w:val="99"/>
    <w:rsid w:val="00CC11CF"/>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CC11CF"/>
    <w:rPr>
      <w:rFonts w:ascii="Arial" w:eastAsia="Times New Roman" w:hAnsi="Arial" w:cs="Times New Roman"/>
      <w:sz w:val="20"/>
      <w:szCs w:val="20"/>
      <w:lang w:val="x-none"/>
    </w:rPr>
  </w:style>
  <w:style w:type="paragraph" w:styleId="BalloonText">
    <w:name w:val="Balloon Text"/>
    <w:basedOn w:val="Normal"/>
    <w:link w:val="BalloonTextChar"/>
    <w:uiPriority w:val="99"/>
    <w:semiHidden/>
    <w:unhideWhenUsed/>
    <w:rsid w:val="00CC11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1CF"/>
    <w:rPr>
      <w:rFonts w:ascii="Segoe UI" w:hAnsi="Segoe UI" w:cs="Segoe UI"/>
      <w:sz w:val="18"/>
      <w:szCs w:val="18"/>
    </w:rPr>
  </w:style>
  <w:style w:type="paragraph" w:styleId="TOCHeading">
    <w:name w:val="TOC Heading"/>
    <w:basedOn w:val="Heading1"/>
    <w:next w:val="Normal"/>
    <w:uiPriority w:val="39"/>
    <w:unhideWhenUsed/>
    <w:qFormat/>
    <w:rsid w:val="000D3BC2"/>
    <w:pPr>
      <w:spacing w:line="259" w:lineRule="auto"/>
      <w:outlineLvl w:val="9"/>
    </w:pPr>
    <w:rPr>
      <w:b w:val="0"/>
      <w:color w:val="2E74B5" w:themeColor="accent1" w:themeShade="BF"/>
      <w:lang w:val="en-US"/>
    </w:rPr>
  </w:style>
  <w:style w:type="paragraph" w:styleId="TOC1">
    <w:name w:val="toc 1"/>
    <w:basedOn w:val="Normal"/>
    <w:next w:val="Normal"/>
    <w:autoRedefine/>
    <w:uiPriority w:val="39"/>
    <w:unhideWhenUsed/>
    <w:rsid w:val="000D3BC2"/>
    <w:pPr>
      <w:spacing w:after="100"/>
    </w:pPr>
  </w:style>
  <w:style w:type="paragraph" w:styleId="TOC3">
    <w:name w:val="toc 3"/>
    <w:basedOn w:val="Normal"/>
    <w:next w:val="Normal"/>
    <w:autoRedefine/>
    <w:uiPriority w:val="39"/>
    <w:unhideWhenUsed/>
    <w:rsid w:val="000D3BC2"/>
    <w:pPr>
      <w:spacing w:after="100"/>
      <w:ind w:left="440"/>
    </w:pPr>
  </w:style>
  <w:style w:type="table" w:customStyle="1" w:styleId="GridTable1Light-Accent21">
    <w:name w:val="Grid Table 1 Light - Accent 21"/>
    <w:basedOn w:val="TableNormal"/>
    <w:uiPriority w:val="46"/>
    <w:rsid w:val="00854FE9"/>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341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114D"/>
    <w:rPr>
      <w:sz w:val="20"/>
      <w:szCs w:val="20"/>
    </w:rPr>
  </w:style>
  <w:style w:type="character" w:styleId="FootnoteReference">
    <w:name w:val="footnote reference"/>
    <w:basedOn w:val="DefaultParagraphFont"/>
    <w:uiPriority w:val="99"/>
    <w:semiHidden/>
    <w:unhideWhenUsed/>
    <w:rsid w:val="0034114D"/>
    <w:rPr>
      <w:vertAlign w:val="superscript"/>
    </w:rPr>
  </w:style>
  <w:style w:type="character" w:customStyle="1" w:styleId="Heading2Char">
    <w:name w:val="Heading 2 Char"/>
    <w:basedOn w:val="DefaultParagraphFont"/>
    <w:link w:val="Heading2"/>
    <w:uiPriority w:val="9"/>
    <w:semiHidden/>
    <w:rsid w:val="0022797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347D29"/>
    <w:pPr>
      <w:spacing w:after="200"/>
    </w:pPr>
    <w:rPr>
      <w:rFonts w:asciiTheme="minorHAnsi" w:eastAsiaTheme="minorHAnsi" w:hAnsiTheme="minorHAnsi" w:cstheme="minorBidi"/>
      <w:b/>
      <w:bCs/>
      <w:lang w:val="ro-RO"/>
    </w:rPr>
  </w:style>
  <w:style w:type="character" w:customStyle="1" w:styleId="CommentSubjectChar">
    <w:name w:val="Comment Subject Char"/>
    <w:basedOn w:val="CommentTextChar"/>
    <w:link w:val="CommentSubject"/>
    <w:uiPriority w:val="99"/>
    <w:semiHidden/>
    <w:rsid w:val="00347D29"/>
    <w:rPr>
      <w:rFonts w:ascii="Arial" w:eastAsia="Times New Roman" w:hAnsi="Arial" w:cs="Times New Roman"/>
      <w:b/>
      <w:bCs/>
      <w:sz w:val="20"/>
      <w:szCs w:val="20"/>
      <w:lang w:val="x-none"/>
    </w:rPr>
  </w:style>
  <w:style w:type="character" w:styleId="FollowedHyperlink">
    <w:name w:val="FollowedHyperlink"/>
    <w:basedOn w:val="DefaultParagraphFont"/>
    <w:uiPriority w:val="99"/>
    <w:semiHidden/>
    <w:unhideWhenUsed/>
    <w:rsid w:val="00E9337F"/>
    <w:rPr>
      <w:color w:val="954F72" w:themeColor="followedHyperlink"/>
      <w:u w:val="single"/>
    </w:rPr>
  </w:style>
  <w:style w:type="table" w:customStyle="1" w:styleId="GridTable1Light1">
    <w:name w:val="Grid Table 1 Light1"/>
    <w:basedOn w:val="TableNormal"/>
    <w:uiPriority w:val="46"/>
    <w:rsid w:val="003B4B2B"/>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BookTitle">
    <w:name w:val="Book Title"/>
    <w:basedOn w:val="DefaultParagraphFont"/>
    <w:uiPriority w:val="33"/>
    <w:qFormat/>
    <w:rsid w:val="00BD628B"/>
    <w:rPr>
      <w:b/>
      <w:bCs/>
      <w:i/>
      <w:iCs/>
      <w:spacing w:val="5"/>
    </w:rPr>
  </w:style>
  <w:style w:type="paragraph" w:styleId="Revision">
    <w:name w:val="Revision"/>
    <w:hidden/>
    <w:uiPriority w:val="99"/>
    <w:semiHidden/>
    <w:rsid w:val="00B64AD6"/>
    <w:pPr>
      <w:spacing w:after="0" w:line="240" w:lineRule="auto"/>
    </w:pPr>
  </w:style>
  <w:style w:type="character" w:styleId="SubtleEmphasis">
    <w:name w:val="Subtle Emphasis"/>
    <w:basedOn w:val="DefaultParagraphFont"/>
    <w:uiPriority w:val="19"/>
    <w:qFormat/>
    <w:rsid w:val="003A416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7490">
      <w:bodyDiv w:val="1"/>
      <w:marLeft w:val="0"/>
      <w:marRight w:val="0"/>
      <w:marTop w:val="0"/>
      <w:marBottom w:val="0"/>
      <w:divBdr>
        <w:top w:val="none" w:sz="0" w:space="0" w:color="auto"/>
        <w:left w:val="none" w:sz="0" w:space="0" w:color="auto"/>
        <w:bottom w:val="none" w:sz="0" w:space="0" w:color="auto"/>
        <w:right w:val="none" w:sz="0" w:space="0" w:color="auto"/>
      </w:divBdr>
    </w:div>
    <w:div w:id="102920921">
      <w:bodyDiv w:val="1"/>
      <w:marLeft w:val="0"/>
      <w:marRight w:val="0"/>
      <w:marTop w:val="0"/>
      <w:marBottom w:val="0"/>
      <w:divBdr>
        <w:top w:val="none" w:sz="0" w:space="0" w:color="auto"/>
        <w:left w:val="none" w:sz="0" w:space="0" w:color="auto"/>
        <w:bottom w:val="none" w:sz="0" w:space="0" w:color="auto"/>
        <w:right w:val="none" w:sz="0" w:space="0" w:color="auto"/>
      </w:divBdr>
    </w:div>
    <w:div w:id="138622429">
      <w:bodyDiv w:val="1"/>
      <w:marLeft w:val="0"/>
      <w:marRight w:val="0"/>
      <w:marTop w:val="0"/>
      <w:marBottom w:val="0"/>
      <w:divBdr>
        <w:top w:val="none" w:sz="0" w:space="0" w:color="auto"/>
        <w:left w:val="none" w:sz="0" w:space="0" w:color="auto"/>
        <w:bottom w:val="none" w:sz="0" w:space="0" w:color="auto"/>
        <w:right w:val="none" w:sz="0" w:space="0" w:color="auto"/>
      </w:divBdr>
    </w:div>
    <w:div w:id="170679211">
      <w:bodyDiv w:val="1"/>
      <w:marLeft w:val="0"/>
      <w:marRight w:val="0"/>
      <w:marTop w:val="0"/>
      <w:marBottom w:val="0"/>
      <w:divBdr>
        <w:top w:val="none" w:sz="0" w:space="0" w:color="auto"/>
        <w:left w:val="none" w:sz="0" w:space="0" w:color="auto"/>
        <w:bottom w:val="none" w:sz="0" w:space="0" w:color="auto"/>
        <w:right w:val="none" w:sz="0" w:space="0" w:color="auto"/>
      </w:divBdr>
    </w:div>
    <w:div w:id="284897893">
      <w:bodyDiv w:val="1"/>
      <w:marLeft w:val="0"/>
      <w:marRight w:val="0"/>
      <w:marTop w:val="0"/>
      <w:marBottom w:val="0"/>
      <w:divBdr>
        <w:top w:val="none" w:sz="0" w:space="0" w:color="auto"/>
        <w:left w:val="none" w:sz="0" w:space="0" w:color="auto"/>
        <w:bottom w:val="none" w:sz="0" w:space="0" w:color="auto"/>
        <w:right w:val="none" w:sz="0" w:space="0" w:color="auto"/>
      </w:divBdr>
    </w:div>
    <w:div w:id="410200498">
      <w:bodyDiv w:val="1"/>
      <w:marLeft w:val="0"/>
      <w:marRight w:val="0"/>
      <w:marTop w:val="0"/>
      <w:marBottom w:val="0"/>
      <w:divBdr>
        <w:top w:val="none" w:sz="0" w:space="0" w:color="auto"/>
        <w:left w:val="none" w:sz="0" w:space="0" w:color="auto"/>
        <w:bottom w:val="none" w:sz="0" w:space="0" w:color="auto"/>
        <w:right w:val="none" w:sz="0" w:space="0" w:color="auto"/>
      </w:divBdr>
    </w:div>
    <w:div w:id="458229744">
      <w:bodyDiv w:val="1"/>
      <w:marLeft w:val="0"/>
      <w:marRight w:val="0"/>
      <w:marTop w:val="0"/>
      <w:marBottom w:val="0"/>
      <w:divBdr>
        <w:top w:val="none" w:sz="0" w:space="0" w:color="auto"/>
        <w:left w:val="none" w:sz="0" w:space="0" w:color="auto"/>
        <w:bottom w:val="none" w:sz="0" w:space="0" w:color="auto"/>
        <w:right w:val="none" w:sz="0" w:space="0" w:color="auto"/>
      </w:divBdr>
    </w:div>
    <w:div w:id="515382690">
      <w:bodyDiv w:val="1"/>
      <w:marLeft w:val="0"/>
      <w:marRight w:val="0"/>
      <w:marTop w:val="0"/>
      <w:marBottom w:val="0"/>
      <w:divBdr>
        <w:top w:val="none" w:sz="0" w:space="0" w:color="auto"/>
        <w:left w:val="none" w:sz="0" w:space="0" w:color="auto"/>
        <w:bottom w:val="none" w:sz="0" w:space="0" w:color="auto"/>
        <w:right w:val="none" w:sz="0" w:space="0" w:color="auto"/>
      </w:divBdr>
    </w:div>
    <w:div w:id="579757530">
      <w:bodyDiv w:val="1"/>
      <w:marLeft w:val="0"/>
      <w:marRight w:val="0"/>
      <w:marTop w:val="0"/>
      <w:marBottom w:val="0"/>
      <w:divBdr>
        <w:top w:val="none" w:sz="0" w:space="0" w:color="auto"/>
        <w:left w:val="none" w:sz="0" w:space="0" w:color="auto"/>
        <w:bottom w:val="none" w:sz="0" w:space="0" w:color="auto"/>
        <w:right w:val="none" w:sz="0" w:space="0" w:color="auto"/>
      </w:divBdr>
    </w:div>
    <w:div w:id="750470342">
      <w:bodyDiv w:val="1"/>
      <w:marLeft w:val="0"/>
      <w:marRight w:val="0"/>
      <w:marTop w:val="0"/>
      <w:marBottom w:val="0"/>
      <w:divBdr>
        <w:top w:val="none" w:sz="0" w:space="0" w:color="auto"/>
        <w:left w:val="none" w:sz="0" w:space="0" w:color="auto"/>
        <w:bottom w:val="none" w:sz="0" w:space="0" w:color="auto"/>
        <w:right w:val="none" w:sz="0" w:space="0" w:color="auto"/>
      </w:divBdr>
    </w:div>
    <w:div w:id="759181979">
      <w:bodyDiv w:val="1"/>
      <w:marLeft w:val="0"/>
      <w:marRight w:val="0"/>
      <w:marTop w:val="0"/>
      <w:marBottom w:val="0"/>
      <w:divBdr>
        <w:top w:val="none" w:sz="0" w:space="0" w:color="auto"/>
        <w:left w:val="none" w:sz="0" w:space="0" w:color="auto"/>
        <w:bottom w:val="none" w:sz="0" w:space="0" w:color="auto"/>
        <w:right w:val="none" w:sz="0" w:space="0" w:color="auto"/>
      </w:divBdr>
    </w:div>
    <w:div w:id="877208308">
      <w:bodyDiv w:val="1"/>
      <w:marLeft w:val="0"/>
      <w:marRight w:val="0"/>
      <w:marTop w:val="0"/>
      <w:marBottom w:val="0"/>
      <w:divBdr>
        <w:top w:val="none" w:sz="0" w:space="0" w:color="auto"/>
        <w:left w:val="none" w:sz="0" w:space="0" w:color="auto"/>
        <w:bottom w:val="none" w:sz="0" w:space="0" w:color="auto"/>
        <w:right w:val="none" w:sz="0" w:space="0" w:color="auto"/>
      </w:divBdr>
    </w:div>
    <w:div w:id="895627900">
      <w:bodyDiv w:val="1"/>
      <w:marLeft w:val="0"/>
      <w:marRight w:val="0"/>
      <w:marTop w:val="0"/>
      <w:marBottom w:val="0"/>
      <w:divBdr>
        <w:top w:val="none" w:sz="0" w:space="0" w:color="auto"/>
        <w:left w:val="none" w:sz="0" w:space="0" w:color="auto"/>
        <w:bottom w:val="none" w:sz="0" w:space="0" w:color="auto"/>
        <w:right w:val="none" w:sz="0" w:space="0" w:color="auto"/>
      </w:divBdr>
    </w:div>
    <w:div w:id="947545119">
      <w:bodyDiv w:val="1"/>
      <w:marLeft w:val="0"/>
      <w:marRight w:val="0"/>
      <w:marTop w:val="0"/>
      <w:marBottom w:val="0"/>
      <w:divBdr>
        <w:top w:val="none" w:sz="0" w:space="0" w:color="auto"/>
        <w:left w:val="none" w:sz="0" w:space="0" w:color="auto"/>
        <w:bottom w:val="none" w:sz="0" w:space="0" w:color="auto"/>
        <w:right w:val="none" w:sz="0" w:space="0" w:color="auto"/>
      </w:divBdr>
    </w:div>
    <w:div w:id="986085135">
      <w:bodyDiv w:val="1"/>
      <w:marLeft w:val="0"/>
      <w:marRight w:val="0"/>
      <w:marTop w:val="0"/>
      <w:marBottom w:val="0"/>
      <w:divBdr>
        <w:top w:val="none" w:sz="0" w:space="0" w:color="auto"/>
        <w:left w:val="none" w:sz="0" w:space="0" w:color="auto"/>
        <w:bottom w:val="none" w:sz="0" w:space="0" w:color="auto"/>
        <w:right w:val="none" w:sz="0" w:space="0" w:color="auto"/>
      </w:divBdr>
    </w:div>
    <w:div w:id="1000036758">
      <w:bodyDiv w:val="1"/>
      <w:marLeft w:val="0"/>
      <w:marRight w:val="0"/>
      <w:marTop w:val="0"/>
      <w:marBottom w:val="0"/>
      <w:divBdr>
        <w:top w:val="none" w:sz="0" w:space="0" w:color="auto"/>
        <w:left w:val="none" w:sz="0" w:space="0" w:color="auto"/>
        <w:bottom w:val="none" w:sz="0" w:space="0" w:color="auto"/>
        <w:right w:val="none" w:sz="0" w:space="0" w:color="auto"/>
      </w:divBdr>
    </w:div>
    <w:div w:id="1008291888">
      <w:bodyDiv w:val="1"/>
      <w:marLeft w:val="0"/>
      <w:marRight w:val="0"/>
      <w:marTop w:val="0"/>
      <w:marBottom w:val="0"/>
      <w:divBdr>
        <w:top w:val="none" w:sz="0" w:space="0" w:color="auto"/>
        <w:left w:val="none" w:sz="0" w:space="0" w:color="auto"/>
        <w:bottom w:val="none" w:sz="0" w:space="0" w:color="auto"/>
        <w:right w:val="none" w:sz="0" w:space="0" w:color="auto"/>
      </w:divBdr>
    </w:div>
    <w:div w:id="1126125497">
      <w:bodyDiv w:val="1"/>
      <w:marLeft w:val="0"/>
      <w:marRight w:val="0"/>
      <w:marTop w:val="0"/>
      <w:marBottom w:val="0"/>
      <w:divBdr>
        <w:top w:val="none" w:sz="0" w:space="0" w:color="auto"/>
        <w:left w:val="none" w:sz="0" w:space="0" w:color="auto"/>
        <w:bottom w:val="none" w:sz="0" w:space="0" w:color="auto"/>
        <w:right w:val="none" w:sz="0" w:space="0" w:color="auto"/>
      </w:divBdr>
    </w:div>
    <w:div w:id="1147820938">
      <w:bodyDiv w:val="1"/>
      <w:marLeft w:val="0"/>
      <w:marRight w:val="0"/>
      <w:marTop w:val="0"/>
      <w:marBottom w:val="0"/>
      <w:divBdr>
        <w:top w:val="none" w:sz="0" w:space="0" w:color="auto"/>
        <w:left w:val="none" w:sz="0" w:space="0" w:color="auto"/>
        <w:bottom w:val="none" w:sz="0" w:space="0" w:color="auto"/>
        <w:right w:val="none" w:sz="0" w:space="0" w:color="auto"/>
      </w:divBdr>
      <w:divsChild>
        <w:div w:id="1911503804">
          <w:marLeft w:val="547"/>
          <w:marRight w:val="0"/>
          <w:marTop w:val="0"/>
          <w:marBottom w:val="0"/>
          <w:divBdr>
            <w:top w:val="none" w:sz="0" w:space="0" w:color="auto"/>
            <w:left w:val="none" w:sz="0" w:space="0" w:color="auto"/>
            <w:bottom w:val="none" w:sz="0" w:space="0" w:color="auto"/>
            <w:right w:val="none" w:sz="0" w:space="0" w:color="auto"/>
          </w:divBdr>
        </w:div>
      </w:divsChild>
    </w:div>
    <w:div w:id="1152063971">
      <w:bodyDiv w:val="1"/>
      <w:marLeft w:val="0"/>
      <w:marRight w:val="0"/>
      <w:marTop w:val="0"/>
      <w:marBottom w:val="0"/>
      <w:divBdr>
        <w:top w:val="none" w:sz="0" w:space="0" w:color="auto"/>
        <w:left w:val="none" w:sz="0" w:space="0" w:color="auto"/>
        <w:bottom w:val="none" w:sz="0" w:space="0" w:color="auto"/>
        <w:right w:val="none" w:sz="0" w:space="0" w:color="auto"/>
      </w:divBdr>
    </w:div>
    <w:div w:id="1321688285">
      <w:bodyDiv w:val="1"/>
      <w:marLeft w:val="0"/>
      <w:marRight w:val="0"/>
      <w:marTop w:val="0"/>
      <w:marBottom w:val="0"/>
      <w:divBdr>
        <w:top w:val="none" w:sz="0" w:space="0" w:color="auto"/>
        <w:left w:val="none" w:sz="0" w:space="0" w:color="auto"/>
        <w:bottom w:val="none" w:sz="0" w:space="0" w:color="auto"/>
        <w:right w:val="none" w:sz="0" w:space="0" w:color="auto"/>
      </w:divBdr>
    </w:div>
    <w:div w:id="1352217771">
      <w:bodyDiv w:val="1"/>
      <w:marLeft w:val="0"/>
      <w:marRight w:val="0"/>
      <w:marTop w:val="0"/>
      <w:marBottom w:val="0"/>
      <w:divBdr>
        <w:top w:val="none" w:sz="0" w:space="0" w:color="auto"/>
        <w:left w:val="none" w:sz="0" w:space="0" w:color="auto"/>
        <w:bottom w:val="none" w:sz="0" w:space="0" w:color="auto"/>
        <w:right w:val="none" w:sz="0" w:space="0" w:color="auto"/>
      </w:divBdr>
    </w:div>
    <w:div w:id="1399934821">
      <w:bodyDiv w:val="1"/>
      <w:marLeft w:val="0"/>
      <w:marRight w:val="0"/>
      <w:marTop w:val="0"/>
      <w:marBottom w:val="0"/>
      <w:divBdr>
        <w:top w:val="none" w:sz="0" w:space="0" w:color="auto"/>
        <w:left w:val="none" w:sz="0" w:space="0" w:color="auto"/>
        <w:bottom w:val="none" w:sz="0" w:space="0" w:color="auto"/>
        <w:right w:val="none" w:sz="0" w:space="0" w:color="auto"/>
      </w:divBdr>
    </w:div>
    <w:div w:id="1671561591">
      <w:bodyDiv w:val="1"/>
      <w:marLeft w:val="0"/>
      <w:marRight w:val="0"/>
      <w:marTop w:val="0"/>
      <w:marBottom w:val="0"/>
      <w:divBdr>
        <w:top w:val="none" w:sz="0" w:space="0" w:color="auto"/>
        <w:left w:val="none" w:sz="0" w:space="0" w:color="auto"/>
        <w:bottom w:val="none" w:sz="0" w:space="0" w:color="auto"/>
        <w:right w:val="none" w:sz="0" w:space="0" w:color="auto"/>
      </w:divBdr>
    </w:div>
    <w:div w:id="201464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Colors" Target="diagrams/colors1.xml"/><Relationship Id="rId18" Type="http://schemas.openxmlformats.org/officeDocument/2006/relationships/diagramData" Target="diagrams/data2.xml"/><Relationship Id="rId26" Type="http://schemas.openxmlformats.org/officeDocument/2006/relationships/diagramColors" Target="diagrams/colors3.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1.xml"/><Relationship Id="rId25" Type="http://schemas.openxmlformats.org/officeDocument/2006/relationships/diagramQuickStyle" Target="diagrams/quickStyle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diagramQuickStyle" Target="diagrams/quickStyle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Layout" Target="diagrams/layout3.xml"/><Relationship Id="rId5" Type="http://schemas.openxmlformats.org/officeDocument/2006/relationships/webSettings" Target="webSettings.xml"/><Relationship Id="rId15" Type="http://schemas.openxmlformats.org/officeDocument/2006/relationships/hyperlink" Target="mailto:leader@madr.ro" TargetMode="External"/><Relationship Id="rId23" Type="http://schemas.openxmlformats.org/officeDocument/2006/relationships/diagramData" Target="diagrams/data3.xml"/><Relationship Id="rId28"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hyperlink" Target="http://www.madr.ro" TargetMode="External"/><Relationship Id="rId14" Type="http://schemas.microsoft.com/office/2007/relationships/diagramDrawing" Target="diagrams/drawing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18387C-FC81-4FC1-93F6-110140DDF152}" type="doc">
      <dgm:prSet loTypeId="urn:microsoft.com/office/officeart/2005/8/layout/process4" loCatId="list" qsTypeId="urn:microsoft.com/office/officeart/2005/8/quickstyle/simple2" qsCatId="simple" csTypeId="urn:microsoft.com/office/officeart/2005/8/colors/accent0_1" csCatId="mainScheme" phldr="1"/>
      <dgm:spPr/>
      <dgm:t>
        <a:bodyPr/>
        <a:lstStyle/>
        <a:p>
          <a:endParaRPr lang="ro-RO"/>
        </a:p>
      </dgm:t>
    </dgm:pt>
    <dgm:pt modelId="{3C1D49B9-229E-40AB-83AE-11F363737C51}">
      <dgm:prSet custT="1"/>
      <dgm:spPr/>
      <dgm:t>
        <a:bodyPr/>
        <a:lstStyle/>
        <a:p>
          <a:r>
            <a:rPr lang="ro-RO" sz="1100"/>
            <a:t>GAL realizează activități de animare si elaborează documentele de accesare. </a:t>
          </a:r>
          <a:r>
            <a:rPr lang="fr-FR" sz="1100"/>
            <a:t>GAL lansează apel de selecție pentru măsurile din cadrul SDL folosind mijloacele de informare mass-media</a:t>
          </a:r>
          <a:endParaRPr lang="ro-RO" sz="1100"/>
        </a:p>
      </dgm:t>
    </dgm:pt>
    <dgm:pt modelId="{E6E45CCE-CE42-4510-9AD6-B10048E8AA05}" type="parTrans" cxnId="{958870E0-241C-46D5-9F5C-79F20D80B133}">
      <dgm:prSet/>
      <dgm:spPr/>
      <dgm:t>
        <a:bodyPr/>
        <a:lstStyle/>
        <a:p>
          <a:endParaRPr lang="ro-RO" sz="3200">
            <a:solidFill>
              <a:schemeClr val="tx1"/>
            </a:solidFill>
          </a:endParaRPr>
        </a:p>
      </dgm:t>
    </dgm:pt>
    <dgm:pt modelId="{37B5F6C0-72D4-414E-84C2-C5503F4CF9D1}" type="sibTrans" cxnId="{958870E0-241C-46D5-9F5C-79F20D80B133}">
      <dgm:prSet/>
      <dgm:spPr/>
      <dgm:t>
        <a:bodyPr/>
        <a:lstStyle/>
        <a:p>
          <a:endParaRPr lang="ro-RO" sz="3200">
            <a:solidFill>
              <a:schemeClr val="tx1"/>
            </a:solidFill>
          </a:endParaRPr>
        </a:p>
      </dgm:t>
    </dgm:pt>
    <dgm:pt modelId="{0E287916-7D5F-4E9F-BADD-A7E00D438EC0}">
      <dgm:prSet custT="1"/>
      <dgm:spPr/>
      <dgm:t>
        <a:bodyPr/>
        <a:lstStyle/>
        <a:p>
          <a:r>
            <a:rPr lang="fr-FR" sz="1100"/>
            <a:t>Potențialul beneficiar depune proiectul la sediul GAL menționat în anunțul de lansare</a:t>
          </a:r>
          <a:endParaRPr lang="ro-RO" sz="1100"/>
        </a:p>
      </dgm:t>
    </dgm:pt>
    <dgm:pt modelId="{84372687-E07E-4574-8870-CF9B4DC1C49F}" type="parTrans" cxnId="{3943BDC7-15B1-4124-A309-4C6480237FE4}">
      <dgm:prSet/>
      <dgm:spPr/>
      <dgm:t>
        <a:bodyPr/>
        <a:lstStyle/>
        <a:p>
          <a:endParaRPr lang="ro-RO" sz="3200">
            <a:solidFill>
              <a:schemeClr val="tx1"/>
            </a:solidFill>
          </a:endParaRPr>
        </a:p>
      </dgm:t>
    </dgm:pt>
    <dgm:pt modelId="{3AAD9B99-5045-424B-8B99-13A2FFC61DA1}" type="sibTrans" cxnId="{3943BDC7-15B1-4124-A309-4C6480237FE4}">
      <dgm:prSet/>
      <dgm:spPr/>
      <dgm:t>
        <a:bodyPr/>
        <a:lstStyle/>
        <a:p>
          <a:endParaRPr lang="ro-RO" sz="3200">
            <a:solidFill>
              <a:schemeClr val="tx1"/>
            </a:solidFill>
          </a:endParaRPr>
        </a:p>
      </dgm:t>
    </dgm:pt>
    <dgm:pt modelId="{4446B89B-3A38-4991-B62D-7FFA694E0E10}">
      <dgm:prSet custT="1"/>
      <dgm:spPr/>
      <dgm:t>
        <a:bodyPr/>
        <a:lstStyle/>
        <a:p>
          <a:r>
            <a:rPr lang="fr-FR" sz="1100"/>
            <a:t>Proiectul este evaluat din punct de </a:t>
          </a:r>
          <a:r>
            <a:rPr lang="fr-FR" sz="1100">
              <a:solidFill>
                <a:schemeClr val="tx1"/>
              </a:solidFill>
            </a:rPr>
            <a:t>vedere al criteriilor de</a:t>
          </a:r>
          <a:r>
            <a:rPr lang="ro-RO" sz="1100">
              <a:solidFill>
                <a:schemeClr val="tx1"/>
              </a:solidFill>
            </a:rPr>
            <a:t> conformitate,</a:t>
          </a:r>
          <a:r>
            <a:rPr lang="fr-FR" sz="1100">
              <a:solidFill>
                <a:schemeClr val="tx1"/>
              </a:solidFill>
            </a:rPr>
            <a:t> eligibilitate și selecție la nivel de GAL, utilizând criterii elaborate de fiecare GAL în parte</a:t>
          </a:r>
          <a:endParaRPr lang="ro-RO" sz="1100">
            <a:solidFill>
              <a:schemeClr val="tx1"/>
            </a:solidFill>
          </a:endParaRPr>
        </a:p>
      </dgm:t>
    </dgm:pt>
    <dgm:pt modelId="{E5D1DA3E-B40A-4013-AAEE-495950D5CF1D}" type="parTrans" cxnId="{19D8B074-74F4-4FE2-8677-34C082B7BA6D}">
      <dgm:prSet/>
      <dgm:spPr/>
      <dgm:t>
        <a:bodyPr/>
        <a:lstStyle/>
        <a:p>
          <a:endParaRPr lang="ro-RO" sz="3200">
            <a:solidFill>
              <a:schemeClr val="tx1"/>
            </a:solidFill>
          </a:endParaRPr>
        </a:p>
      </dgm:t>
    </dgm:pt>
    <dgm:pt modelId="{BF1CD188-CD2C-488B-93C0-993ED3098FC0}" type="sibTrans" cxnId="{19D8B074-74F4-4FE2-8677-34C082B7BA6D}">
      <dgm:prSet/>
      <dgm:spPr/>
      <dgm:t>
        <a:bodyPr/>
        <a:lstStyle/>
        <a:p>
          <a:endParaRPr lang="ro-RO" sz="3200">
            <a:solidFill>
              <a:schemeClr val="tx1"/>
            </a:solidFill>
          </a:endParaRPr>
        </a:p>
      </dgm:t>
    </dgm:pt>
    <dgm:pt modelId="{BADAFD1F-C334-4D15-98DC-AFE4F04509FE}">
      <dgm:prSet custT="1"/>
      <dgm:spPr/>
      <dgm:t>
        <a:bodyPr/>
        <a:lstStyle/>
        <a:p>
          <a:r>
            <a:rPr lang="fr-FR" sz="1100"/>
            <a:t>Proiectele selectate</a:t>
          </a:r>
          <a:r>
            <a:rPr lang="ro-RO" sz="1100"/>
            <a:t> (după soluționarea contestațiilor - dacă este cazul) în baza Raportului de Selecție</a:t>
          </a:r>
          <a:r>
            <a:rPr lang="fr-FR" sz="1100"/>
            <a:t> sunt depuse la AFIR</a:t>
          </a:r>
          <a:endParaRPr lang="ro-RO" sz="1100">
            <a:solidFill>
              <a:srgbClr val="FF0000"/>
            </a:solidFill>
          </a:endParaRPr>
        </a:p>
      </dgm:t>
    </dgm:pt>
    <dgm:pt modelId="{1DBC302F-9D64-4CFF-940C-8BA3B62071A1}" type="parTrans" cxnId="{E27C857E-C4EB-4EAF-AC38-370E8CD997AE}">
      <dgm:prSet/>
      <dgm:spPr/>
      <dgm:t>
        <a:bodyPr/>
        <a:lstStyle/>
        <a:p>
          <a:endParaRPr lang="ro-RO" sz="3200">
            <a:solidFill>
              <a:schemeClr val="tx1"/>
            </a:solidFill>
          </a:endParaRPr>
        </a:p>
      </dgm:t>
    </dgm:pt>
    <dgm:pt modelId="{160B304D-AF45-4ABB-BF33-51C3E86665A4}" type="sibTrans" cxnId="{E27C857E-C4EB-4EAF-AC38-370E8CD997AE}">
      <dgm:prSet/>
      <dgm:spPr/>
      <dgm:t>
        <a:bodyPr/>
        <a:lstStyle/>
        <a:p>
          <a:endParaRPr lang="ro-RO" sz="3200">
            <a:solidFill>
              <a:schemeClr val="tx1"/>
            </a:solidFill>
          </a:endParaRPr>
        </a:p>
      </dgm:t>
    </dgm:pt>
    <dgm:pt modelId="{5409F211-B6EE-45A4-996B-28029B63B5E9}">
      <dgm:prSet phldrT="[Text]" custT="1"/>
      <dgm:spPr/>
      <dgm:t>
        <a:bodyPr/>
        <a:lstStyle/>
        <a:p>
          <a:r>
            <a:rPr lang="fr-FR" sz="1100"/>
            <a:t>AFIR notifică GAL-ul și </a:t>
          </a:r>
          <a:r>
            <a:rPr lang="ro-RO" sz="1100"/>
            <a:t>solicitantul</a:t>
          </a:r>
          <a:r>
            <a:rPr lang="fr-FR" sz="1100"/>
            <a:t> cu privire la aprobarea/neaprobarea proiectului și semnarea contractului de finanțare</a:t>
          </a:r>
          <a:endParaRPr lang="ro-RO" sz="1100"/>
        </a:p>
      </dgm:t>
    </dgm:pt>
    <dgm:pt modelId="{3611E0DA-A48E-44D8-87EB-87F1157D08E4}" type="parTrans" cxnId="{E19542D9-884B-4417-926F-8E318B7048B0}">
      <dgm:prSet/>
      <dgm:spPr/>
      <dgm:t>
        <a:bodyPr/>
        <a:lstStyle/>
        <a:p>
          <a:endParaRPr lang="ro-RO" sz="3200">
            <a:solidFill>
              <a:schemeClr val="tx1"/>
            </a:solidFill>
          </a:endParaRPr>
        </a:p>
      </dgm:t>
    </dgm:pt>
    <dgm:pt modelId="{BEE70446-DA8F-40F0-9C17-EB44E1EB1F95}" type="sibTrans" cxnId="{E19542D9-884B-4417-926F-8E318B7048B0}">
      <dgm:prSet/>
      <dgm:spPr/>
      <dgm:t>
        <a:bodyPr/>
        <a:lstStyle/>
        <a:p>
          <a:endParaRPr lang="ro-RO" sz="3200">
            <a:solidFill>
              <a:schemeClr val="tx1"/>
            </a:solidFill>
          </a:endParaRPr>
        </a:p>
      </dgm:t>
    </dgm:pt>
    <dgm:pt modelId="{7C8AD278-E7CC-4508-AA6E-17F0E23E9CD7}">
      <dgm:prSet custT="1"/>
      <dgm:spPr/>
      <dgm:t>
        <a:bodyPr/>
        <a:lstStyle/>
        <a:p>
          <a:r>
            <a:rPr lang="fr-FR" sz="1100"/>
            <a:t>AFIR verifică respectarea </a:t>
          </a:r>
          <a:r>
            <a:rPr lang="fr-FR" sz="1100">
              <a:solidFill>
                <a:schemeClr val="tx1"/>
              </a:solidFill>
            </a:rPr>
            <a:t>criteriilor </a:t>
          </a:r>
          <a:r>
            <a:rPr lang="ro-RO" sz="1100">
              <a:solidFill>
                <a:schemeClr val="tx1"/>
              </a:solidFill>
            </a:rPr>
            <a:t>de conformitate, </a:t>
          </a:r>
          <a:r>
            <a:rPr lang="fr-FR" sz="1100">
              <a:solidFill>
                <a:schemeClr val="tx1"/>
              </a:solidFill>
            </a:rPr>
            <a:t>eligibilitate</a:t>
          </a:r>
          <a:r>
            <a:rPr lang="ro-RO" sz="1100">
              <a:solidFill>
                <a:schemeClr val="tx1"/>
              </a:solidFill>
            </a:rPr>
            <a:t> </a:t>
          </a:r>
          <a:r>
            <a:rPr lang="ro-RO" sz="1100">
              <a:solidFill>
                <a:sysClr val="windowText" lastClr="000000"/>
              </a:solidFill>
            </a:rPr>
            <a:t>și a criteriilor de selecție</a:t>
          </a:r>
        </a:p>
      </dgm:t>
    </dgm:pt>
    <dgm:pt modelId="{3E268C78-5A53-4CD3-A864-73F4C2C9554C}" type="parTrans" cxnId="{65BD1C65-898A-4366-855B-5C038F7780E1}">
      <dgm:prSet/>
      <dgm:spPr/>
      <dgm:t>
        <a:bodyPr/>
        <a:lstStyle/>
        <a:p>
          <a:endParaRPr lang="ro-RO" sz="3200">
            <a:solidFill>
              <a:schemeClr val="tx1"/>
            </a:solidFill>
          </a:endParaRPr>
        </a:p>
      </dgm:t>
    </dgm:pt>
    <dgm:pt modelId="{9D02FC93-F8A0-4FF9-B8DE-1DD20BE4915D}" type="sibTrans" cxnId="{65BD1C65-898A-4366-855B-5C038F7780E1}">
      <dgm:prSet/>
      <dgm:spPr/>
      <dgm:t>
        <a:bodyPr/>
        <a:lstStyle/>
        <a:p>
          <a:endParaRPr lang="ro-RO" sz="3200">
            <a:solidFill>
              <a:schemeClr val="tx1"/>
            </a:solidFill>
          </a:endParaRPr>
        </a:p>
      </dgm:t>
    </dgm:pt>
    <dgm:pt modelId="{B68B0E35-079E-49D1-BC70-5284B53A4AC3}">
      <dgm:prSet custT="1"/>
      <dgm:spPr/>
      <dgm:t>
        <a:bodyPr/>
        <a:lstStyle/>
        <a:p>
          <a:r>
            <a:rPr lang="ro-RO" sz="1100">
              <a:solidFill>
                <a:sysClr val="windowText" lastClr="000000"/>
              </a:solidFill>
            </a:rPr>
            <a:t>Solicitantul</a:t>
          </a:r>
          <a:r>
            <a:rPr lang="fr-FR" sz="1100">
              <a:solidFill>
                <a:sysClr val="windowText" lastClr="000000"/>
              </a:solidFill>
            </a:rPr>
            <a:t> semnează contractul de finanțare cu AFIR</a:t>
          </a:r>
          <a:endParaRPr lang="ro-RO" sz="1100">
            <a:solidFill>
              <a:sysClr val="windowText" lastClr="000000"/>
            </a:solidFill>
          </a:endParaRPr>
        </a:p>
      </dgm:t>
    </dgm:pt>
    <dgm:pt modelId="{B510529A-59FD-4185-BC62-63281CFFA385}" type="parTrans" cxnId="{BF698452-988B-4F0B-AB71-62D1977C7125}">
      <dgm:prSet/>
      <dgm:spPr/>
      <dgm:t>
        <a:bodyPr/>
        <a:lstStyle/>
        <a:p>
          <a:endParaRPr lang="ro-RO" sz="3200">
            <a:solidFill>
              <a:schemeClr val="tx1"/>
            </a:solidFill>
          </a:endParaRPr>
        </a:p>
      </dgm:t>
    </dgm:pt>
    <dgm:pt modelId="{DACF4156-F53D-4485-BEAB-599BAAE16FC8}" type="sibTrans" cxnId="{BF698452-988B-4F0B-AB71-62D1977C7125}">
      <dgm:prSet/>
      <dgm:spPr/>
      <dgm:t>
        <a:bodyPr/>
        <a:lstStyle/>
        <a:p>
          <a:endParaRPr lang="ro-RO" sz="3200">
            <a:solidFill>
              <a:schemeClr val="tx1"/>
            </a:solidFill>
          </a:endParaRPr>
        </a:p>
      </dgm:t>
    </dgm:pt>
    <dgm:pt modelId="{CAE08F7A-6234-4062-B573-C0285EA4D87D}">
      <dgm:prSet custT="1"/>
      <dgm:spPr/>
      <dgm:t>
        <a:bodyPr/>
        <a:lstStyle/>
        <a:p>
          <a:r>
            <a:rPr lang="fr-FR" sz="1100"/>
            <a:t>Beneficiarul depune cererea de plată la GAL</a:t>
          </a:r>
          <a:endParaRPr lang="ro-RO" sz="1100"/>
        </a:p>
      </dgm:t>
    </dgm:pt>
    <dgm:pt modelId="{61F4B062-9E65-41CF-A680-6627768526F8}" type="parTrans" cxnId="{77133995-D7BF-42E0-BAE6-0D9A52A3081F}">
      <dgm:prSet/>
      <dgm:spPr/>
      <dgm:t>
        <a:bodyPr/>
        <a:lstStyle/>
        <a:p>
          <a:endParaRPr lang="ro-RO" sz="3200">
            <a:solidFill>
              <a:schemeClr val="tx1"/>
            </a:solidFill>
          </a:endParaRPr>
        </a:p>
      </dgm:t>
    </dgm:pt>
    <dgm:pt modelId="{1EDA0C04-9D8B-42C6-82D1-936EAE8E80F8}" type="sibTrans" cxnId="{77133995-D7BF-42E0-BAE6-0D9A52A3081F}">
      <dgm:prSet/>
      <dgm:spPr/>
      <dgm:t>
        <a:bodyPr/>
        <a:lstStyle/>
        <a:p>
          <a:endParaRPr lang="ro-RO" sz="3200">
            <a:solidFill>
              <a:schemeClr val="tx1"/>
            </a:solidFill>
          </a:endParaRPr>
        </a:p>
      </dgm:t>
    </dgm:pt>
    <dgm:pt modelId="{523A9393-D068-4F76-A7B2-E363F45F86AF}">
      <dgm:prSet custT="1"/>
      <dgm:spPr/>
      <dgm:t>
        <a:bodyPr/>
        <a:lstStyle/>
        <a:p>
          <a:r>
            <a:rPr lang="ro-RO" sz="1100"/>
            <a:t>GAL verifică c</a:t>
          </a:r>
          <a:r>
            <a:rPr lang="fr-FR" sz="1100"/>
            <a:t>onformitatea cererilor de plată </a:t>
          </a:r>
          <a:r>
            <a:rPr lang="ro-RO" sz="1100"/>
            <a:t>si beneficiarul le depune la AFIR</a:t>
          </a:r>
          <a:endParaRPr lang="ro-RO" sz="1100">
            <a:solidFill>
              <a:srgbClr val="FF0000"/>
            </a:solidFill>
          </a:endParaRPr>
        </a:p>
      </dgm:t>
    </dgm:pt>
    <dgm:pt modelId="{FB759E02-8D57-4EA9-B524-3DB6CB370F69}" type="parTrans" cxnId="{6E74C3B7-48C4-4A37-948C-FDD75F040591}">
      <dgm:prSet/>
      <dgm:spPr/>
      <dgm:t>
        <a:bodyPr/>
        <a:lstStyle/>
        <a:p>
          <a:endParaRPr lang="ro-RO" sz="3200">
            <a:solidFill>
              <a:schemeClr val="tx1"/>
            </a:solidFill>
          </a:endParaRPr>
        </a:p>
      </dgm:t>
    </dgm:pt>
    <dgm:pt modelId="{2DF65445-8F90-4206-898D-C063C0AB21EC}" type="sibTrans" cxnId="{6E74C3B7-48C4-4A37-948C-FDD75F040591}">
      <dgm:prSet/>
      <dgm:spPr/>
      <dgm:t>
        <a:bodyPr/>
        <a:lstStyle/>
        <a:p>
          <a:endParaRPr lang="ro-RO" sz="3200">
            <a:solidFill>
              <a:schemeClr val="tx1"/>
            </a:solidFill>
          </a:endParaRPr>
        </a:p>
      </dgm:t>
    </dgm:pt>
    <dgm:pt modelId="{B8FAFC3D-CF94-4079-9A32-E138254B780D}">
      <dgm:prSet custT="1"/>
      <dgm:spPr/>
      <dgm:t>
        <a:bodyPr/>
        <a:lstStyle/>
        <a:p>
          <a:r>
            <a:rPr lang="fr-FR" sz="1100"/>
            <a:t>AFIR verifică cererile de plată</a:t>
          </a:r>
          <a:r>
            <a:rPr lang="ro-RO" sz="1100"/>
            <a:t> și efectuează plățile</a:t>
          </a:r>
        </a:p>
      </dgm:t>
    </dgm:pt>
    <dgm:pt modelId="{99D7A68F-B6CE-441D-834A-3E95397B3A3C}" type="parTrans" cxnId="{B8DA6933-CF0B-479E-8897-D30EE6A57ACA}">
      <dgm:prSet/>
      <dgm:spPr/>
      <dgm:t>
        <a:bodyPr/>
        <a:lstStyle/>
        <a:p>
          <a:endParaRPr lang="ro-RO" sz="3200">
            <a:solidFill>
              <a:schemeClr val="tx1"/>
            </a:solidFill>
          </a:endParaRPr>
        </a:p>
      </dgm:t>
    </dgm:pt>
    <dgm:pt modelId="{D25C28DE-93DA-4223-85B5-D5D46B472B3E}" type="sibTrans" cxnId="{B8DA6933-CF0B-479E-8897-D30EE6A57ACA}">
      <dgm:prSet/>
      <dgm:spPr/>
      <dgm:t>
        <a:bodyPr/>
        <a:lstStyle/>
        <a:p>
          <a:endParaRPr lang="ro-RO" sz="3200">
            <a:solidFill>
              <a:schemeClr val="tx1"/>
            </a:solidFill>
          </a:endParaRPr>
        </a:p>
      </dgm:t>
    </dgm:pt>
    <dgm:pt modelId="{D5D77AA7-2A68-40E1-837D-8D00FFA87BA7}" type="pres">
      <dgm:prSet presAssocID="{1718387C-FC81-4FC1-93F6-110140DDF152}" presName="Name0" presStyleCnt="0">
        <dgm:presLayoutVars>
          <dgm:dir/>
          <dgm:animLvl val="lvl"/>
          <dgm:resizeHandles val="exact"/>
        </dgm:presLayoutVars>
      </dgm:prSet>
      <dgm:spPr/>
      <dgm:t>
        <a:bodyPr/>
        <a:lstStyle/>
        <a:p>
          <a:endParaRPr lang="ro-RO"/>
        </a:p>
      </dgm:t>
    </dgm:pt>
    <dgm:pt modelId="{078277D2-CBAC-4989-B8EA-5988F9571144}" type="pres">
      <dgm:prSet presAssocID="{B8FAFC3D-CF94-4079-9A32-E138254B780D}" presName="boxAndChildren" presStyleCnt="0"/>
      <dgm:spPr/>
      <dgm:t>
        <a:bodyPr/>
        <a:lstStyle/>
        <a:p>
          <a:endParaRPr lang="ro-RO"/>
        </a:p>
      </dgm:t>
    </dgm:pt>
    <dgm:pt modelId="{2D28336E-ECE4-4A10-879E-D91EC5E2E16B}" type="pres">
      <dgm:prSet presAssocID="{B8FAFC3D-CF94-4079-9A32-E138254B780D}" presName="parentTextBox" presStyleLbl="node1" presStyleIdx="0" presStyleCnt="10" custLinFactNeighborX="628" custLinFactNeighborY="100"/>
      <dgm:spPr/>
      <dgm:t>
        <a:bodyPr/>
        <a:lstStyle/>
        <a:p>
          <a:endParaRPr lang="ro-RO"/>
        </a:p>
      </dgm:t>
    </dgm:pt>
    <dgm:pt modelId="{55D11C2A-795C-470D-97F7-CAEEECD62105}" type="pres">
      <dgm:prSet presAssocID="{2DF65445-8F90-4206-898D-C063C0AB21EC}" presName="sp" presStyleCnt="0"/>
      <dgm:spPr/>
      <dgm:t>
        <a:bodyPr/>
        <a:lstStyle/>
        <a:p>
          <a:endParaRPr lang="ro-RO"/>
        </a:p>
      </dgm:t>
    </dgm:pt>
    <dgm:pt modelId="{68543FF8-0A01-495B-91B8-D33CE0877076}" type="pres">
      <dgm:prSet presAssocID="{523A9393-D068-4F76-A7B2-E363F45F86AF}" presName="arrowAndChildren" presStyleCnt="0"/>
      <dgm:spPr/>
      <dgm:t>
        <a:bodyPr/>
        <a:lstStyle/>
        <a:p>
          <a:endParaRPr lang="ro-RO"/>
        </a:p>
      </dgm:t>
    </dgm:pt>
    <dgm:pt modelId="{F8F8ACC5-B251-4DC3-BF16-E2B322D0C191}" type="pres">
      <dgm:prSet presAssocID="{523A9393-D068-4F76-A7B2-E363F45F86AF}" presName="parentTextArrow" presStyleLbl="node1" presStyleIdx="1" presStyleCnt="10"/>
      <dgm:spPr/>
      <dgm:t>
        <a:bodyPr/>
        <a:lstStyle/>
        <a:p>
          <a:endParaRPr lang="ro-RO"/>
        </a:p>
      </dgm:t>
    </dgm:pt>
    <dgm:pt modelId="{AD77E426-DC02-4BD7-A7AB-12A2394F2DE7}" type="pres">
      <dgm:prSet presAssocID="{1EDA0C04-9D8B-42C6-82D1-936EAE8E80F8}" presName="sp" presStyleCnt="0"/>
      <dgm:spPr/>
      <dgm:t>
        <a:bodyPr/>
        <a:lstStyle/>
        <a:p>
          <a:endParaRPr lang="ro-RO"/>
        </a:p>
      </dgm:t>
    </dgm:pt>
    <dgm:pt modelId="{FF4B75FF-0E5A-4A32-8ABC-B073E3794387}" type="pres">
      <dgm:prSet presAssocID="{CAE08F7A-6234-4062-B573-C0285EA4D87D}" presName="arrowAndChildren" presStyleCnt="0"/>
      <dgm:spPr/>
      <dgm:t>
        <a:bodyPr/>
        <a:lstStyle/>
        <a:p>
          <a:endParaRPr lang="ro-RO"/>
        </a:p>
      </dgm:t>
    </dgm:pt>
    <dgm:pt modelId="{771CAF89-E293-4F59-B492-1DEF4D2A6C70}" type="pres">
      <dgm:prSet presAssocID="{CAE08F7A-6234-4062-B573-C0285EA4D87D}" presName="parentTextArrow" presStyleLbl="node1" presStyleIdx="2" presStyleCnt="10"/>
      <dgm:spPr/>
      <dgm:t>
        <a:bodyPr/>
        <a:lstStyle/>
        <a:p>
          <a:endParaRPr lang="ro-RO"/>
        </a:p>
      </dgm:t>
    </dgm:pt>
    <dgm:pt modelId="{242D0D59-4BE4-4A52-B992-7559FCA4A447}" type="pres">
      <dgm:prSet presAssocID="{DACF4156-F53D-4485-BEAB-599BAAE16FC8}" presName="sp" presStyleCnt="0"/>
      <dgm:spPr/>
      <dgm:t>
        <a:bodyPr/>
        <a:lstStyle/>
        <a:p>
          <a:endParaRPr lang="ro-RO"/>
        </a:p>
      </dgm:t>
    </dgm:pt>
    <dgm:pt modelId="{B253B6DE-D4D3-4DB2-8561-F4E660B3FC87}" type="pres">
      <dgm:prSet presAssocID="{B68B0E35-079E-49D1-BC70-5284B53A4AC3}" presName="arrowAndChildren" presStyleCnt="0"/>
      <dgm:spPr/>
      <dgm:t>
        <a:bodyPr/>
        <a:lstStyle/>
        <a:p>
          <a:endParaRPr lang="ro-RO"/>
        </a:p>
      </dgm:t>
    </dgm:pt>
    <dgm:pt modelId="{7AFE4F74-7D6C-4FA2-8D6A-42773BA5AE1E}" type="pres">
      <dgm:prSet presAssocID="{B68B0E35-079E-49D1-BC70-5284B53A4AC3}" presName="parentTextArrow" presStyleLbl="node1" presStyleIdx="3" presStyleCnt="10" custLinFactNeighborX="8507" custLinFactNeighborY="8662"/>
      <dgm:spPr/>
      <dgm:t>
        <a:bodyPr/>
        <a:lstStyle/>
        <a:p>
          <a:endParaRPr lang="ro-RO"/>
        </a:p>
      </dgm:t>
    </dgm:pt>
    <dgm:pt modelId="{784B0DE8-EF46-4F76-910E-C547FF6B603C}" type="pres">
      <dgm:prSet presAssocID="{BEE70446-DA8F-40F0-9C17-EB44E1EB1F95}" presName="sp" presStyleCnt="0"/>
      <dgm:spPr/>
      <dgm:t>
        <a:bodyPr/>
        <a:lstStyle/>
        <a:p>
          <a:endParaRPr lang="ro-RO"/>
        </a:p>
      </dgm:t>
    </dgm:pt>
    <dgm:pt modelId="{92F2FE17-B00C-4031-AD32-E06E2E5CFD63}" type="pres">
      <dgm:prSet presAssocID="{5409F211-B6EE-45A4-996B-28029B63B5E9}" presName="arrowAndChildren" presStyleCnt="0"/>
      <dgm:spPr/>
      <dgm:t>
        <a:bodyPr/>
        <a:lstStyle/>
        <a:p>
          <a:endParaRPr lang="ro-RO"/>
        </a:p>
      </dgm:t>
    </dgm:pt>
    <dgm:pt modelId="{B9C97DD3-F9B0-4623-A99C-6A023FB2148D}" type="pres">
      <dgm:prSet presAssocID="{5409F211-B6EE-45A4-996B-28029B63B5E9}" presName="parentTextArrow" presStyleLbl="node1" presStyleIdx="4" presStyleCnt="10"/>
      <dgm:spPr/>
      <dgm:t>
        <a:bodyPr/>
        <a:lstStyle/>
        <a:p>
          <a:endParaRPr lang="ro-RO"/>
        </a:p>
      </dgm:t>
    </dgm:pt>
    <dgm:pt modelId="{36D0FEDC-7524-4B79-BCDD-2D846A37D525}" type="pres">
      <dgm:prSet presAssocID="{9D02FC93-F8A0-4FF9-B8DE-1DD20BE4915D}" presName="sp" presStyleCnt="0"/>
      <dgm:spPr/>
      <dgm:t>
        <a:bodyPr/>
        <a:lstStyle/>
        <a:p>
          <a:endParaRPr lang="ro-RO"/>
        </a:p>
      </dgm:t>
    </dgm:pt>
    <dgm:pt modelId="{1381702D-F220-4540-8431-99F15C6064D2}" type="pres">
      <dgm:prSet presAssocID="{7C8AD278-E7CC-4508-AA6E-17F0E23E9CD7}" presName="arrowAndChildren" presStyleCnt="0"/>
      <dgm:spPr/>
      <dgm:t>
        <a:bodyPr/>
        <a:lstStyle/>
        <a:p>
          <a:endParaRPr lang="ro-RO"/>
        </a:p>
      </dgm:t>
    </dgm:pt>
    <dgm:pt modelId="{F7525BC2-B8E6-4A12-9783-527869D264F8}" type="pres">
      <dgm:prSet presAssocID="{7C8AD278-E7CC-4508-AA6E-17F0E23E9CD7}" presName="parentTextArrow" presStyleLbl="node1" presStyleIdx="5" presStyleCnt="10"/>
      <dgm:spPr/>
      <dgm:t>
        <a:bodyPr/>
        <a:lstStyle/>
        <a:p>
          <a:endParaRPr lang="ro-RO"/>
        </a:p>
      </dgm:t>
    </dgm:pt>
    <dgm:pt modelId="{14080128-AB55-4E7E-8F4C-212B68D7490B}" type="pres">
      <dgm:prSet presAssocID="{160B304D-AF45-4ABB-BF33-51C3E86665A4}" presName="sp" presStyleCnt="0"/>
      <dgm:spPr/>
      <dgm:t>
        <a:bodyPr/>
        <a:lstStyle/>
        <a:p>
          <a:endParaRPr lang="ro-RO"/>
        </a:p>
      </dgm:t>
    </dgm:pt>
    <dgm:pt modelId="{17BC4292-1622-46B7-B026-06A07289BF3F}" type="pres">
      <dgm:prSet presAssocID="{BADAFD1F-C334-4D15-98DC-AFE4F04509FE}" presName="arrowAndChildren" presStyleCnt="0"/>
      <dgm:spPr/>
      <dgm:t>
        <a:bodyPr/>
        <a:lstStyle/>
        <a:p>
          <a:endParaRPr lang="ro-RO"/>
        </a:p>
      </dgm:t>
    </dgm:pt>
    <dgm:pt modelId="{16DC44B4-001F-483B-90E3-F89BEFEE309A}" type="pres">
      <dgm:prSet presAssocID="{BADAFD1F-C334-4D15-98DC-AFE4F04509FE}" presName="parentTextArrow" presStyleLbl="node1" presStyleIdx="6" presStyleCnt="10"/>
      <dgm:spPr/>
      <dgm:t>
        <a:bodyPr/>
        <a:lstStyle/>
        <a:p>
          <a:endParaRPr lang="ro-RO"/>
        </a:p>
      </dgm:t>
    </dgm:pt>
    <dgm:pt modelId="{98AD33F8-1371-4247-B073-D1630EA22ADE}" type="pres">
      <dgm:prSet presAssocID="{BF1CD188-CD2C-488B-93C0-993ED3098FC0}" presName="sp" presStyleCnt="0"/>
      <dgm:spPr/>
      <dgm:t>
        <a:bodyPr/>
        <a:lstStyle/>
        <a:p>
          <a:endParaRPr lang="ro-RO"/>
        </a:p>
      </dgm:t>
    </dgm:pt>
    <dgm:pt modelId="{D23728A9-F74C-4050-B815-7DAF408B7652}" type="pres">
      <dgm:prSet presAssocID="{4446B89B-3A38-4991-B62D-7FFA694E0E10}" presName="arrowAndChildren" presStyleCnt="0"/>
      <dgm:spPr/>
      <dgm:t>
        <a:bodyPr/>
        <a:lstStyle/>
        <a:p>
          <a:endParaRPr lang="ro-RO"/>
        </a:p>
      </dgm:t>
    </dgm:pt>
    <dgm:pt modelId="{6ADA4A2D-5D46-4A28-824D-8E7BD2AFC3A0}" type="pres">
      <dgm:prSet presAssocID="{4446B89B-3A38-4991-B62D-7FFA694E0E10}" presName="parentTextArrow" presStyleLbl="node1" presStyleIdx="7" presStyleCnt="10"/>
      <dgm:spPr/>
      <dgm:t>
        <a:bodyPr/>
        <a:lstStyle/>
        <a:p>
          <a:endParaRPr lang="ro-RO"/>
        </a:p>
      </dgm:t>
    </dgm:pt>
    <dgm:pt modelId="{09AEA0E5-E953-4A8E-BCDA-4E315C06CF72}" type="pres">
      <dgm:prSet presAssocID="{3AAD9B99-5045-424B-8B99-13A2FFC61DA1}" presName="sp" presStyleCnt="0"/>
      <dgm:spPr/>
      <dgm:t>
        <a:bodyPr/>
        <a:lstStyle/>
        <a:p>
          <a:endParaRPr lang="ro-RO"/>
        </a:p>
      </dgm:t>
    </dgm:pt>
    <dgm:pt modelId="{1C8C8F01-1BEA-47AD-A11E-86FF2F507EB7}" type="pres">
      <dgm:prSet presAssocID="{0E287916-7D5F-4E9F-BADD-A7E00D438EC0}" presName="arrowAndChildren" presStyleCnt="0"/>
      <dgm:spPr/>
      <dgm:t>
        <a:bodyPr/>
        <a:lstStyle/>
        <a:p>
          <a:endParaRPr lang="ro-RO"/>
        </a:p>
      </dgm:t>
    </dgm:pt>
    <dgm:pt modelId="{36D90120-3A70-465C-90C9-EBD4BB9BAD72}" type="pres">
      <dgm:prSet presAssocID="{0E287916-7D5F-4E9F-BADD-A7E00D438EC0}" presName="parentTextArrow" presStyleLbl="node1" presStyleIdx="8" presStyleCnt="10"/>
      <dgm:spPr/>
      <dgm:t>
        <a:bodyPr/>
        <a:lstStyle/>
        <a:p>
          <a:endParaRPr lang="ro-RO"/>
        </a:p>
      </dgm:t>
    </dgm:pt>
    <dgm:pt modelId="{428981F2-45DC-4F92-BFEA-C927DE02399F}" type="pres">
      <dgm:prSet presAssocID="{37B5F6C0-72D4-414E-84C2-C5503F4CF9D1}" presName="sp" presStyleCnt="0"/>
      <dgm:spPr/>
      <dgm:t>
        <a:bodyPr/>
        <a:lstStyle/>
        <a:p>
          <a:endParaRPr lang="ro-RO"/>
        </a:p>
      </dgm:t>
    </dgm:pt>
    <dgm:pt modelId="{0134FC04-A61D-48F7-8C19-94256E0ECEFE}" type="pres">
      <dgm:prSet presAssocID="{3C1D49B9-229E-40AB-83AE-11F363737C51}" presName="arrowAndChildren" presStyleCnt="0"/>
      <dgm:spPr/>
      <dgm:t>
        <a:bodyPr/>
        <a:lstStyle/>
        <a:p>
          <a:endParaRPr lang="ro-RO"/>
        </a:p>
      </dgm:t>
    </dgm:pt>
    <dgm:pt modelId="{4B333EA1-74CD-4FAC-987B-270BFFD6B710}" type="pres">
      <dgm:prSet presAssocID="{3C1D49B9-229E-40AB-83AE-11F363737C51}" presName="parentTextArrow" presStyleLbl="node1" presStyleIdx="9" presStyleCnt="10"/>
      <dgm:spPr/>
      <dgm:t>
        <a:bodyPr/>
        <a:lstStyle/>
        <a:p>
          <a:endParaRPr lang="ro-RO"/>
        </a:p>
      </dgm:t>
    </dgm:pt>
  </dgm:ptLst>
  <dgm:cxnLst>
    <dgm:cxn modelId="{E8269BD8-E354-47DE-A22B-C21B19ACE9F8}" type="presOf" srcId="{7C8AD278-E7CC-4508-AA6E-17F0E23E9CD7}" destId="{F7525BC2-B8E6-4A12-9783-527869D264F8}" srcOrd="0" destOrd="0" presId="urn:microsoft.com/office/officeart/2005/8/layout/process4"/>
    <dgm:cxn modelId="{BF25BF3A-529C-4C56-9F16-3541249B7605}" type="presOf" srcId="{1718387C-FC81-4FC1-93F6-110140DDF152}" destId="{D5D77AA7-2A68-40E1-837D-8D00FFA87BA7}" srcOrd="0" destOrd="0" presId="urn:microsoft.com/office/officeart/2005/8/layout/process4"/>
    <dgm:cxn modelId="{E19542D9-884B-4417-926F-8E318B7048B0}" srcId="{1718387C-FC81-4FC1-93F6-110140DDF152}" destId="{5409F211-B6EE-45A4-996B-28029B63B5E9}" srcOrd="5" destOrd="0" parTransId="{3611E0DA-A48E-44D8-87EB-87F1157D08E4}" sibTransId="{BEE70446-DA8F-40F0-9C17-EB44E1EB1F95}"/>
    <dgm:cxn modelId="{0219FC82-B728-47D3-B24D-89028629ABA0}" type="presOf" srcId="{B68B0E35-079E-49D1-BC70-5284B53A4AC3}" destId="{7AFE4F74-7D6C-4FA2-8D6A-42773BA5AE1E}" srcOrd="0" destOrd="0" presId="urn:microsoft.com/office/officeart/2005/8/layout/process4"/>
    <dgm:cxn modelId="{C9056DC2-83AB-44B5-8B91-3DFF6B759887}" type="presOf" srcId="{5409F211-B6EE-45A4-996B-28029B63B5E9}" destId="{B9C97DD3-F9B0-4623-A99C-6A023FB2148D}" srcOrd="0" destOrd="0" presId="urn:microsoft.com/office/officeart/2005/8/layout/process4"/>
    <dgm:cxn modelId="{010DAD02-41E5-4A3B-ADB4-D22ED48827CC}" type="presOf" srcId="{CAE08F7A-6234-4062-B573-C0285EA4D87D}" destId="{771CAF89-E293-4F59-B492-1DEF4D2A6C70}" srcOrd="0" destOrd="0" presId="urn:microsoft.com/office/officeart/2005/8/layout/process4"/>
    <dgm:cxn modelId="{E27C857E-C4EB-4EAF-AC38-370E8CD997AE}" srcId="{1718387C-FC81-4FC1-93F6-110140DDF152}" destId="{BADAFD1F-C334-4D15-98DC-AFE4F04509FE}" srcOrd="3" destOrd="0" parTransId="{1DBC302F-9D64-4CFF-940C-8BA3B62071A1}" sibTransId="{160B304D-AF45-4ABB-BF33-51C3E86665A4}"/>
    <dgm:cxn modelId="{305CCE22-4C17-4108-9796-CF230085319C}" type="presOf" srcId="{523A9393-D068-4F76-A7B2-E363F45F86AF}" destId="{F8F8ACC5-B251-4DC3-BF16-E2B322D0C191}" srcOrd="0" destOrd="0" presId="urn:microsoft.com/office/officeart/2005/8/layout/process4"/>
    <dgm:cxn modelId="{5BA892F9-C8AE-47E1-8DFC-4C7350F74999}" type="presOf" srcId="{0E287916-7D5F-4E9F-BADD-A7E00D438EC0}" destId="{36D90120-3A70-465C-90C9-EBD4BB9BAD72}" srcOrd="0" destOrd="0" presId="urn:microsoft.com/office/officeart/2005/8/layout/process4"/>
    <dgm:cxn modelId="{6E74C3B7-48C4-4A37-948C-FDD75F040591}" srcId="{1718387C-FC81-4FC1-93F6-110140DDF152}" destId="{523A9393-D068-4F76-A7B2-E363F45F86AF}" srcOrd="8" destOrd="0" parTransId="{FB759E02-8D57-4EA9-B524-3DB6CB370F69}" sibTransId="{2DF65445-8F90-4206-898D-C063C0AB21EC}"/>
    <dgm:cxn modelId="{958870E0-241C-46D5-9F5C-79F20D80B133}" srcId="{1718387C-FC81-4FC1-93F6-110140DDF152}" destId="{3C1D49B9-229E-40AB-83AE-11F363737C51}" srcOrd="0" destOrd="0" parTransId="{E6E45CCE-CE42-4510-9AD6-B10048E8AA05}" sibTransId="{37B5F6C0-72D4-414E-84C2-C5503F4CF9D1}"/>
    <dgm:cxn modelId="{BF698452-988B-4F0B-AB71-62D1977C7125}" srcId="{1718387C-FC81-4FC1-93F6-110140DDF152}" destId="{B68B0E35-079E-49D1-BC70-5284B53A4AC3}" srcOrd="6" destOrd="0" parTransId="{B510529A-59FD-4185-BC62-63281CFFA385}" sibTransId="{DACF4156-F53D-4485-BEAB-599BAAE16FC8}"/>
    <dgm:cxn modelId="{77133995-D7BF-42E0-BAE6-0D9A52A3081F}" srcId="{1718387C-FC81-4FC1-93F6-110140DDF152}" destId="{CAE08F7A-6234-4062-B573-C0285EA4D87D}" srcOrd="7" destOrd="0" parTransId="{61F4B062-9E65-41CF-A680-6627768526F8}" sibTransId="{1EDA0C04-9D8B-42C6-82D1-936EAE8E80F8}"/>
    <dgm:cxn modelId="{3943BDC7-15B1-4124-A309-4C6480237FE4}" srcId="{1718387C-FC81-4FC1-93F6-110140DDF152}" destId="{0E287916-7D5F-4E9F-BADD-A7E00D438EC0}" srcOrd="1" destOrd="0" parTransId="{84372687-E07E-4574-8870-CF9B4DC1C49F}" sibTransId="{3AAD9B99-5045-424B-8B99-13A2FFC61DA1}"/>
    <dgm:cxn modelId="{719449D3-1E68-42D5-BDC5-F93B7E7782A3}" type="presOf" srcId="{3C1D49B9-229E-40AB-83AE-11F363737C51}" destId="{4B333EA1-74CD-4FAC-987B-270BFFD6B710}" srcOrd="0" destOrd="0" presId="urn:microsoft.com/office/officeart/2005/8/layout/process4"/>
    <dgm:cxn modelId="{19D8B074-74F4-4FE2-8677-34C082B7BA6D}" srcId="{1718387C-FC81-4FC1-93F6-110140DDF152}" destId="{4446B89B-3A38-4991-B62D-7FFA694E0E10}" srcOrd="2" destOrd="0" parTransId="{E5D1DA3E-B40A-4013-AAEE-495950D5CF1D}" sibTransId="{BF1CD188-CD2C-488B-93C0-993ED3098FC0}"/>
    <dgm:cxn modelId="{D437FD93-38ED-4506-8BD8-8C675E37A723}" type="presOf" srcId="{BADAFD1F-C334-4D15-98DC-AFE4F04509FE}" destId="{16DC44B4-001F-483B-90E3-F89BEFEE309A}" srcOrd="0" destOrd="0" presId="urn:microsoft.com/office/officeart/2005/8/layout/process4"/>
    <dgm:cxn modelId="{B8DA6933-CF0B-479E-8897-D30EE6A57ACA}" srcId="{1718387C-FC81-4FC1-93F6-110140DDF152}" destId="{B8FAFC3D-CF94-4079-9A32-E138254B780D}" srcOrd="9" destOrd="0" parTransId="{99D7A68F-B6CE-441D-834A-3E95397B3A3C}" sibTransId="{D25C28DE-93DA-4223-85B5-D5D46B472B3E}"/>
    <dgm:cxn modelId="{4F119B34-7AC6-4D8B-B3E7-F084DBD73ECA}" type="presOf" srcId="{B8FAFC3D-CF94-4079-9A32-E138254B780D}" destId="{2D28336E-ECE4-4A10-879E-D91EC5E2E16B}" srcOrd="0" destOrd="0" presId="urn:microsoft.com/office/officeart/2005/8/layout/process4"/>
    <dgm:cxn modelId="{65BD1C65-898A-4366-855B-5C038F7780E1}" srcId="{1718387C-FC81-4FC1-93F6-110140DDF152}" destId="{7C8AD278-E7CC-4508-AA6E-17F0E23E9CD7}" srcOrd="4" destOrd="0" parTransId="{3E268C78-5A53-4CD3-A864-73F4C2C9554C}" sibTransId="{9D02FC93-F8A0-4FF9-B8DE-1DD20BE4915D}"/>
    <dgm:cxn modelId="{579353AB-2062-4027-9202-BD52565DFD0C}" type="presOf" srcId="{4446B89B-3A38-4991-B62D-7FFA694E0E10}" destId="{6ADA4A2D-5D46-4A28-824D-8E7BD2AFC3A0}" srcOrd="0" destOrd="0" presId="urn:microsoft.com/office/officeart/2005/8/layout/process4"/>
    <dgm:cxn modelId="{C9C32C85-A7DC-4ABF-908E-551740187101}" type="presParOf" srcId="{D5D77AA7-2A68-40E1-837D-8D00FFA87BA7}" destId="{078277D2-CBAC-4989-B8EA-5988F9571144}" srcOrd="0" destOrd="0" presId="urn:microsoft.com/office/officeart/2005/8/layout/process4"/>
    <dgm:cxn modelId="{0368DEF9-1B3F-4BE9-A03E-50A6C0AB25E0}" type="presParOf" srcId="{078277D2-CBAC-4989-B8EA-5988F9571144}" destId="{2D28336E-ECE4-4A10-879E-D91EC5E2E16B}" srcOrd="0" destOrd="0" presId="urn:microsoft.com/office/officeart/2005/8/layout/process4"/>
    <dgm:cxn modelId="{B9E3ED4E-4011-4C65-B6B2-89B1E61B8784}" type="presParOf" srcId="{D5D77AA7-2A68-40E1-837D-8D00FFA87BA7}" destId="{55D11C2A-795C-470D-97F7-CAEEECD62105}" srcOrd="1" destOrd="0" presId="urn:microsoft.com/office/officeart/2005/8/layout/process4"/>
    <dgm:cxn modelId="{B4EDE646-FEBF-4869-97E4-7B33A49628C6}" type="presParOf" srcId="{D5D77AA7-2A68-40E1-837D-8D00FFA87BA7}" destId="{68543FF8-0A01-495B-91B8-D33CE0877076}" srcOrd="2" destOrd="0" presId="urn:microsoft.com/office/officeart/2005/8/layout/process4"/>
    <dgm:cxn modelId="{FC4336D3-0C7B-497C-A8FB-4226D4447AEF}" type="presParOf" srcId="{68543FF8-0A01-495B-91B8-D33CE0877076}" destId="{F8F8ACC5-B251-4DC3-BF16-E2B322D0C191}" srcOrd="0" destOrd="0" presId="urn:microsoft.com/office/officeart/2005/8/layout/process4"/>
    <dgm:cxn modelId="{7017DFC2-042A-41DE-B275-57E9515EAF84}" type="presParOf" srcId="{D5D77AA7-2A68-40E1-837D-8D00FFA87BA7}" destId="{AD77E426-DC02-4BD7-A7AB-12A2394F2DE7}" srcOrd="3" destOrd="0" presId="urn:microsoft.com/office/officeart/2005/8/layout/process4"/>
    <dgm:cxn modelId="{D3286A26-6AB6-4954-8F7C-7BE8ADC46C9B}" type="presParOf" srcId="{D5D77AA7-2A68-40E1-837D-8D00FFA87BA7}" destId="{FF4B75FF-0E5A-4A32-8ABC-B073E3794387}" srcOrd="4" destOrd="0" presId="urn:microsoft.com/office/officeart/2005/8/layout/process4"/>
    <dgm:cxn modelId="{B78415AC-89E6-466F-9BD2-1B3776A3EDD2}" type="presParOf" srcId="{FF4B75FF-0E5A-4A32-8ABC-B073E3794387}" destId="{771CAF89-E293-4F59-B492-1DEF4D2A6C70}" srcOrd="0" destOrd="0" presId="urn:microsoft.com/office/officeart/2005/8/layout/process4"/>
    <dgm:cxn modelId="{AF7F93F8-8EFE-4886-A509-99C29A37DE94}" type="presParOf" srcId="{D5D77AA7-2A68-40E1-837D-8D00FFA87BA7}" destId="{242D0D59-4BE4-4A52-B992-7559FCA4A447}" srcOrd="5" destOrd="0" presId="urn:microsoft.com/office/officeart/2005/8/layout/process4"/>
    <dgm:cxn modelId="{DFC833CA-F853-4E35-9646-816ADC05FC0C}" type="presParOf" srcId="{D5D77AA7-2A68-40E1-837D-8D00FFA87BA7}" destId="{B253B6DE-D4D3-4DB2-8561-F4E660B3FC87}" srcOrd="6" destOrd="0" presId="urn:microsoft.com/office/officeart/2005/8/layout/process4"/>
    <dgm:cxn modelId="{ADB35DF3-35E4-457D-B4F9-F0C2D4B5447A}" type="presParOf" srcId="{B253B6DE-D4D3-4DB2-8561-F4E660B3FC87}" destId="{7AFE4F74-7D6C-4FA2-8D6A-42773BA5AE1E}" srcOrd="0" destOrd="0" presId="urn:microsoft.com/office/officeart/2005/8/layout/process4"/>
    <dgm:cxn modelId="{CCC499AF-4768-4B98-9010-F4F26F24521C}" type="presParOf" srcId="{D5D77AA7-2A68-40E1-837D-8D00FFA87BA7}" destId="{784B0DE8-EF46-4F76-910E-C547FF6B603C}" srcOrd="7" destOrd="0" presId="urn:microsoft.com/office/officeart/2005/8/layout/process4"/>
    <dgm:cxn modelId="{A579B91B-E5FF-4602-A270-6A800EECA122}" type="presParOf" srcId="{D5D77AA7-2A68-40E1-837D-8D00FFA87BA7}" destId="{92F2FE17-B00C-4031-AD32-E06E2E5CFD63}" srcOrd="8" destOrd="0" presId="urn:microsoft.com/office/officeart/2005/8/layout/process4"/>
    <dgm:cxn modelId="{3AECC181-4AC7-4072-BC47-9D6332762ED6}" type="presParOf" srcId="{92F2FE17-B00C-4031-AD32-E06E2E5CFD63}" destId="{B9C97DD3-F9B0-4623-A99C-6A023FB2148D}" srcOrd="0" destOrd="0" presId="urn:microsoft.com/office/officeart/2005/8/layout/process4"/>
    <dgm:cxn modelId="{B5D9A9BB-AABD-4C6D-ACD1-5703D678A184}" type="presParOf" srcId="{D5D77AA7-2A68-40E1-837D-8D00FFA87BA7}" destId="{36D0FEDC-7524-4B79-BCDD-2D846A37D525}" srcOrd="9" destOrd="0" presId="urn:microsoft.com/office/officeart/2005/8/layout/process4"/>
    <dgm:cxn modelId="{A1A5D42F-5BF6-40C4-BAA1-95B0191BAF77}" type="presParOf" srcId="{D5D77AA7-2A68-40E1-837D-8D00FFA87BA7}" destId="{1381702D-F220-4540-8431-99F15C6064D2}" srcOrd="10" destOrd="0" presId="urn:microsoft.com/office/officeart/2005/8/layout/process4"/>
    <dgm:cxn modelId="{C431F87B-CCB1-420F-9AB4-7EF75E25B1ED}" type="presParOf" srcId="{1381702D-F220-4540-8431-99F15C6064D2}" destId="{F7525BC2-B8E6-4A12-9783-527869D264F8}" srcOrd="0" destOrd="0" presId="urn:microsoft.com/office/officeart/2005/8/layout/process4"/>
    <dgm:cxn modelId="{1B981577-C929-4999-A47B-E644A04CFF35}" type="presParOf" srcId="{D5D77AA7-2A68-40E1-837D-8D00FFA87BA7}" destId="{14080128-AB55-4E7E-8F4C-212B68D7490B}" srcOrd="11" destOrd="0" presId="urn:microsoft.com/office/officeart/2005/8/layout/process4"/>
    <dgm:cxn modelId="{ED18E9B1-DEBA-4DE0-918A-C3080D12B9D2}" type="presParOf" srcId="{D5D77AA7-2A68-40E1-837D-8D00FFA87BA7}" destId="{17BC4292-1622-46B7-B026-06A07289BF3F}" srcOrd="12" destOrd="0" presId="urn:microsoft.com/office/officeart/2005/8/layout/process4"/>
    <dgm:cxn modelId="{63908F54-9C97-4DBA-A103-3111DD2CEEE6}" type="presParOf" srcId="{17BC4292-1622-46B7-B026-06A07289BF3F}" destId="{16DC44B4-001F-483B-90E3-F89BEFEE309A}" srcOrd="0" destOrd="0" presId="urn:microsoft.com/office/officeart/2005/8/layout/process4"/>
    <dgm:cxn modelId="{BD6CF60C-B633-490D-B700-8D5CFFD86168}" type="presParOf" srcId="{D5D77AA7-2A68-40E1-837D-8D00FFA87BA7}" destId="{98AD33F8-1371-4247-B073-D1630EA22ADE}" srcOrd="13" destOrd="0" presId="urn:microsoft.com/office/officeart/2005/8/layout/process4"/>
    <dgm:cxn modelId="{9E3C4FD8-8C6A-4C88-87F1-F7BC15975BDC}" type="presParOf" srcId="{D5D77AA7-2A68-40E1-837D-8D00FFA87BA7}" destId="{D23728A9-F74C-4050-B815-7DAF408B7652}" srcOrd="14" destOrd="0" presId="urn:microsoft.com/office/officeart/2005/8/layout/process4"/>
    <dgm:cxn modelId="{554CA185-B403-436F-B166-0E9F60D1F4F7}" type="presParOf" srcId="{D23728A9-F74C-4050-B815-7DAF408B7652}" destId="{6ADA4A2D-5D46-4A28-824D-8E7BD2AFC3A0}" srcOrd="0" destOrd="0" presId="urn:microsoft.com/office/officeart/2005/8/layout/process4"/>
    <dgm:cxn modelId="{99B89091-B301-40B2-8D34-E2FE2F1A6132}" type="presParOf" srcId="{D5D77AA7-2A68-40E1-837D-8D00FFA87BA7}" destId="{09AEA0E5-E953-4A8E-BCDA-4E315C06CF72}" srcOrd="15" destOrd="0" presId="urn:microsoft.com/office/officeart/2005/8/layout/process4"/>
    <dgm:cxn modelId="{FFE597D7-9A5B-4EEC-88CE-E15FB37AEF6D}" type="presParOf" srcId="{D5D77AA7-2A68-40E1-837D-8D00FFA87BA7}" destId="{1C8C8F01-1BEA-47AD-A11E-86FF2F507EB7}" srcOrd="16" destOrd="0" presId="urn:microsoft.com/office/officeart/2005/8/layout/process4"/>
    <dgm:cxn modelId="{602D0E5A-2DDD-44DF-89EA-06F3B48364DF}" type="presParOf" srcId="{1C8C8F01-1BEA-47AD-A11E-86FF2F507EB7}" destId="{36D90120-3A70-465C-90C9-EBD4BB9BAD72}" srcOrd="0" destOrd="0" presId="urn:microsoft.com/office/officeart/2005/8/layout/process4"/>
    <dgm:cxn modelId="{28868849-260C-4524-B02D-3D7F31CBC0B6}" type="presParOf" srcId="{D5D77AA7-2A68-40E1-837D-8D00FFA87BA7}" destId="{428981F2-45DC-4F92-BFEA-C927DE02399F}" srcOrd="17" destOrd="0" presId="urn:microsoft.com/office/officeart/2005/8/layout/process4"/>
    <dgm:cxn modelId="{D64A2FE1-911F-40D4-A5CD-100256FD8E8C}" type="presParOf" srcId="{D5D77AA7-2A68-40E1-837D-8D00FFA87BA7}" destId="{0134FC04-A61D-48F7-8C19-94256E0ECEFE}" srcOrd="18" destOrd="0" presId="urn:microsoft.com/office/officeart/2005/8/layout/process4"/>
    <dgm:cxn modelId="{A1129238-F367-45C1-A723-42FEF315F68F}" type="presParOf" srcId="{0134FC04-A61D-48F7-8C19-94256E0ECEFE}" destId="{4B333EA1-74CD-4FAC-987B-270BFFD6B710}" srcOrd="0" destOrd="0" presId="urn:microsoft.com/office/officeart/2005/8/layout/process4"/>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72BA7B57-2520-43A0-ABA2-FB9FB2639A1A}" type="doc">
      <dgm:prSet loTypeId="urn:microsoft.com/office/officeart/2005/8/layout/hierarchy4" loCatId="list" qsTypeId="urn:microsoft.com/office/officeart/2005/8/quickstyle/3d3" qsCatId="3D" csTypeId="urn:microsoft.com/office/officeart/2005/8/colors/accent2_1" csCatId="accent2" phldr="1"/>
      <dgm:spPr/>
      <dgm:t>
        <a:bodyPr/>
        <a:lstStyle/>
        <a:p>
          <a:endParaRPr lang="ro-RO"/>
        </a:p>
      </dgm:t>
    </dgm:pt>
    <dgm:pt modelId="{D64190F7-0035-4CFE-935D-C3065EA8399C}">
      <dgm:prSet phldrT="[Text]" custT="1"/>
      <dgm:spPr>
        <a:xfrm>
          <a:off x="795" y="405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o-RO" sz="1000" b="1"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57460EB9-75B9-4958-AB7D-2FE37B080018}" type="parTrans" cxnId="{1FB90C37-6833-4625-8F54-2A3708E4DDE0}">
      <dgm:prSet/>
      <dgm:spPr/>
      <dgm:t>
        <a:bodyPr/>
        <a:lstStyle/>
        <a:p>
          <a:endParaRPr lang="ro-RO" sz="1100" b="1">
            <a:solidFill>
              <a:schemeClr val="tx1"/>
            </a:solidFill>
          </a:endParaRPr>
        </a:p>
      </dgm:t>
    </dgm:pt>
    <dgm:pt modelId="{DCC90494-A4E6-4E50-9902-36E4D5B22306}" type="sibTrans" cxnId="{1FB90C37-6833-4625-8F54-2A3708E4DDE0}">
      <dgm:prSet/>
      <dgm:spPr/>
      <dgm:t>
        <a:bodyPr/>
        <a:lstStyle/>
        <a:p>
          <a:endParaRPr lang="ro-RO" sz="1100" b="1">
            <a:solidFill>
              <a:schemeClr val="tx1"/>
            </a:solidFill>
          </a:endParaRPr>
        </a:p>
      </dgm:t>
    </dgm:pt>
    <dgm:pt modelId="{02E67AF9-15B7-4FAD-A232-37A2B6FCEA0A}">
      <dgm:prSet phldrT="[Text]" custT="1"/>
      <dgm:spPr>
        <a:xfrm>
          <a:off x="1590" y="2169197"/>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Localizarea proiectului:  __________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A957AFD5-82B8-47FB-A4AA-CDA6E5C54F2E}" type="parTrans" cxnId="{DFC69304-B129-4004-A000-FF0DF6BBDC0D}">
      <dgm:prSet/>
      <dgm:spPr/>
      <dgm:t>
        <a:bodyPr/>
        <a:lstStyle/>
        <a:p>
          <a:endParaRPr lang="ro-RO" sz="1100" b="1">
            <a:solidFill>
              <a:schemeClr val="tx1"/>
            </a:solidFill>
          </a:endParaRPr>
        </a:p>
      </dgm:t>
    </dgm:pt>
    <dgm:pt modelId="{B60C31DA-1F3D-41C5-B7F4-62A3ABA23261}" type="sibTrans" cxnId="{DFC69304-B129-4004-A000-FF0DF6BBDC0D}">
      <dgm:prSet/>
      <dgm:spPr/>
      <dgm:t>
        <a:bodyPr/>
        <a:lstStyle/>
        <a:p>
          <a:endParaRPr lang="ro-RO" sz="1100" b="1">
            <a:solidFill>
              <a:schemeClr val="tx1"/>
            </a:solidFill>
          </a:endParaRPr>
        </a:p>
      </dgm:t>
    </dgm:pt>
    <dgm:pt modelId="{B7441467-CBAC-40FC-8DD1-6F9B2D255689}">
      <dgm:prSet phldrT="[Text]" custT="1"/>
      <dgm:spPr>
        <a:xfrm>
          <a:off x="1590" y="72575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ED8825F2-D1B7-449D-8954-E93E056489F8}" type="parTrans" cxnId="{432F8DB9-D332-4A9C-96F3-46D716E64395}">
      <dgm:prSet/>
      <dgm:spPr/>
      <dgm:t>
        <a:bodyPr/>
        <a:lstStyle/>
        <a:p>
          <a:endParaRPr lang="ro-RO" sz="1100" b="1">
            <a:solidFill>
              <a:schemeClr val="tx1"/>
            </a:solidFill>
          </a:endParaRPr>
        </a:p>
      </dgm:t>
    </dgm:pt>
    <dgm:pt modelId="{585E52E1-A7AF-4DCC-BE79-EA672B15F78A}" type="sibTrans" cxnId="{432F8DB9-D332-4A9C-96F3-46D716E64395}">
      <dgm:prSet/>
      <dgm:spPr/>
      <dgm:t>
        <a:bodyPr/>
        <a:lstStyle/>
        <a:p>
          <a:endParaRPr lang="ro-RO" sz="1100" b="1">
            <a:solidFill>
              <a:schemeClr val="tx1"/>
            </a:solidFill>
          </a:endParaRPr>
        </a:p>
      </dgm:t>
    </dgm:pt>
    <dgm:pt modelId="{17AB18A0-8BD2-4CAF-8393-FEBB5BD19080}">
      <dgm:prSet phldrT="[Text]" custT="1"/>
      <dgm:spPr>
        <a:xfrm>
          <a:off x="1590" y="357523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dirty="0" smtClean="0">
              <a:solidFill>
                <a:sysClr val="windowText" lastClr="000000">
                  <a:hueOff val="0"/>
                  <a:satOff val="0"/>
                  <a:lumOff val="0"/>
                  <a:alphaOff val="0"/>
                </a:sysClr>
              </a:solidFill>
              <a:latin typeface="Calibri" panose="020F0502020204030204"/>
              <a:ea typeface="+mn-ea"/>
              <a:cs typeface="+mn-cs"/>
            </a:rPr>
            <a:t>Articolul corespondent din Reg. (UE) nr. 1305 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10F9CCEC-9178-4B22-82D5-91F365C1B3EB}" type="parTrans" cxnId="{5D8C7C23-B59C-4C97-9B49-591A9FF7667A}">
      <dgm:prSet/>
      <dgm:spPr/>
      <dgm:t>
        <a:bodyPr/>
        <a:lstStyle/>
        <a:p>
          <a:endParaRPr lang="ro-RO" sz="1100" b="1">
            <a:solidFill>
              <a:schemeClr val="tx1"/>
            </a:solidFill>
          </a:endParaRPr>
        </a:p>
      </dgm:t>
    </dgm:pt>
    <dgm:pt modelId="{BCA8D7DB-7E4F-452B-9355-19836F8178A7}" type="sibTrans" cxnId="{5D8C7C23-B59C-4C97-9B49-591A9FF7667A}">
      <dgm:prSet/>
      <dgm:spPr/>
      <dgm:t>
        <a:bodyPr/>
        <a:lstStyle/>
        <a:p>
          <a:endParaRPr lang="ro-RO" sz="1100" b="1">
            <a:solidFill>
              <a:schemeClr val="tx1"/>
            </a:solidFill>
          </a:endParaRPr>
        </a:p>
      </dgm:t>
    </dgm:pt>
    <dgm:pt modelId="{F03C187D-0BF6-400E-AB40-12C06CD28BDC}">
      <dgm:prSet phldrT="[Text]" custT="1"/>
      <dgm:spPr>
        <a:xfrm>
          <a:off x="795" y="286953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Domeniul de intervenție  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4376415F-2ECA-4696-B4A4-E41403DE6B46}" type="parTrans" cxnId="{177D247E-D33F-4ECA-9787-78DD557E813A}">
      <dgm:prSet/>
      <dgm:spPr/>
      <dgm:t>
        <a:bodyPr/>
        <a:lstStyle/>
        <a:p>
          <a:endParaRPr lang="ro-RO" sz="1100" b="1">
            <a:solidFill>
              <a:schemeClr val="tx1"/>
            </a:solidFill>
          </a:endParaRPr>
        </a:p>
      </dgm:t>
    </dgm:pt>
    <dgm:pt modelId="{6394E6D5-5528-4CBB-9CF5-64E84FD0793A}" type="sibTrans" cxnId="{177D247E-D33F-4ECA-9787-78DD557E813A}">
      <dgm:prSet/>
      <dgm:spPr/>
      <dgm:t>
        <a:bodyPr/>
        <a:lstStyle/>
        <a:p>
          <a:endParaRPr lang="ro-RO" sz="1100" b="1">
            <a:solidFill>
              <a:schemeClr val="tx1"/>
            </a:solidFill>
          </a:endParaRPr>
        </a:p>
      </dgm:t>
    </dgm:pt>
    <dgm:pt modelId="{336D5455-1961-4646-A04A-3927D39B104A}">
      <dgm:prSet phldrT="[Text]" custT="1"/>
      <dgm:spPr>
        <a:xfrm>
          <a:off x="1590" y="426044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finanțării nerambursabile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 ___________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B1DE8DA8-5206-4E32-9EDF-A01417C25B5E}" type="parTrans" cxnId="{DF25A37A-150F-43EE-ADDE-6B2D25E24EC7}">
      <dgm:prSet/>
      <dgm:spPr/>
      <dgm:t>
        <a:bodyPr/>
        <a:lstStyle/>
        <a:p>
          <a:endParaRPr lang="ro-RO" sz="1100" b="1">
            <a:solidFill>
              <a:schemeClr val="tx1"/>
            </a:solidFill>
          </a:endParaRPr>
        </a:p>
      </dgm:t>
    </dgm:pt>
    <dgm:pt modelId="{7E5F14A0-9486-4003-9402-530AD9254994}" type="sibTrans" cxnId="{DF25A37A-150F-43EE-ADDE-6B2D25E24EC7}">
      <dgm:prSet/>
      <dgm:spPr/>
      <dgm:t>
        <a:bodyPr/>
        <a:lstStyle/>
        <a:p>
          <a:endParaRPr lang="ro-RO" sz="1100" b="1">
            <a:solidFill>
              <a:schemeClr val="tx1"/>
            </a:solidFill>
          </a:endParaRPr>
        </a:p>
      </dgm:t>
    </dgm:pt>
    <dgm:pt modelId="{803A3C64-6FC9-428C-A3A6-C745A5BCFCC0}">
      <dgm:prSet phldrT="[Text]" custT="1"/>
      <dgm:spPr>
        <a:xfrm>
          <a:off x="0" y="574724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implementare a proiectului ____________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166D908-FCAD-40FE-8F4E-11B97EC552E3}" type="parTrans" cxnId="{A5F20895-643B-406F-9606-710DA510C4E9}">
      <dgm:prSet/>
      <dgm:spPr/>
      <dgm:t>
        <a:bodyPr/>
        <a:lstStyle/>
        <a:p>
          <a:endParaRPr lang="ro-RO" sz="1100" b="1">
            <a:solidFill>
              <a:schemeClr val="tx1"/>
            </a:solidFill>
          </a:endParaRPr>
        </a:p>
      </dgm:t>
    </dgm:pt>
    <dgm:pt modelId="{19E20291-F224-4DD6-8704-899AEF6CFA09}" type="sibTrans" cxnId="{A5F20895-643B-406F-9606-710DA510C4E9}">
      <dgm:prSet/>
      <dgm:spPr/>
      <dgm:t>
        <a:bodyPr/>
        <a:lstStyle/>
        <a:p>
          <a:endParaRPr lang="ro-RO" sz="1100" b="1">
            <a:solidFill>
              <a:schemeClr val="tx1"/>
            </a:solidFill>
          </a:endParaRPr>
        </a:p>
      </dgm:t>
    </dgm:pt>
    <dgm:pt modelId="{A7288D8B-1F22-4168-A8C7-82B49FA3FB09}">
      <dgm:prSet phldrT="[Text]" custT="1"/>
      <dgm:spPr>
        <a:xfrm>
          <a:off x="1590" y="1441415"/>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Beneficiarul proiectului __________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6CA35E37-18EB-46BC-8CD7-6B6225E1B987}" type="parTrans" cxnId="{AA3A75F1-490D-46BB-AFBD-301BEDDA2078}">
      <dgm:prSet/>
      <dgm:spPr/>
      <dgm:t>
        <a:bodyPr/>
        <a:lstStyle/>
        <a:p>
          <a:endParaRPr lang="ro-RO" sz="1100" b="1">
            <a:solidFill>
              <a:schemeClr val="tx1"/>
            </a:solidFill>
          </a:endParaRPr>
        </a:p>
      </dgm:t>
    </dgm:pt>
    <dgm:pt modelId="{3DAC334B-2B95-406B-A607-61643358AE2D}" type="sibTrans" cxnId="{AA3A75F1-490D-46BB-AFBD-301BEDDA2078}">
      <dgm:prSet/>
      <dgm:spPr/>
      <dgm:t>
        <a:bodyPr/>
        <a:lstStyle/>
        <a:p>
          <a:endParaRPr lang="ro-RO" sz="1100" b="1">
            <a:solidFill>
              <a:schemeClr val="tx1"/>
            </a:solidFill>
          </a:endParaRPr>
        </a:p>
      </dgm:t>
    </dgm:pt>
    <dgm:pt modelId="{BD580258-D9D9-4F98-8981-46704AD99947}">
      <dgm:prSet phldrT="[Text]" custT="1"/>
      <dgm:spPr>
        <a:xfrm>
          <a:off x="795" y="6451379"/>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8C22574E-E3E2-4DF9-8E2E-96506DD711A1}" type="parTrans" cxnId="{0E22C7CE-D2BF-4EEA-8590-D2E8C0735854}">
      <dgm:prSet/>
      <dgm:spPr/>
      <dgm:t>
        <a:bodyPr/>
        <a:lstStyle/>
        <a:p>
          <a:endParaRPr lang="ro-RO" sz="1100" b="1">
            <a:solidFill>
              <a:schemeClr val="tx1"/>
            </a:solidFill>
          </a:endParaRPr>
        </a:p>
      </dgm:t>
    </dgm:pt>
    <dgm:pt modelId="{A89ED088-4A09-48FE-8005-43A194065BD6}" type="sibTrans" cxnId="{0E22C7CE-D2BF-4EEA-8590-D2E8C0735854}">
      <dgm:prSet/>
      <dgm:spPr/>
      <dgm:t>
        <a:bodyPr/>
        <a:lstStyle/>
        <a:p>
          <a:endParaRPr lang="ro-RO" sz="1100" b="1">
            <a:solidFill>
              <a:schemeClr val="tx1"/>
            </a:solidFill>
          </a:endParaRPr>
        </a:p>
      </dgm:t>
    </dgm:pt>
    <dgm:pt modelId="{EB496F5A-2280-41E6-B187-151A9666B238}">
      <dgm:prSet phldrT="[Text]" custT="1"/>
      <dgm:spPr>
        <a:xfrm>
          <a:off x="1590" y="501330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contribuției private  ____________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2BB282D-3DC8-4974-A2F6-C216870A27A6}" type="sibTrans" cxnId="{1C9BEEA9-F405-465E-9526-2CE6CADAB555}">
      <dgm:prSet/>
      <dgm:spPr/>
      <dgm:t>
        <a:bodyPr/>
        <a:lstStyle/>
        <a:p>
          <a:endParaRPr lang="ro-RO" sz="1100" b="1">
            <a:solidFill>
              <a:schemeClr val="tx1"/>
            </a:solidFill>
          </a:endParaRPr>
        </a:p>
      </dgm:t>
    </dgm:pt>
    <dgm:pt modelId="{45EA70F5-8E90-45D8-BFA1-C7202041208D}" type="parTrans" cxnId="{1C9BEEA9-F405-465E-9526-2CE6CADAB555}">
      <dgm:prSet/>
      <dgm:spPr/>
      <dgm:t>
        <a:bodyPr/>
        <a:lstStyle/>
        <a:p>
          <a:endParaRPr lang="ro-RO" sz="1100" b="1">
            <a:solidFill>
              <a:schemeClr val="tx1"/>
            </a:solidFill>
          </a:endParaRPr>
        </a:p>
      </dgm:t>
    </dgm:pt>
    <dgm:pt modelId="{F52A4AC8-C483-4826-958F-3B3A4020A896}" type="pres">
      <dgm:prSet presAssocID="{72BA7B57-2520-43A0-ABA2-FB9FB2639A1A}" presName="Name0" presStyleCnt="0">
        <dgm:presLayoutVars>
          <dgm:chPref val="1"/>
          <dgm:dir/>
          <dgm:animOne val="branch"/>
          <dgm:animLvl val="lvl"/>
          <dgm:resizeHandles/>
        </dgm:presLayoutVars>
      </dgm:prSet>
      <dgm:spPr/>
      <dgm:t>
        <a:bodyPr/>
        <a:lstStyle/>
        <a:p>
          <a:endParaRPr lang="ro-RO"/>
        </a:p>
      </dgm:t>
    </dgm:pt>
    <dgm:pt modelId="{EBA01C42-1A92-4827-A293-744531510867}" type="pres">
      <dgm:prSet presAssocID="{D64190F7-0035-4CFE-935D-C3065EA8399C}" presName="vertOne" presStyleCnt="0"/>
      <dgm:spPr/>
      <dgm:t>
        <a:bodyPr/>
        <a:lstStyle/>
        <a:p>
          <a:endParaRPr lang="ro-RO"/>
        </a:p>
      </dgm:t>
    </dgm:pt>
    <dgm:pt modelId="{892E94FA-5786-40A0-828A-24A4ECFD27A6}" type="pres">
      <dgm:prSet presAssocID="{D64190F7-0035-4CFE-935D-C3065EA8399C}" presName="txOne" presStyleLbl="node0" presStyleIdx="0" presStyleCnt="1">
        <dgm:presLayoutVars>
          <dgm:chPref val="3"/>
        </dgm:presLayoutVars>
      </dgm:prSet>
      <dgm:spPr>
        <a:prstGeom prst="roundRect">
          <a:avLst>
            <a:gd name="adj" fmla="val 10000"/>
          </a:avLst>
        </a:prstGeom>
      </dgm:spPr>
      <dgm:t>
        <a:bodyPr/>
        <a:lstStyle/>
        <a:p>
          <a:endParaRPr lang="ro-RO"/>
        </a:p>
      </dgm:t>
    </dgm:pt>
    <dgm:pt modelId="{233DFB2C-8978-4464-802C-4F88E14483FD}" type="pres">
      <dgm:prSet presAssocID="{D64190F7-0035-4CFE-935D-C3065EA8399C}" presName="parTransOne" presStyleCnt="0"/>
      <dgm:spPr/>
      <dgm:t>
        <a:bodyPr/>
        <a:lstStyle/>
        <a:p>
          <a:endParaRPr lang="ro-RO"/>
        </a:p>
      </dgm:t>
    </dgm:pt>
    <dgm:pt modelId="{A8F3472B-BE44-499A-A06A-6B3CAF22CB8F}" type="pres">
      <dgm:prSet presAssocID="{D64190F7-0035-4CFE-935D-C3065EA8399C}" presName="horzOne" presStyleCnt="0"/>
      <dgm:spPr/>
      <dgm:t>
        <a:bodyPr/>
        <a:lstStyle/>
        <a:p>
          <a:endParaRPr lang="ro-RO"/>
        </a:p>
      </dgm:t>
    </dgm:pt>
    <dgm:pt modelId="{B47211B1-2E1F-4327-8465-2F9E02FCB454}" type="pres">
      <dgm:prSet presAssocID="{02E67AF9-15B7-4FAD-A232-37A2B6FCEA0A}" presName="vertTwo" presStyleCnt="0"/>
      <dgm:spPr/>
      <dgm:t>
        <a:bodyPr/>
        <a:lstStyle/>
        <a:p>
          <a:endParaRPr lang="ro-RO"/>
        </a:p>
      </dgm:t>
    </dgm:pt>
    <dgm:pt modelId="{DBA90FF1-EA7E-4127-97E5-48CB582032BF}" type="pres">
      <dgm:prSet presAssocID="{02E67AF9-15B7-4FAD-A232-37A2B6FCEA0A}" presName="txTwo" presStyleLbl="node2" presStyleIdx="0" presStyleCnt="1" custLinFactY="200993" custLinFactNeighborX="49" custLinFactNeighborY="300000">
        <dgm:presLayoutVars>
          <dgm:chPref val="3"/>
        </dgm:presLayoutVars>
      </dgm:prSet>
      <dgm:spPr>
        <a:prstGeom prst="roundRect">
          <a:avLst>
            <a:gd name="adj" fmla="val 10000"/>
          </a:avLst>
        </a:prstGeom>
      </dgm:spPr>
      <dgm:t>
        <a:bodyPr/>
        <a:lstStyle/>
        <a:p>
          <a:endParaRPr lang="ro-RO"/>
        </a:p>
      </dgm:t>
    </dgm:pt>
    <dgm:pt modelId="{F53C04A3-EDB5-4813-A150-B779BBE1D5F7}" type="pres">
      <dgm:prSet presAssocID="{02E67AF9-15B7-4FAD-A232-37A2B6FCEA0A}" presName="parTransTwo" presStyleCnt="0"/>
      <dgm:spPr/>
      <dgm:t>
        <a:bodyPr/>
        <a:lstStyle/>
        <a:p>
          <a:endParaRPr lang="ro-RO"/>
        </a:p>
      </dgm:t>
    </dgm:pt>
    <dgm:pt modelId="{686BF13E-903D-4826-AEE7-369C8AA39779}" type="pres">
      <dgm:prSet presAssocID="{02E67AF9-15B7-4FAD-A232-37A2B6FCEA0A}" presName="horzTwo" presStyleCnt="0"/>
      <dgm:spPr/>
      <dgm:t>
        <a:bodyPr/>
        <a:lstStyle/>
        <a:p>
          <a:endParaRPr lang="ro-RO"/>
        </a:p>
      </dgm:t>
    </dgm:pt>
    <dgm:pt modelId="{4B2388A9-AE94-4CDE-B66D-467B51AD6096}" type="pres">
      <dgm:prSet presAssocID="{B7441467-CBAC-40FC-8DD1-6F9B2D255689}" presName="vertThree" presStyleCnt="0"/>
      <dgm:spPr/>
      <dgm:t>
        <a:bodyPr/>
        <a:lstStyle/>
        <a:p>
          <a:endParaRPr lang="ro-RO"/>
        </a:p>
      </dgm:t>
    </dgm:pt>
    <dgm:pt modelId="{DADE5B57-4AB6-4A24-ABC2-BA56FE81C675}" type="pres">
      <dgm:prSet presAssocID="{B7441467-CBAC-40FC-8DD1-6F9B2D255689}" presName="txThree" presStyleLbl="node3" presStyleIdx="0" presStyleCnt="1" custLinFactY="-99247" custLinFactNeighborX="49" custLinFactNeighborY="-100000">
        <dgm:presLayoutVars>
          <dgm:chPref val="3"/>
        </dgm:presLayoutVars>
      </dgm:prSet>
      <dgm:spPr>
        <a:prstGeom prst="roundRect">
          <a:avLst>
            <a:gd name="adj" fmla="val 10000"/>
          </a:avLst>
        </a:prstGeom>
      </dgm:spPr>
      <dgm:t>
        <a:bodyPr/>
        <a:lstStyle/>
        <a:p>
          <a:endParaRPr lang="ro-RO"/>
        </a:p>
      </dgm:t>
    </dgm:pt>
    <dgm:pt modelId="{29C73D51-E26F-448C-A406-24BD9DAA92DB}" type="pres">
      <dgm:prSet presAssocID="{B7441467-CBAC-40FC-8DD1-6F9B2D255689}" presName="parTransThree" presStyleCnt="0"/>
      <dgm:spPr/>
      <dgm:t>
        <a:bodyPr/>
        <a:lstStyle/>
        <a:p>
          <a:endParaRPr lang="ro-RO"/>
        </a:p>
      </dgm:t>
    </dgm:pt>
    <dgm:pt modelId="{66F35358-F657-40D7-B06B-04F95B6AE359}" type="pres">
      <dgm:prSet presAssocID="{B7441467-CBAC-40FC-8DD1-6F9B2D255689}" presName="horzThree" presStyleCnt="0"/>
      <dgm:spPr/>
      <dgm:t>
        <a:bodyPr/>
        <a:lstStyle/>
        <a:p>
          <a:endParaRPr lang="ro-RO"/>
        </a:p>
      </dgm:t>
    </dgm:pt>
    <dgm:pt modelId="{ACA63318-E77D-4C7D-BBE5-772955C45C39}" type="pres">
      <dgm:prSet presAssocID="{17AB18A0-8BD2-4CAF-8393-FEBB5BD19080}" presName="vertFour" presStyleCnt="0">
        <dgm:presLayoutVars>
          <dgm:chPref val="3"/>
        </dgm:presLayoutVars>
      </dgm:prSet>
      <dgm:spPr/>
      <dgm:t>
        <a:bodyPr/>
        <a:lstStyle/>
        <a:p>
          <a:endParaRPr lang="ro-RO"/>
        </a:p>
      </dgm:t>
    </dgm:pt>
    <dgm:pt modelId="{5487B72B-0167-4028-9CAA-CAF2BA6EB88C}" type="pres">
      <dgm:prSet presAssocID="{17AB18A0-8BD2-4CAF-8393-FEBB5BD19080}" presName="txFour" presStyleLbl="node4" presStyleIdx="0" presStyleCnt="7" custLinFactY="198492" custLinFactNeighborX="49" custLinFactNeighborY="200000">
        <dgm:presLayoutVars>
          <dgm:chPref val="3"/>
        </dgm:presLayoutVars>
      </dgm:prSet>
      <dgm:spPr>
        <a:prstGeom prst="roundRect">
          <a:avLst>
            <a:gd name="adj" fmla="val 10000"/>
          </a:avLst>
        </a:prstGeom>
      </dgm:spPr>
      <dgm:t>
        <a:bodyPr/>
        <a:lstStyle/>
        <a:p>
          <a:endParaRPr lang="ro-RO"/>
        </a:p>
      </dgm:t>
    </dgm:pt>
    <dgm:pt modelId="{211657E2-FA39-4590-B167-E6047AE3530C}" type="pres">
      <dgm:prSet presAssocID="{17AB18A0-8BD2-4CAF-8393-FEBB5BD19080}" presName="parTransFour" presStyleCnt="0"/>
      <dgm:spPr/>
      <dgm:t>
        <a:bodyPr/>
        <a:lstStyle/>
        <a:p>
          <a:endParaRPr lang="ro-RO"/>
        </a:p>
      </dgm:t>
    </dgm:pt>
    <dgm:pt modelId="{BEABE802-8950-4E3C-9BDD-1AAF27D46D98}" type="pres">
      <dgm:prSet presAssocID="{17AB18A0-8BD2-4CAF-8393-FEBB5BD19080}" presName="horzFour" presStyleCnt="0"/>
      <dgm:spPr/>
      <dgm:t>
        <a:bodyPr/>
        <a:lstStyle/>
        <a:p>
          <a:endParaRPr lang="ro-RO"/>
        </a:p>
      </dgm:t>
    </dgm:pt>
    <dgm:pt modelId="{BBBEFCE9-890D-4148-B355-6AB93C8AA787}" type="pres">
      <dgm:prSet presAssocID="{F03C187D-0BF6-400E-AB40-12C06CD28BDC}" presName="vertFour" presStyleCnt="0">
        <dgm:presLayoutVars>
          <dgm:chPref val="3"/>
        </dgm:presLayoutVars>
      </dgm:prSet>
      <dgm:spPr/>
      <dgm:t>
        <a:bodyPr/>
        <a:lstStyle/>
        <a:p>
          <a:endParaRPr lang="ro-RO"/>
        </a:p>
      </dgm:t>
    </dgm:pt>
    <dgm:pt modelId="{ED45C3A3-1738-4309-9633-5615C85199DA}" type="pres">
      <dgm:prSet presAssocID="{F03C187D-0BF6-400E-AB40-12C06CD28BDC}" presName="txFour" presStyleLbl="node4" presStyleIdx="1" presStyleCnt="7">
        <dgm:presLayoutVars>
          <dgm:chPref val="3"/>
        </dgm:presLayoutVars>
      </dgm:prSet>
      <dgm:spPr>
        <a:prstGeom prst="roundRect">
          <a:avLst>
            <a:gd name="adj" fmla="val 10000"/>
          </a:avLst>
        </a:prstGeom>
      </dgm:spPr>
      <dgm:t>
        <a:bodyPr/>
        <a:lstStyle/>
        <a:p>
          <a:endParaRPr lang="ro-RO"/>
        </a:p>
      </dgm:t>
    </dgm:pt>
    <dgm:pt modelId="{790BA0A1-1987-4C0B-9A41-19BA174F37F3}" type="pres">
      <dgm:prSet presAssocID="{F03C187D-0BF6-400E-AB40-12C06CD28BDC}" presName="parTransFour" presStyleCnt="0"/>
      <dgm:spPr/>
      <dgm:t>
        <a:bodyPr/>
        <a:lstStyle/>
        <a:p>
          <a:endParaRPr lang="ro-RO"/>
        </a:p>
      </dgm:t>
    </dgm:pt>
    <dgm:pt modelId="{FF7CEE72-FC14-4699-9DA2-5DFBAD1ED7E8}" type="pres">
      <dgm:prSet presAssocID="{F03C187D-0BF6-400E-AB40-12C06CD28BDC}" presName="horzFour" presStyleCnt="0"/>
      <dgm:spPr/>
      <dgm:t>
        <a:bodyPr/>
        <a:lstStyle/>
        <a:p>
          <a:endParaRPr lang="ro-RO"/>
        </a:p>
      </dgm:t>
    </dgm:pt>
    <dgm:pt modelId="{C38796F7-D3E9-4F1A-B55D-2A4BFDEEC64F}" type="pres">
      <dgm:prSet presAssocID="{336D5455-1961-4646-A04A-3927D39B104A}" presName="vertFour" presStyleCnt="0">
        <dgm:presLayoutVars>
          <dgm:chPref val="3"/>
        </dgm:presLayoutVars>
      </dgm:prSet>
      <dgm:spPr/>
      <dgm:t>
        <a:bodyPr/>
        <a:lstStyle/>
        <a:p>
          <a:endParaRPr lang="ro-RO"/>
        </a:p>
      </dgm:t>
    </dgm:pt>
    <dgm:pt modelId="{A74E5900-6D26-4EF4-B675-8F22CDE21728}" type="pres">
      <dgm:prSet presAssocID="{336D5455-1961-4646-A04A-3927D39B104A}" presName="txFour" presStyleLbl="node4" presStyleIdx="2" presStyleCnt="7" custLinFactY="94087" custLinFactNeighborX="49" custLinFactNeighborY="100000">
        <dgm:presLayoutVars>
          <dgm:chPref val="3"/>
        </dgm:presLayoutVars>
      </dgm:prSet>
      <dgm:spPr>
        <a:prstGeom prst="roundRect">
          <a:avLst>
            <a:gd name="adj" fmla="val 10000"/>
          </a:avLst>
        </a:prstGeom>
      </dgm:spPr>
      <dgm:t>
        <a:bodyPr/>
        <a:lstStyle/>
        <a:p>
          <a:endParaRPr lang="ro-RO"/>
        </a:p>
      </dgm:t>
    </dgm:pt>
    <dgm:pt modelId="{896CFCD4-2613-442F-A808-49D6D4CCCB58}" type="pres">
      <dgm:prSet presAssocID="{336D5455-1961-4646-A04A-3927D39B104A}" presName="parTransFour" presStyleCnt="0"/>
      <dgm:spPr/>
      <dgm:t>
        <a:bodyPr/>
        <a:lstStyle/>
        <a:p>
          <a:endParaRPr lang="ro-RO"/>
        </a:p>
      </dgm:t>
    </dgm:pt>
    <dgm:pt modelId="{718C0092-A0A0-42B7-979F-FB3376CC4C78}" type="pres">
      <dgm:prSet presAssocID="{336D5455-1961-4646-A04A-3927D39B104A}" presName="horzFour" presStyleCnt="0"/>
      <dgm:spPr/>
      <dgm:t>
        <a:bodyPr/>
        <a:lstStyle/>
        <a:p>
          <a:endParaRPr lang="ro-RO"/>
        </a:p>
      </dgm:t>
    </dgm:pt>
    <dgm:pt modelId="{6284990F-042E-4B58-A8D6-9D7AAC9A7DD6}" type="pres">
      <dgm:prSet presAssocID="{EB496F5A-2280-41E6-B187-151A9666B238}" presName="vertFour" presStyleCnt="0">
        <dgm:presLayoutVars>
          <dgm:chPref val="3"/>
        </dgm:presLayoutVars>
      </dgm:prSet>
      <dgm:spPr/>
      <dgm:t>
        <a:bodyPr/>
        <a:lstStyle/>
        <a:p>
          <a:endParaRPr lang="ro-RO"/>
        </a:p>
      </dgm:t>
    </dgm:pt>
    <dgm:pt modelId="{4042A8EE-6E15-49D7-AD41-F10DE082B23A}" type="pres">
      <dgm:prSet presAssocID="{EB496F5A-2280-41E6-B187-151A9666B238}" presName="txFour" presStyleLbl="node4" presStyleIdx="3" presStyleCnt="7" custLinFactY="99246" custLinFactNeighborX="49" custLinFactNeighborY="100000">
        <dgm:presLayoutVars>
          <dgm:chPref val="3"/>
        </dgm:presLayoutVars>
      </dgm:prSet>
      <dgm:spPr>
        <a:prstGeom prst="roundRect">
          <a:avLst>
            <a:gd name="adj" fmla="val 10000"/>
          </a:avLst>
        </a:prstGeom>
      </dgm:spPr>
      <dgm:t>
        <a:bodyPr/>
        <a:lstStyle/>
        <a:p>
          <a:endParaRPr lang="ro-RO"/>
        </a:p>
      </dgm:t>
    </dgm:pt>
    <dgm:pt modelId="{353B57B3-A7E8-41E7-9BA7-341AEAC165D6}" type="pres">
      <dgm:prSet presAssocID="{EB496F5A-2280-41E6-B187-151A9666B238}" presName="parTransFour" presStyleCnt="0"/>
      <dgm:spPr/>
      <dgm:t>
        <a:bodyPr/>
        <a:lstStyle/>
        <a:p>
          <a:endParaRPr lang="ro-RO"/>
        </a:p>
      </dgm:t>
    </dgm:pt>
    <dgm:pt modelId="{C8C4C3D9-7CEE-4CD3-B26E-4E4A4F17D048}" type="pres">
      <dgm:prSet presAssocID="{EB496F5A-2280-41E6-B187-151A9666B238}" presName="horzFour" presStyleCnt="0"/>
      <dgm:spPr/>
      <dgm:t>
        <a:bodyPr/>
        <a:lstStyle/>
        <a:p>
          <a:endParaRPr lang="ro-RO"/>
        </a:p>
      </dgm:t>
    </dgm:pt>
    <dgm:pt modelId="{98A7550B-24B0-4B93-98D0-4E1D8371EBBF}" type="pres">
      <dgm:prSet presAssocID="{803A3C64-6FC9-428C-A3A6-C745A5BCFCC0}" presName="vertFour" presStyleCnt="0">
        <dgm:presLayoutVars>
          <dgm:chPref val="3"/>
        </dgm:presLayoutVars>
      </dgm:prSet>
      <dgm:spPr/>
      <dgm:t>
        <a:bodyPr/>
        <a:lstStyle/>
        <a:p>
          <a:endParaRPr lang="ro-RO"/>
        </a:p>
      </dgm:t>
    </dgm:pt>
    <dgm:pt modelId="{2A24A2F7-C246-404A-8C89-0146F6E81600}" type="pres">
      <dgm:prSet presAssocID="{803A3C64-6FC9-428C-A3A6-C745A5BCFCC0}" presName="txFour" presStyleLbl="node4" presStyleIdx="4" presStyleCnt="7" custLinFactY="100456" custLinFactNeighborX="-49" custLinFactNeighborY="200000">
        <dgm:presLayoutVars>
          <dgm:chPref val="3"/>
        </dgm:presLayoutVars>
      </dgm:prSet>
      <dgm:spPr>
        <a:prstGeom prst="roundRect">
          <a:avLst>
            <a:gd name="adj" fmla="val 10000"/>
          </a:avLst>
        </a:prstGeom>
      </dgm:spPr>
      <dgm:t>
        <a:bodyPr/>
        <a:lstStyle/>
        <a:p>
          <a:endParaRPr lang="ro-RO"/>
        </a:p>
      </dgm:t>
    </dgm:pt>
    <dgm:pt modelId="{913AC80D-3BC9-4C87-82F3-8CB7D50B0206}" type="pres">
      <dgm:prSet presAssocID="{803A3C64-6FC9-428C-A3A6-C745A5BCFCC0}" presName="parTransFour" presStyleCnt="0"/>
      <dgm:spPr/>
      <dgm:t>
        <a:bodyPr/>
        <a:lstStyle/>
        <a:p>
          <a:endParaRPr lang="ro-RO"/>
        </a:p>
      </dgm:t>
    </dgm:pt>
    <dgm:pt modelId="{52E26866-9D60-401A-8E86-DDE32DFC90EC}" type="pres">
      <dgm:prSet presAssocID="{803A3C64-6FC9-428C-A3A6-C745A5BCFCC0}" presName="horzFour" presStyleCnt="0"/>
      <dgm:spPr/>
      <dgm:t>
        <a:bodyPr/>
        <a:lstStyle/>
        <a:p>
          <a:endParaRPr lang="ro-RO"/>
        </a:p>
      </dgm:t>
    </dgm:pt>
    <dgm:pt modelId="{EE62A7E0-7E48-460C-AACA-60B9D89832C6}" type="pres">
      <dgm:prSet presAssocID="{A7288D8B-1F22-4168-A8C7-82B49FA3FB09}" presName="vertFour" presStyleCnt="0">
        <dgm:presLayoutVars>
          <dgm:chPref val="3"/>
        </dgm:presLayoutVars>
      </dgm:prSet>
      <dgm:spPr/>
      <dgm:t>
        <a:bodyPr/>
        <a:lstStyle/>
        <a:p>
          <a:endParaRPr lang="ro-RO"/>
        </a:p>
      </dgm:t>
    </dgm:pt>
    <dgm:pt modelId="{86FC7B62-0EEB-4150-962C-22CE5BDDE057}" type="pres">
      <dgm:prSet presAssocID="{A7288D8B-1F22-4168-A8C7-82B49FA3FB09}" presName="txFour" presStyleLbl="node4" presStyleIdx="5" presStyleCnt="7" custLinFactY="-599347" custLinFactNeighborX="49" custLinFactNeighborY="-600000">
        <dgm:presLayoutVars>
          <dgm:chPref val="3"/>
        </dgm:presLayoutVars>
      </dgm:prSet>
      <dgm:spPr>
        <a:prstGeom prst="roundRect">
          <a:avLst>
            <a:gd name="adj" fmla="val 10000"/>
          </a:avLst>
        </a:prstGeom>
      </dgm:spPr>
      <dgm:t>
        <a:bodyPr/>
        <a:lstStyle/>
        <a:p>
          <a:endParaRPr lang="ro-RO"/>
        </a:p>
      </dgm:t>
    </dgm:pt>
    <dgm:pt modelId="{3354B8F4-F159-4D45-B624-B946C61283B5}" type="pres">
      <dgm:prSet presAssocID="{A7288D8B-1F22-4168-A8C7-82B49FA3FB09}" presName="parTransFour" presStyleCnt="0"/>
      <dgm:spPr/>
      <dgm:t>
        <a:bodyPr/>
        <a:lstStyle/>
        <a:p>
          <a:endParaRPr lang="ro-RO"/>
        </a:p>
      </dgm:t>
    </dgm:pt>
    <dgm:pt modelId="{A5C8C8A3-33C3-4708-A4DB-0ED8BBF37AC0}" type="pres">
      <dgm:prSet presAssocID="{A7288D8B-1F22-4168-A8C7-82B49FA3FB09}" presName="horzFour" presStyleCnt="0"/>
      <dgm:spPr/>
      <dgm:t>
        <a:bodyPr/>
        <a:lstStyle/>
        <a:p>
          <a:endParaRPr lang="ro-RO"/>
        </a:p>
      </dgm:t>
    </dgm:pt>
    <dgm:pt modelId="{93A47919-41F5-4D65-AC75-FAFC250E76F7}" type="pres">
      <dgm:prSet presAssocID="{BD580258-D9D9-4F98-8981-46704AD99947}" presName="vertFour" presStyleCnt="0">
        <dgm:presLayoutVars>
          <dgm:chPref val="3"/>
        </dgm:presLayoutVars>
      </dgm:prSet>
      <dgm:spPr/>
      <dgm:t>
        <a:bodyPr/>
        <a:lstStyle/>
        <a:p>
          <a:endParaRPr lang="ro-RO"/>
        </a:p>
      </dgm:t>
    </dgm:pt>
    <dgm:pt modelId="{CA2A2C20-067A-4889-9AD0-623B7CF1C515}" type="pres">
      <dgm:prSet presAssocID="{BD580258-D9D9-4F98-8981-46704AD99947}" presName="txFour" presStyleLbl="node4" presStyleIdx="6" presStyleCnt="7">
        <dgm:presLayoutVars>
          <dgm:chPref val="3"/>
        </dgm:presLayoutVars>
      </dgm:prSet>
      <dgm:spPr>
        <a:prstGeom prst="roundRect">
          <a:avLst>
            <a:gd name="adj" fmla="val 10000"/>
          </a:avLst>
        </a:prstGeom>
      </dgm:spPr>
      <dgm:t>
        <a:bodyPr/>
        <a:lstStyle/>
        <a:p>
          <a:endParaRPr lang="ro-RO"/>
        </a:p>
      </dgm:t>
    </dgm:pt>
    <dgm:pt modelId="{69376636-9D55-47AA-8C63-E750068B8D84}" type="pres">
      <dgm:prSet presAssocID="{BD580258-D9D9-4F98-8981-46704AD99947}" presName="horzFour" presStyleCnt="0"/>
      <dgm:spPr/>
      <dgm:t>
        <a:bodyPr/>
        <a:lstStyle/>
        <a:p>
          <a:endParaRPr lang="ro-RO"/>
        </a:p>
      </dgm:t>
    </dgm:pt>
  </dgm:ptLst>
  <dgm:cxnLst>
    <dgm:cxn modelId="{C854A74C-6B91-4E4B-9FE9-CA1E7898043A}" type="presOf" srcId="{02E67AF9-15B7-4FAD-A232-37A2B6FCEA0A}" destId="{DBA90FF1-EA7E-4127-97E5-48CB582032BF}" srcOrd="0" destOrd="0" presId="urn:microsoft.com/office/officeart/2005/8/layout/hierarchy4"/>
    <dgm:cxn modelId="{DF25A37A-150F-43EE-ADDE-6B2D25E24EC7}" srcId="{F03C187D-0BF6-400E-AB40-12C06CD28BDC}" destId="{336D5455-1961-4646-A04A-3927D39B104A}" srcOrd="0" destOrd="0" parTransId="{B1DE8DA8-5206-4E32-9EDF-A01417C25B5E}" sibTransId="{7E5F14A0-9486-4003-9402-530AD9254994}"/>
    <dgm:cxn modelId="{1FB90C37-6833-4625-8F54-2A3708E4DDE0}" srcId="{72BA7B57-2520-43A0-ABA2-FB9FB2639A1A}" destId="{D64190F7-0035-4CFE-935D-C3065EA8399C}" srcOrd="0" destOrd="0" parTransId="{57460EB9-75B9-4958-AB7D-2FE37B080018}" sibTransId="{DCC90494-A4E6-4E50-9902-36E4D5B22306}"/>
    <dgm:cxn modelId="{0E22C7CE-D2BF-4EEA-8590-D2E8C0735854}" srcId="{A7288D8B-1F22-4168-A8C7-82B49FA3FB09}" destId="{BD580258-D9D9-4F98-8981-46704AD99947}" srcOrd="0" destOrd="0" parTransId="{8C22574E-E3E2-4DF9-8E2E-96506DD711A1}" sibTransId="{A89ED088-4A09-48FE-8005-43A194065BD6}"/>
    <dgm:cxn modelId="{3E7EA4D7-6004-408C-875F-22D7B51DA6A9}" type="presOf" srcId="{EB496F5A-2280-41E6-B187-151A9666B238}" destId="{4042A8EE-6E15-49D7-AD41-F10DE082B23A}" srcOrd="0" destOrd="0" presId="urn:microsoft.com/office/officeart/2005/8/layout/hierarchy4"/>
    <dgm:cxn modelId="{DEC4AAC5-4A77-4BA0-B398-B3B3FA61C9E5}" type="presOf" srcId="{336D5455-1961-4646-A04A-3927D39B104A}" destId="{A74E5900-6D26-4EF4-B675-8F22CDE21728}" srcOrd="0" destOrd="0" presId="urn:microsoft.com/office/officeart/2005/8/layout/hierarchy4"/>
    <dgm:cxn modelId="{E60137E0-CCB2-4DBD-A450-4C5E3C1EE46C}" type="presOf" srcId="{D64190F7-0035-4CFE-935D-C3065EA8399C}" destId="{892E94FA-5786-40A0-828A-24A4ECFD27A6}" srcOrd="0" destOrd="0" presId="urn:microsoft.com/office/officeart/2005/8/layout/hierarchy4"/>
    <dgm:cxn modelId="{3C7ABB8C-0D9C-492D-903C-500DCBD6693E}" type="presOf" srcId="{A7288D8B-1F22-4168-A8C7-82B49FA3FB09}" destId="{86FC7B62-0EEB-4150-962C-22CE5BDDE057}" srcOrd="0" destOrd="0" presId="urn:microsoft.com/office/officeart/2005/8/layout/hierarchy4"/>
    <dgm:cxn modelId="{6B4D0A7C-88F5-4758-87CE-7C847FEAFA6A}" type="presOf" srcId="{803A3C64-6FC9-428C-A3A6-C745A5BCFCC0}" destId="{2A24A2F7-C246-404A-8C89-0146F6E81600}" srcOrd="0" destOrd="0" presId="urn:microsoft.com/office/officeart/2005/8/layout/hierarchy4"/>
    <dgm:cxn modelId="{5D8C7C23-B59C-4C97-9B49-591A9FF7667A}" srcId="{B7441467-CBAC-40FC-8DD1-6F9B2D255689}" destId="{17AB18A0-8BD2-4CAF-8393-FEBB5BD19080}" srcOrd="0" destOrd="0" parTransId="{10F9CCEC-9178-4B22-82D5-91F365C1B3EB}" sibTransId="{BCA8D7DB-7E4F-452B-9355-19836F8178A7}"/>
    <dgm:cxn modelId="{B898F70B-1F0F-4608-B3F1-8CA24DBF4EA2}" type="presOf" srcId="{72BA7B57-2520-43A0-ABA2-FB9FB2639A1A}" destId="{F52A4AC8-C483-4826-958F-3B3A4020A896}" srcOrd="0" destOrd="0" presId="urn:microsoft.com/office/officeart/2005/8/layout/hierarchy4"/>
    <dgm:cxn modelId="{FA6436EE-8BB9-49B6-8C57-B2CDD16A8BAE}" type="presOf" srcId="{B7441467-CBAC-40FC-8DD1-6F9B2D255689}" destId="{DADE5B57-4AB6-4A24-ABC2-BA56FE81C675}" srcOrd="0" destOrd="0" presId="urn:microsoft.com/office/officeart/2005/8/layout/hierarchy4"/>
    <dgm:cxn modelId="{BA2275A2-E1F6-4A51-954E-9F16A917CCAC}" type="presOf" srcId="{F03C187D-0BF6-400E-AB40-12C06CD28BDC}" destId="{ED45C3A3-1738-4309-9633-5615C85199DA}" srcOrd="0" destOrd="0" presId="urn:microsoft.com/office/officeart/2005/8/layout/hierarchy4"/>
    <dgm:cxn modelId="{AA3A75F1-490D-46BB-AFBD-301BEDDA2078}" srcId="{803A3C64-6FC9-428C-A3A6-C745A5BCFCC0}" destId="{A7288D8B-1F22-4168-A8C7-82B49FA3FB09}" srcOrd="0" destOrd="0" parTransId="{6CA35E37-18EB-46BC-8CD7-6B6225E1B987}" sibTransId="{3DAC334B-2B95-406B-A607-61643358AE2D}"/>
    <dgm:cxn modelId="{DFC69304-B129-4004-A000-FF0DF6BBDC0D}" srcId="{D64190F7-0035-4CFE-935D-C3065EA8399C}" destId="{02E67AF9-15B7-4FAD-A232-37A2B6FCEA0A}" srcOrd="0" destOrd="0" parTransId="{A957AFD5-82B8-47FB-A4AA-CDA6E5C54F2E}" sibTransId="{B60C31DA-1F3D-41C5-B7F4-62A3ABA23261}"/>
    <dgm:cxn modelId="{177D247E-D33F-4ECA-9787-78DD557E813A}" srcId="{17AB18A0-8BD2-4CAF-8393-FEBB5BD19080}" destId="{F03C187D-0BF6-400E-AB40-12C06CD28BDC}" srcOrd="0" destOrd="0" parTransId="{4376415F-2ECA-4696-B4A4-E41403DE6B46}" sibTransId="{6394E6D5-5528-4CBB-9CF5-64E84FD0793A}"/>
    <dgm:cxn modelId="{432F8DB9-D332-4A9C-96F3-46D716E64395}" srcId="{02E67AF9-15B7-4FAD-A232-37A2B6FCEA0A}" destId="{B7441467-CBAC-40FC-8DD1-6F9B2D255689}" srcOrd="0" destOrd="0" parTransId="{ED8825F2-D1B7-449D-8954-E93E056489F8}" sibTransId="{585E52E1-A7AF-4DCC-BE79-EA672B15F78A}"/>
    <dgm:cxn modelId="{59C013F4-9F9B-4689-8C20-0DC0AF221DC1}" type="presOf" srcId="{BD580258-D9D9-4F98-8981-46704AD99947}" destId="{CA2A2C20-067A-4889-9AD0-623B7CF1C515}" srcOrd="0" destOrd="0" presId="urn:microsoft.com/office/officeart/2005/8/layout/hierarchy4"/>
    <dgm:cxn modelId="{1C9BEEA9-F405-465E-9526-2CE6CADAB555}" srcId="{336D5455-1961-4646-A04A-3927D39B104A}" destId="{EB496F5A-2280-41E6-B187-151A9666B238}" srcOrd="0" destOrd="0" parTransId="{45EA70F5-8E90-45D8-BFA1-C7202041208D}" sibTransId="{92BB282D-3DC8-4974-A2F6-C216870A27A6}"/>
    <dgm:cxn modelId="{A5F20895-643B-406F-9606-710DA510C4E9}" srcId="{EB496F5A-2280-41E6-B187-151A9666B238}" destId="{803A3C64-6FC9-428C-A3A6-C745A5BCFCC0}" srcOrd="0" destOrd="0" parTransId="{9166D908-FCAD-40FE-8F4E-11B97EC552E3}" sibTransId="{19E20291-F224-4DD6-8704-899AEF6CFA09}"/>
    <dgm:cxn modelId="{A8E71D1E-6273-4F1B-B728-FD5D38F44644}" type="presOf" srcId="{17AB18A0-8BD2-4CAF-8393-FEBB5BD19080}" destId="{5487B72B-0167-4028-9CAA-CAF2BA6EB88C}" srcOrd="0" destOrd="0" presId="urn:microsoft.com/office/officeart/2005/8/layout/hierarchy4"/>
    <dgm:cxn modelId="{0DCE11AD-B159-498D-B704-4010313FF13C}" type="presParOf" srcId="{F52A4AC8-C483-4826-958F-3B3A4020A896}" destId="{EBA01C42-1A92-4827-A293-744531510867}" srcOrd="0" destOrd="0" presId="urn:microsoft.com/office/officeart/2005/8/layout/hierarchy4"/>
    <dgm:cxn modelId="{4897A1EB-E28B-42B1-992C-70D886679C03}" type="presParOf" srcId="{EBA01C42-1A92-4827-A293-744531510867}" destId="{892E94FA-5786-40A0-828A-24A4ECFD27A6}" srcOrd="0" destOrd="0" presId="urn:microsoft.com/office/officeart/2005/8/layout/hierarchy4"/>
    <dgm:cxn modelId="{99120D42-95E1-4548-933E-C916F9A8A772}" type="presParOf" srcId="{EBA01C42-1A92-4827-A293-744531510867}" destId="{233DFB2C-8978-4464-802C-4F88E14483FD}" srcOrd="1" destOrd="0" presId="urn:microsoft.com/office/officeart/2005/8/layout/hierarchy4"/>
    <dgm:cxn modelId="{63C290D0-4C53-4287-85A9-2F7048C1E442}" type="presParOf" srcId="{EBA01C42-1A92-4827-A293-744531510867}" destId="{A8F3472B-BE44-499A-A06A-6B3CAF22CB8F}" srcOrd="2" destOrd="0" presId="urn:microsoft.com/office/officeart/2005/8/layout/hierarchy4"/>
    <dgm:cxn modelId="{1054EBD2-4EB3-4C4D-9F1D-DC54884E3AE1}" type="presParOf" srcId="{A8F3472B-BE44-499A-A06A-6B3CAF22CB8F}" destId="{B47211B1-2E1F-4327-8465-2F9E02FCB454}" srcOrd="0" destOrd="0" presId="urn:microsoft.com/office/officeart/2005/8/layout/hierarchy4"/>
    <dgm:cxn modelId="{C99948CF-D842-4BE3-B65A-A69D5C4AC668}" type="presParOf" srcId="{B47211B1-2E1F-4327-8465-2F9E02FCB454}" destId="{DBA90FF1-EA7E-4127-97E5-48CB582032BF}" srcOrd="0" destOrd="0" presId="urn:microsoft.com/office/officeart/2005/8/layout/hierarchy4"/>
    <dgm:cxn modelId="{09D88C30-318C-4ED0-8BF3-8893CFAB055A}" type="presParOf" srcId="{B47211B1-2E1F-4327-8465-2F9E02FCB454}" destId="{F53C04A3-EDB5-4813-A150-B779BBE1D5F7}" srcOrd="1" destOrd="0" presId="urn:microsoft.com/office/officeart/2005/8/layout/hierarchy4"/>
    <dgm:cxn modelId="{9EF83C0C-EBCA-406C-96CD-37567720E419}" type="presParOf" srcId="{B47211B1-2E1F-4327-8465-2F9E02FCB454}" destId="{686BF13E-903D-4826-AEE7-369C8AA39779}" srcOrd="2" destOrd="0" presId="urn:microsoft.com/office/officeart/2005/8/layout/hierarchy4"/>
    <dgm:cxn modelId="{9E0E04DE-E112-47E0-B6A1-864E9167FD1E}" type="presParOf" srcId="{686BF13E-903D-4826-AEE7-369C8AA39779}" destId="{4B2388A9-AE94-4CDE-B66D-467B51AD6096}" srcOrd="0" destOrd="0" presId="urn:microsoft.com/office/officeart/2005/8/layout/hierarchy4"/>
    <dgm:cxn modelId="{3C8F9D3C-2EE1-45EF-A3E7-64602174C3B1}" type="presParOf" srcId="{4B2388A9-AE94-4CDE-B66D-467B51AD6096}" destId="{DADE5B57-4AB6-4A24-ABC2-BA56FE81C675}" srcOrd="0" destOrd="0" presId="urn:microsoft.com/office/officeart/2005/8/layout/hierarchy4"/>
    <dgm:cxn modelId="{DEC3A0C2-EB43-438B-A565-F242622761F9}" type="presParOf" srcId="{4B2388A9-AE94-4CDE-B66D-467B51AD6096}" destId="{29C73D51-E26F-448C-A406-24BD9DAA92DB}" srcOrd="1" destOrd="0" presId="urn:microsoft.com/office/officeart/2005/8/layout/hierarchy4"/>
    <dgm:cxn modelId="{DEBE7021-DCAA-4039-8514-F231388766DE}" type="presParOf" srcId="{4B2388A9-AE94-4CDE-B66D-467B51AD6096}" destId="{66F35358-F657-40D7-B06B-04F95B6AE359}" srcOrd="2" destOrd="0" presId="urn:microsoft.com/office/officeart/2005/8/layout/hierarchy4"/>
    <dgm:cxn modelId="{1F04237B-3940-4D1E-A482-5F35658EE966}" type="presParOf" srcId="{66F35358-F657-40D7-B06B-04F95B6AE359}" destId="{ACA63318-E77D-4C7D-BBE5-772955C45C39}" srcOrd="0" destOrd="0" presId="urn:microsoft.com/office/officeart/2005/8/layout/hierarchy4"/>
    <dgm:cxn modelId="{2CE92079-D4F3-4CE9-8C52-32934C1156BE}" type="presParOf" srcId="{ACA63318-E77D-4C7D-BBE5-772955C45C39}" destId="{5487B72B-0167-4028-9CAA-CAF2BA6EB88C}" srcOrd="0" destOrd="0" presId="urn:microsoft.com/office/officeart/2005/8/layout/hierarchy4"/>
    <dgm:cxn modelId="{5111E81A-2E70-430D-9A11-084D1673901A}" type="presParOf" srcId="{ACA63318-E77D-4C7D-BBE5-772955C45C39}" destId="{211657E2-FA39-4590-B167-E6047AE3530C}" srcOrd="1" destOrd="0" presId="urn:microsoft.com/office/officeart/2005/8/layout/hierarchy4"/>
    <dgm:cxn modelId="{D3EE248C-98B5-458E-98F8-8321B3045305}" type="presParOf" srcId="{ACA63318-E77D-4C7D-BBE5-772955C45C39}" destId="{BEABE802-8950-4E3C-9BDD-1AAF27D46D98}" srcOrd="2" destOrd="0" presId="urn:microsoft.com/office/officeart/2005/8/layout/hierarchy4"/>
    <dgm:cxn modelId="{FB5507F8-3B93-4CEC-A929-14BD01EDDD91}" type="presParOf" srcId="{BEABE802-8950-4E3C-9BDD-1AAF27D46D98}" destId="{BBBEFCE9-890D-4148-B355-6AB93C8AA787}" srcOrd="0" destOrd="0" presId="urn:microsoft.com/office/officeart/2005/8/layout/hierarchy4"/>
    <dgm:cxn modelId="{4675A734-0DC9-4270-89A4-FB8E2A48E89F}" type="presParOf" srcId="{BBBEFCE9-890D-4148-B355-6AB93C8AA787}" destId="{ED45C3A3-1738-4309-9633-5615C85199DA}" srcOrd="0" destOrd="0" presId="urn:microsoft.com/office/officeart/2005/8/layout/hierarchy4"/>
    <dgm:cxn modelId="{5F7080BC-3890-4EF1-9FC8-C069C4914F9F}" type="presParOf" srcId="{BBBEFCE9-890D-4148-B355-6AB93C8AA787}" destId="{790BA0A1-1987-4C0B-9A41-19BA174F37F3}" srcOrd="1" destOrd="0" presId="urn:microsoft.com/office/officeart/2005/8/layout/hierarchy4"/>
    <dgm:cxn modelId="{B8CA1F1C-39F4-4AD1-A9F5-593242D877A5}" type="presParOf" srcId="{BBBEFCE9-890D-4148-B355-6AB93C8AA787}" destId="{FF7CEE72-FC14-4699-9DA2-5DFBAD1ED7E8}" srcOrd="2" destOrd="0" presId="urn:microsoft.com/office/officeart/2005/8/layout/hierarchy4"/>
    <dgm:cxn modelId="{160E4B07-B334-4319-A2F6-52267B2B60EF}" type="presParOf" srcId="{FF7CEE72-FC14-4699-9DA2-5DFBAD1ED7E8}" destId="{C38796F7-D3E9-4F1A-B55D-2A4BFDEEC64F}" srcOrd="0" destOrd="0" presId="urn:microsoft.com/office/officeart/2005/8/layout/hierarchy4"/>
    <dgm:cxn modelId="{4D192EDF-581B-4F6A-98ED-64605F4B7477}" type="presParOf" srcId="{C38796F7-D3E9-4F1A-B55D-2A4BFDEEC64F}" destId="{A74E5900-6D26-4EF4-B675-8F22CDE21728}" srcOrd="0" destOrd="0" presId="urn:microsoft.com/office/officeart/2005/8/layout/hierarchy4"/>
    <dgm:cxn modelId="{1AC51489-9C4B-472B-AE97-16E55124C161}" type="presParOf" srcId="{C38796F7-D3E9-4F1A-B55D-2A4BFDEEC64F}" destId="{896CFCD4-2613-442F-A808-49D6D4CCCB58}" srcOrd="1" destOrd="0" presId="urn:microsoft.com/office/officeart/2005/8/layout/hierarchy4"/>
    <dgm:cxn modelId="{F0AEC4D9-3420-42D2-9C82-7CC932E61C11}" type="presParOf" srcId="{C38796F7-D3E9-4F1A-B55D-2A4BFDEEC64F}" destId="{718C0092-A0A0-42B7-979F-FB3376CC4C78}" srcOrd="2" destOrd="0" presId="urn:microsoft.com/office/officeart/2005/8/layout/hierarchy4"/>
    <dgm:cxn modelId="{BC92BC12-A3F6-4BCB-9BC3-F4C9BD601735}" type="presParOf" srcId="{718C0092-A0A0-42B7-979F-FB3376CC4C78}" destId="{6284990F-042E-4B58-A8D6-9D7AAC9A7DD6}" srcOrd="0" destOrd="0" presId="urn:microsoft.com/office/officeart/2005/8/layout/hierarchy4"/>
    <dgm:cxn modelId="{69725C7F-470C-41D9-8D0E-698B7A8DA9C7}" type="presParOf" srcId="{6284990F-042E-4B58-A8D6-9D7AAC9A7DD6}" destId="{4042A8EE-6E15-49D7-AD41-F10DE082B23A}" srcOrd="0" destOrd="0" presId="urn:microsoft.com/office/officeart/2005/8/layout/hierarchy4"/>
    <dgm:cxn modelId="{A23E7573-F2D1-4597-9369-9BF8F4045EF0}" type="presParOf" srcId="{6284990F-042E-4B58-A8D6-9D7AAC9A7DD6}" destId="{353B57B3-A7E8-41E7-9BA7-341AEAC165D6}" srcOrd="1" destOrd="0" presId="urn:microsoft.com/office/officeart/2005/8/layout/hierarchy4"/>
    <dgm:cxn modelId="{C036F691-8B6B-4268-88BD-324EE9CF31ED}" type="presParOf" srcId="{6284990F-042E-4B58-A8D6-9D7AAC9A7DD6}" destId="{C8C4C3D9-7CEE-4CD3-B26E-4E4A4F17D048}" srcOrd="2" destOrd="0" presId="urn:microsoft.com/office/officeart/2005/8/layout/hierarchy4"/>
    <dgm:cxn modelId="{4BE81FCF-2E98-4914-AF41-DC6FF7EE1BF9}" type="presParOf" srcId="{C8C4C3D9-7CEE-4CD3-B26E-4E4A4F17D048}" destId="{98A7550B-24B0-4B93-98D0-4E1D8371EBBF}" srcOrd="0" destOrd="0" presId="urn:microsoft.com/office/officeart/2005/8/layout/hierarchy4"/>
    <dgm:cxn modelId="{C21569ED-B66E-4F2D-909B-EC384BFF2B88}" type="presParOf" srcId="{98A7550B-24B0-4B93-98D0-4E1D8371EBBF}" destId="{2A24A2F7-C246-404A-8C89-0146F6E81600}" srcOrd="0" destOrd="0" presId="urn:microsoft.com/office/officeart/2005/8/layout/hierarchy4"/>
    <dgm:cxn modelId="{F3D84563-8779-4460-889A-3FBB9D5FE5F7}" type="presParOf" srcId="{98A7550B-24B0-4B93-98D0-4E1D8371EBBF}" destId="{913AC80D-3BC9-4C87-82F3-8CB7D50B0206}" srcOrd="1" destOrd="0" presId="urn:microsoft.com/office/officeart/2005/8/layout/hierarchy4"/>
    <dgm:cxn modelId="{730C7A1A-C59E-4BE5-B0F7-2B1AD54F27DD}" type="presParOf" srcId="{98A7550B-24B0-4B93-98D0-4E1D8371EBBF}" destId="{52E26866-9D60-401A-8E86-DDE32DFC90EC}" srcOrd="2" destOrd="0" presId="urn:microsoft.com/office/officeart/2005/8/layout/hierarchy4"/>
    <dgm:cxn modelId="{0310C8DF-14BE-45B5-925D-39103CF74C40}" type="presParOf" srcId="{52E26866-9D60-401A-8E86-DDE32DFC90EC}" destId="{EE62A7E0-7E48-460C-AACA-60B9D89832C6}" srcOrd="0" destOrd="0" presId="urn:microsoft.com/office/officeart/2005/8/layout/hierarchy4"/>
    <dgm:cxn modelId="{B4136F27-FE29-4009-87E9-E169E0A56AC8}" type="presParOf" srcId="{EE62A7E0-7E48-460C-AACA-60B9D89832C6}" destId="{86FC7B62-0EEB-4150-962C-22CE5BDDE057}" srcOrd="0" destOrd="0" presId="urn:microsoft.com/office/officeart/2005/8/layout/hierarchy4"/>
    <dgm:cxn modelId="{0E7D43E6-F3A6-42D8-BEAD-6B592BB88EDD}" type="presParOf" srcId="{EE62A7E0-7E48-460C-AACA-60B9D89832C6}" destId="{3354B8F4-F159-4D45-B624-B946C61283B5}" srcOrd="1" destOrd="0" presId="urn:microsoft.com/office/officeart/2005/8/layout/hierarchy4"/>
    <dgm:cxn modelId="{AC3D06C9-A137-4330-983E-5963F94612AE}" type="presParOf" srcId="{EE62A7E0-7E48-460C-AACA-60B9D89832C6}" destId="{A5C8C8A3-33C3-4708-A4DB-0ED8BBF37AC0}" srcOrd="2" destOrd="0" presId="urn:microsoft.com/office/officeart/2005/8/layout/hierarchy4"/>
    <dgm:cxn modelId="{5EA6C0C7-1C53-4D29-B1F8-49B5D6571792}" type="presParOf" srcId="{A5C8C8A3-33C3-4708-A4DB-0ED8BBF37AC0}" destId="{93A47919-41F5-4D65-AC75-FAFC250E76F7}" srcOrd="0" destOrd="0" presId="urn:microsoft.com/office/officeart/2005/8/layout/hierarchy4"/>
    <dgm:cxn modelId="{0CF31D60-481E-47E5-B5D4-2310608B249A}" type="presParOf" srcId="{93A47919-41F5-4D65-AC75-FAFC250E76F7}" destId="{CA2A2C20-067A-4889-9AD0-623B7CF1C515}" srcOrd="0" destOrd="0" presId="urn:microsoft.com/office/officeart/2005/8/layout/hierarchy4"/>
    <dgm:cxn modelId="{A1F7C370-54DF-4A38-8ED9-C934BE0D6ED9}" type="presParOf" srcId="{93A47919-41F5-4D65-AC75-FAFC250E76F7}" destId="{69376636-9D55-47AA-8C63-E750068B8D84}" srcOrd="1" destOrd="0" presId="urn:microsoft.com/office/officeart/2005/8/layout/hierarchy4"/>
  </dgm:cxnLst>
  <dgm:bg>
    <a:noFill/>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DADB1E8-E118-4093-AA16-8A7F001F8678}"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lang="ro-RO"/>
        </a:p>
      </dgm:t>
    </dgm:pt>
    <dgm:pt modelId="{3EAACDE0-BF98-43B8-86BB-296113FD9FCE}">
      <dgm:prSet phldrT="[Text]" custT="1"/>
      <dgm:spPr>
        <a:xfrm>
          <a:off x="52" y="771369"/>
          <a:ext cx="827377" cy="2270858"/>
        </a:xfr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Descrierea proiectului </a:t>
          </a:r>
        </a:p>
      </dgm:t>
    </dgm:pt>
    <dgm:pt modelId="{EBDFC7A3-6BD8-4B08-A090-B71376BB9E96}" type="parTrans" cxnId="{5E0B062E-44CA-4EFA-BEBC-84B3E39CB9E3}">
      <dgm:prSet/>
      <dgm:spPr/>
      <dgm:t>
        <a:bodyPr/>
        <a:lstStyle/>
        <a:p>
          <a:endParaRPr lang="ro-RO" sz="1400" b="1">
            <a:solidFill>
              <a:schemeClr val="tx1"/>
            </a:solidFill>
          </a:endParaRPr>
        </a:p>
      </dgm:t>
    </dgm:pt>
    <dgm:pt modelId="{866F1F7A-E135-4317-B3E8-99C905FF3805}" type="sibTrans" cxnId="{5E0B062E-44CA-4EFA-BEBC-84B3E39CB9E3}">
      <dgm:prSet/>
      <dgm:spPr/>
      <dgm:t>
        <a:bodyPr/>
        <a:lstStyle/>
        <a:p>
          <a:endParaRPr lang="ro-RO" sz="1400" b="1">
            <a:solidFill>
              <a:schemeClr val="tx1"/>
            </a:solidFill>
          </a:endParaRPr>
        </a:p>
      </dgm:t>
    </dgm:pt>
    <dgm:pt modelId="{1895B3BD-8679-4CBF-A242-CE933B3D94C3}">
      <dgm:prSet phldrT="[Text]" custT="1"/>
      <dgm:spPr>
        <a:xfrm rot="5400000">
          <a:off x="1248883" y="397778"/>
          <a:ext cx="2175133" cy="3018040"/>
        </a:xfr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_________________</a:t>
          </a:r>
        </a:p>
      </dgm:t>
    </dgm:pt>
    <dgm:pt modelId="{6EE09118-1C8A-4036-8A74-44E46A721174}" type="parTrans" cxnId="{CDCFC593-1C99-4273-AD06-5E37FAE5AB94}">
      <dgm:prSet/>
      <dgm:spPr/>
      <dgm:t>
        <a:bodyPr/>
        <a:lstStyle/>
        <a:p>
          <a:endParaRPr lang="ro-RO" sz="1400" b="1">
            <a:solidFill>
              <a:schemeClr val="tx1"/>
            </a:solidFill>
          </a:endParaRPr>
        </a:p>
      </dgm:t>
    </dgm:pt>
    <dgm:pt modelId="{CB153650-1C26-445D-B701-D3A8A2DEDA9C}" type="sibTrans" cxnId="{CDCFC593-1C99-4273-AD06-5E37FAE5AB94}">
      <dgm:prSet/>
      <dgm:spPr/>
      <dgm:t>
        <a:bodyPr/>
        <a:lstStyle/>
        <a:p>
          <a:endParaRPr lang="ro-RO" sz="1400" b="1">
            <a:solidFill>
              <a:schemeClr val="tx1"/>
            </a:solidFill>
          </a:endParaRPr>
        </a:p>
      </dgm:t>
    </dgm:pt>
    <dgm:pt modelId="{384D8344-1B09-457C-8C5C-C9E67DE7BEAA}">
      <dgm:prSet phldrT="[Text]" custT="1"/>
      <dgm:spPr>
        <a:xfrm>
          <a:off x="52" y="3108504"/>
          <a:ext cx="827333" cy="1325537"/>
        </a:xfr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Obiective</a:t>
          </a:r>
        </a:p>
      </dgm:t>
    </dgm:pt>
    <dgm:pt modelId="{A9F52389-046D-48F5-B034-E81A7A18849D}" type="parTrans" cxnId="{0A85179C-7166-4834-83C2-CB53B2239571}">
      <dgm:prSet/>
      <dgm:spPr/>
      <dgm:t>
        <a:bodyPr/>
        <a:lstStyle/>
        <a:p>
          <a:endParaRPr lang="ro-RO" sz="1400" b="1">
            <a:solidFill>
              <a:schemeClr val="tx1"/>
            </a:solidFill>
          </a:endParaRPr>
        </a:p>
      </dgm:t>
    </dgm:pt>
    <dgm:pt modelId="{64FB0DEE-BA76-4D19-BAA9-F4491F1744C5}" type="sibTrans" cxnId="{0A85179C-7166-4834-83C2-CB53B2239571}">
      <dgm:prSet/>
      <dgm:spPr/>
      <dgm:t>
        <a:bodyPr/>
        <a:lstStyle/>
        <a:p>
          <a:endParaRPr lang="ro-RO" sz="1400" b="1">
            <a:solidFill>
              <a:schemeClr val="tx1"/>
            </a:solidFill>
          </a:endParaRPr>
        </a:p>
      </dgm:t>
    </dgm:pt>
    <dgm:pt modelId="{353E89F5-90FD-43B1-923C-F7A614CF3C22}">
      <dgm:prSet phldrT="[Text]" custT="1"/>
      <dgm:spPr>
        <a:xfrm>
          <a:off x="52" y="4500318"/>
          <a:ext cx="860700" cy="1325537"/>
        </a:xfr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Rezultate</a:t>
          </a:r>
        </a:p>
      </dgm:t>
    </dgm:pt>
    <dgm:pt modelId="{F01F8F2C-B050-426E-95B2-C7A9F8E308B5}" type="parTrans" cxnId="{BAEC0B3E-7EE1-4A1A-B434-CA70DE11AA29}">
      <dgm:prSet/>
      <dgm:spPr/>
      <dgm:t>
        <a:bodyPr/>
        <a:lstStyle/>
        <a:p>
          <a:endParaRPr lang="ro-RO" sz="1400" b="1">
            <a:solidFill>
              <a:schemeClr val="tx1"/>
            </a:solidFill>
          </a:endParaRPr>
        </a:p>
      </dgm:t>
    </dgm:pt>
    <dgm:pt modelId="{1F04E9A6-7FE5-4D5D-8FF6-4D210B9F5E4C}" type="sibTrans" cxnId="{BAEC0B3E-7EE1-4A1A-B434-CA70DE11AA29}">
      <dgm:prSet/>
      <dgm:spPr/>
      <dgm:t>
        <a:bodyPr/>
        <a:lstStyle/>
        <a:p>
          <a:endParaRPr lang="ro-RO" sz="1400" b="1">
            <a:solidFill>
              <a:schemeClr val="tx1"/>
            </a:solidFill>
          </a:endParaRPr>
        </a:p>
      </dgm:t>
    </dgm:pt>
    <dgm:pt modelId="{4B8CBE24-CF75-41D7-8600-676A863FF6A7}">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__________________</a:t>
          </a:r>
        </a:p>
      </dgm:t>
    </dgm:pt>
    <dgm:pt modelId="{377574FA-C63F-4B37-8E45-2C56BFD36F89}" type="parTrans" cxnId="{4A64BF54-27E2-437D-8726-FE280DF08158}">
      <dgm:prSet/>
      <dgm:spPr/>
      <dgm:t>
        <a:bodyPr/>
        <a:lstStyle/>
        <a:p>
          <a:endParaRPr lang="ro-RO" sz="1400" b="1">
            <a:solidFill>
              <a:schemeClr val="tx1"/>
            </a:solidFill>
          </a:endParaRPr>
        </a:p>
      </dgm:t>
    </dgm:pt>
    <dgm:pt modelId="{A4CC18DC-36BA-446B-A22E-684DE952AB38}" type="sibTrans" cxnId="{4A64BF54-27E2-437D-8726-FE280DF08158}">
      <dgm:prSet/>
      <dgm:spPr/>
      <dgm:t>
        <a:bodyPr/>
        <a:lstStyle/>
        <a:p>
          <a:endParaRPr lang="ro-RO" sz="1400" b="1">
            <a:solidFill>
              <a:schemeClr val="tx1"/>
            </a:solidFill>
          </a:endParaRPr>
        </a:p>
      </dgm:t>
    </dgm:pt>
    <dgm:pt modelId="{9740E7FE-3F67-4F38-8B44-B711567217BD}">
      <dgm:prSet phldrT="[Text]" custT="1"/>
      <dgm:spPr>
        <a:xfrm>
          <a:off x="52" y="5892133"/>
          <a:ext cx="870713" cy="1325537"/>
        </a:xfr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Lecții învățate/ recomandări</a:t>
          </a:r>
        </a:p>
      </dgm:t>
    </dgm:pt>
    <dgm:pt modelId="{BB282E53-ECE6-43B8-BEB0-15D29F6D25E3}" type="parTrans" cxnId="{4C9215AE-6580-4AD3-999C-CDE172EC7E77}">
      <dgm:prSet/>
      <dgm:spPr/>
      <dgm:t>
        <a:bodyPr/>
        <a:lstStyle/>
        <a:p>
          <a:endParaRPr lang="ro-RO" sz="1400" b="1">
            <a:solidFill>
              <a:schemeClr val="tx1"/>
            </a:solidFill>
          </a:endParaRPr>
        </a:p>
      </dgm:t>
    </dgm:pt>
    <dgm:pt modelId="{400FAA67-7777-42DA-BDE5-8B0EB551D07C}" type="sibTrans" cxnId="{4C9215AE-6580-4AD3-999C-CDE172EC7E77}">
      <dgm:prSet/>
      <dgm:spPr/>
      <dgm:t>
        <a:bodyPr/>
        <a:lstStyle/>
        <a:p>
          <a:endParaRPr lang="ro-RO" sz="1400" b="1">
            <a:solidFill>
              <a:schemeClr val="tx1"/>
            </a:solidFill>
          </a:endParaRPr>
        </a:p>
      </dgm:t>
    </dgm:pt>
    <dgm:pt modelId="{CD68AB43-5D9C-4936-A149-D3DC884804E3}">
      <dgm:prSet phldrT="[Text]" custT="1"/>
      <dgm:spPr>
        <a:xfrm rot="5400000">
          <a:off x="1822408" y="3671217"/>
          <a:ext cx="1060430" cy="2983740"/>
        </a:xfr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__________________</a:t>
          </a:r>
        </a:p>
      </dgm:t>
    </dgm:pt>
    <dgm:pt modelId="{45AF213C-80FA-4CCD-B34A-EA17B9867E99}" type="parTrans" cxnId="{9B063DCE-578B-48B6-8679-D7BDDD380753}">
      <dgm:prSet/>
      <dgm:spPr/>
      <dgm:t>
        <a:bodyPr/>
        <a:lstStyle/>
        <a:p>
          <a:endParaRPr lang="ro-RO" sz="1400" b="1">
            <a:solidFill>
              <a:schemeClr val="tx1"/>
            </a:solidFill>
          </a:endParaRPr>
        </a:p>
      </dgm:t>
    </dgm:pt>
    <dgm:pt modelId="{A4B5AF91-FEFE-4B18-8AED-0E0E7DF4FCF8}" type="sibTrans" cxnId="{9B063DCE-578B-48B6-8679-D7BDDD380753}">
      <dgm:prSet/>
      <dgm:spPr/>
      <dgm:t>
        <a:bodyPr/>
        <a:lstStyle/>
        <a:p>
          <a:endParaRPr lang="ro-RO" sz="1400" b="1">
            <a:solidFill>
              <a:schemeClr val="tx1"/>
            </a:solidFill>
          </a:endParaRPr>
        </a:p>
      </dgm:t>
    </dgm:pt>
    <dgm:pt modelId="{096AC851-BD59-4B91-969A-0554B655F041}">
      <dgm:prSet phldrT="[Text]" custT="1"/>
      <dgm:spPr>
        <a:xfrm rot="5400000">
          <a:off x="1829244" y="5066261"/>
          <a:ext cx="1060430" cy="2977281"/>
        </a:xfr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__________________</a:t>
          </a:r>
        </a:p>
      </dgm:t>
    </dgm:pt>
    <dgm:pt modelId="{4C637BB7-C212-4278-BC85-48DAB1C90F2C}" type="parTrans" cxnId="{94B7B311-9972-4FDA-93C3-1C33BFB6312F}">
      <dgm:prSet/>
      <dgm:spPr/>
      <dgm:t>
        <a:bodyPr/>
        <a:lstStyle/>
        <a:p>
          <a:endParaRPr lang="ro-RO" sz="1400" b="1">
            <a:solidFill>
              <a:schemeClr val="tx1"/>
            </a:solidFill>
          </a:endParaRPr>
        </a:p>
      </dgm:t>
    </dgm:pt>
    <dgm:pt modelId="{43B90DAE-27AA-43CA-AFA5-5ADC863B9F0B}" type="sibTrans" cxnId="{94B7B311-9972-4FDA-93C3-1C33BFB6312F}">
      <dgm:prSet/>
      <dgm:spPr/>
      <dgm:t>
        <a:bodyPr/>
        <a:lstStyle/>
        <a:p>
          <a:endParaRPr lang="ro-RO" sz="1400" b="1">
            <a:solidFill>
              <a:schemeClr val="tx1"/>
            </a:solidFill>
          </a:endParaRPr>
        </a:p>
      </dgm:t>
    </dgm:pt>
    <dgm:pt modelId="{73448E4E-8B9F-454F-94CC-5446AC1C272A}">
      <dgm:prSet phldrT="[Text]" custT="1"/>
      <dgm:spPr>
        <a:xfrm rot="5400000">
          <a:off x="1994334" y="-1090293"/>
          <a:ext cx="644200" cy="2887959"/>
        </a:xfr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_____________________</a:t>
          </a:r>
        </a:p>
      </dgm:t>
    </dgm:pt>
    <dgm:pt modelId="{9C2F3EFA-7942-4B68-A460-680891790ABB}" type="parTrans" cxnId="{EE6D1A49-70AF-49D9-8DD3-9DE745842B83}">
      <dgm:prSet/>
      <dgm:spPr/>
      <dgm:t>
        <a:bodyPr/>
        <a:lstStyle/>
        <a:p>
          <a:endParaRPr lang="ro-RO">
            <a:solidFill>
              <a:schemeClr val="tx1"/>
            </a:solidFill>
          </a:endParaRPr>
        </a:p>
      </dgm:t>
    </dgm:pt>
    <dgm:pt modelId="{BE7BC7D8-7BE6-4BFF-8248-989E098C4CED}" type="sibTrans" cxnId="{EE6D1A49-70AF-49D9-8DD3-9DE745842B83}">
      <dgm:prSet/>
      <dgm:spPr/>
      <dgm:t>
        <a:bodyPr/>
        <a:lstStyle/>
        <a:p>
          <a:endParaRPr lang="ro-RO">
            <a:solidFill>
              <a:schemeClr val="tx1"/>
            </a:solidFill>
          </a:endParaRPr>
        </a:p>
      </dgm:t>
    </dgm:pt>
    <dgm:pt modelId="{59D22FCD-EAF8-48AC-A845-24F88318AD29}">
      <dgm:prSet phldrT="[Text]" custT="1"/>
      <dgm:spPr>
        <a:xfrm>
          <a:off x="52" y="2278"/>
          <a:ext cx="872402" cy="702813"/>
        </a:xfr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Denumirea proiectului</a:t>
          </a:r>
        </a:p>
      </dgm:t>
    </dgm:pt>
    <dgm:pt modelId="{F015CA06-50D3-4E4E-A505-A6177DA80D98}" type="parTrans" cxnId="{6C7B34FD-5CA3-464C-A0FC-076A5B7D24D6}">
      <dgm:prSet/>
      <dgm:spPr/>
      <dgm:t>
        <a:bodyPr/>
        <a:lstStyle/>
        <a:p>
          <a:endParaRPr lang="ro-RO">
            <a:solidFill>
              <a:schemeClr val="tx1"/>
            </a:solidFill>
          </a:endParaRPr>
        </a:p>
      </dgm:t>
    </dgm:pt>
    <dgm:pt modelId="{99DC7F0C-BE29-43F1-AF93-BF1957537B40}" type="sibTrans" cxnId="{6C7B34FD-5CA3-464C-A0FC-076A5B7D24D6}">
      <dgm:prSet/>
      <dgm:spPr/>
      <dgm:t>
        <a:bodyPr/>
        <a:lstStyle/>
        <a:p>
          <a:endParaRPr lang="ro-RO">
            <a:solidFill>
              <a:schemeClr val="tx1"/>
            </a:solidFill>
          </a:endParaRPr>
        </a:p>
      </dgm:t>
    </dgm:pt>
    <dgm:pt modelId="{6159209A-6773-4067-BD3B-B28AB2456A9F}" type="pres">
      <dgm:prSet presAssocID="{FDADB1E8-E118-4093-AA16-8A7F001F8678}" presName="Name0" presStyleCnt="0">
        <dgm:presLayoutVars>
          <dgm:dir/>
          <dgm:animLvl val="lvl"/>
          <dgm:resizeHandles val="exact"/>
        </dgm:presLayoutVars>
      </dgm:prSet>
      <dgm:spPr/>
      <dgm:t>
        <a:bodyPr/>
        <a:lstStyle/>
        <a:p>
          <a:endParaRPr lang="ro-RO"/>
        </a:p>
      </dgm:t>
    </dgm:pt>
    <dgm:pt modelId="{74DE518A-EFED-4C2C-B1F1-FDA0AFD619EC}" type="pres">
      <dgm:prSet presAssocID="{59D22FCD-EAF8-48AC-A845-24F88318AD29}" presName="linNode" presStyleCnt="0"/>
      <dgm:spPr/>
    </dgm:pt>
    <dgm:pt modelId="{6EC5E805-08FA-4895-8CA4-08082562C7BD}" type="pres">
      <dgm:prSet presAssocID="{59D22FCD-EAF8-48AC-A845-24F88318AD29}" presName="parentText" presStyleLbl="node1" presStyleIdx="0" presStyleCnt="5" custScaleX="62975" custScaleY="53021">
        <dgm:presLayoutVars>
          <dgm:chMax val="1"/>
          <dgm:bulletEnabled val="1"/>
        </dgm:presLayoutVars>
      </dgm:prSet>
      <dgm:spPr>
        <a:prstGeom prst="roundRect">
          <a:avLst/>
        </a:prstGeom>
      </dgm:spPr>
      <dgm:t>
        <a:bodyPr/>
        <a:lstStyle/>
        <a:p>
          <a:endParaRPr lang="ro-RO"/>
        </a:p>
      </dgm:t>
    </dgm:pt>
    <dgm:pt modelId="{96EF0AF3-C7D2-41DE-B3AE-B5F9DD7DB504}" type="pres">
      <dgm:prSet presAssocID="{59D22FCD-EAF8-48AC-A845-24F88318AD29}" presName="descendantText" presStyleLbl="alignAccFollowNode1" presStyleIdx="0" presStyleCnt="5" custScaleX="117264" custScaleY="60749">
        <dgm:presLayoutVars>
          <dgm:bulletEnabled val="1"/>
        </dgm:presLayoutVars>
      </dgm:prSet>
      <dgm:spPr>
        <a:prstGeom prst="round2SameRect">
          <a:avLst/>
        </a:prstGeom>
      </dgm:spPr>
      <dgm:t>
        <a:bodyPr/>
        <a:lstStyle/>
        <a:p>
          <a:endParaRPr lang="ro-RO"/>
        </a:p>
      </dgm:t>
    </dgm:pt>
    <dgm:pt modelId="{A0930AA0-FD87-4A15-8141-6A7AA0969E1A}" type="pres">
      <dgm:prSet presAssocID="{99DC7F0C-BE29-43F1-AF93-BF1957537B40}" presName="sp" presStyleCnt="0"/>
      <dgm:spPr/>
    </dgm:pt>
    <dgm:pt modelId="{8C335281-4A3C-48E6-940C-A070B3D2710A}" type="pres">
      <dgm:prSet presAssocID="{3EAACDE0-BF98-43B8-86BB-296113FD9FCE}" presName="linNode" presStyleCnt="0"/>
      <dgm:spPr/>
      <dgm:t>
        <a:bodyPr/>
        <a:lstStyle/>
        <a:p>
          <a:endParaRPr lang="ro-RO"/>
        </a:p>
      </dgm:t>
    </dgm:pt>
    <dgm:pt modelId="{676F0F9C-38DE-429C-852F-FD5801F46D45}" type="pres">
      <dgm:prSet presAssocID="{3EAACDE0-BF98-43B8-86BB-296113FD9FCE}" presName="parentText" presStyleLbl="node1" presStyleIdx="1" presStyleCnt="5" custScaleX="70540" custScaleY="171316">
        <dgm:presLayoutVars>
          <dgm:chMax val="1"/>
          <dgm:bulletEnabled val="1"/>
        </dgm:presLayoutVars>
      </dgm:prSet>
      <dgm:spPr>
        <a:prstGeom prst="roundRect">
          <a:avLst/>
        </a:prstGeom>
      </dgm:spPr>
      <dgm:t>
        <a:bodyPr/>
        <a:lstStyle/>
        <a:p>
          <a:endParaRPr lang="ro-RO"/>
        </a:p>
      </dgm:t>
    </dgm:pt>
    <dgm:pt modelId="{67D01082-9332-47DF-8279-5861B99B6E4E}" type="pres">
      <dgm:prSet presAssocID="{3EAACDE0-BF98-43B8-86BB-296113FD9FCE}" presName="descendantText" presStyleLbl="alignAccFollowNode1" presStyleIdx="1" presStyleCnt="5" custScaleX="144737" custScaleY="205118">
        <dgm:presLayoutVars>
          <dgm:bulletEnabled val="1"/>
        </dgm:presLayoutVars>
      </dgm:prSet>
      <dgm:spPr>
        <a:prstGeom prst="rect">
          <a:avLst/>
        </a:prstGeom>
      </dgm:spPr>
      <dgm:t>
        <a:bodyPr/>
        <a:lstStyle/>
        <a:p>
          <a:endParaRPr lang="ro-RO"/>
        </a:p>
      </dgm:t>
    </dgm:pt>
    <dgm:pt modelId="{4DB8D4D2-8209-434A-997A-31F4D3399CA6}" type="pres">
      <dgm:prSet presAssocID="{866F1F7A-E135-4317-B3E8-99C905FF3805}" presName="sp" presStyleCnt="0"/>
      <dgm:spPr/>
      <dgm:t>
        <a:bodyPr/>
        <a:lstStyle/>
        <a:p>
          <a:endParaRPr lang="ro-RO"/>
        </a:p>
      </dgm:t>
    </dgm:pt>
    <dgm:pt modelId="{A0553061-07AE-47B2-8077-D3D61F6ED5A2}" type="pres">
      <dgm:prSet presAssocID="{384D8344-1B09-457C-8C5C-C9E67DE7BEAA}" presName="linNode" presStyleCnt="0"/>
      <dgm:spPr/>
      <dgm:t>
        <a:bodyPr/>
        <a:lstStyle/>
        <a:p>
          <a:endParaRPr lang="ro-RO"/>
        </a:p>
      </dgm:t>
    </dgm:pt>
    <dgm:pt modelId="{63568D48-0DAA-436B-A039-D707DEB774A9}" type="pres">
      <dgm:prSet presAssocID="{384D8344-1B09-457C-8C5C-C9E67DE7BEAA}" presName="parentText" presStyleLbl="node1" presStyleIdx="2" presStyleCnt="5" custScaleX="113460">
        <dgm:presLayoutVars>
          <dgm:chMax val="1"/>
          <dgm:bulletEnabled val="1"/>
        </dgm:presLayoutVars>
      </dgm:prSet>
      <dgm:spPr>
        <a:prstGeom prst="roundRect">
          <a:avLst/>
        </a:prstGeom>
      </dgm:spPr>
      <dgm:t>
        <a:bodyPr/>
        <a:lstStyle/>
        <a:p>
          <a:endParaRPr lang="ro-RO"/>
        </a:p>
      </dgm:t>
    </dgm:pt>
    <dgm:pt modelId="{23447CCD-1B81-4231-9550-72B81D2CD4B5}" type="pres">
      <dgm:prSet presAssocID="{384D8344-1B09-457C-8C5C-C9E67DE7BEAA}" presName="descendantText" presStyleLbl="alignAccFollowNode1" presStyleIdx="2" presStyleCnt="5" custScaleX="232999">
        <dgm:presLayoutVars>
          <dgm:bulletEnabled val="1"/>
        </dgm:presLayoutVars>
      </dgm:prSet>
      <dgm:spPr>
        <a:prstGeom prst="round2SameRect">
          <a:avLst/>
        </a:prstGeom>
      </dgm:spPr>
      <dgm:t>
        <a:bodyPr/>
        <a:lstStyle/>
        <a:p>
          <a:endParaRPr lang="ro-RO"/>
        </a:p>
      </dgm:t>
    </dgm:pt>
    <dgm:pt modelId="{35165C00-86C8-4944-B584-0127B84E9F9E}" type="pres">
      <dgm:prSet presAssocID="{64FB0DEE-BA76-4D19-BAA9-F4491F1744C5}" presName="sp" presStyleCnt="0"/>
      <dgm:spPr/>
      <dgm:t>
        <a:bodyPr/>
        <a:lstStyle/>
        <a:p>
          <a:endParaRPr lang="ro-RO"/>
        </a:p>
      </dgm:t>
    </dgm:pt>
    <dgm:pt modelId="{6AC748B9-B860-47A0-AA4C-B568C79F2F20}" type="pres">
      <dgm:prSet presAssocID="{353E89F5-90FD-43B1-923C-F7A614CF3C22}" presName="linNode" presStyleCnt="0"/>
      <dgm:spPr/>
      <dgm:t>
        <a:bodyPr/>
        <a:lstStyle/>
        <a:p>
          <a:endParaRPr lang="ro-RO"/>
        </a:p>
      </dgm:t>
    </dgm:pt>
    <dgm:pt modelId="{A3D7207D-56C5-4FFB-88D0-51628AD11EE3}" type="pres">
      <dgm:prSet presAssocID="{353E89F5-90FD-43B1-923C-F7A614CF3C22}" presName="parentText" presStyleLbl="node1" presStyleIdx="3" presStyleCnt="5" custScaleX="82518">
        <dgm:presLayoutVars>
          <dgm:chMax val="1"/>
          <dgm:bulletEnabled val="1"/>
        </dgm:presLayoutVars>
      </dgm:prSet>
      <dgm:spPr>
        <a:prstGeom prst="roundRect">
          <a:avLst/>
        </a:prstGeom>
      </dgm:spPr>
      <dgm:t>
        <a:bodyPr/>
        <a:lstStyle/>
        <a:p>
          <a:endParaRPr lang="ro-RO"/>
        </a:p>
      </dgm:t>
    </dgm:pt>
    <dgm:pt modelId="{28FB0171-7E9F-4A24-A49B-3968FB810212}" type="pres">
      <dgm:prSet presAssocID="{353E89F5-90FD-43B1-923C-F7A614CF3C22}" presName="descendantText" presStyleLbl="alignAccFollowNode1" presStyleIdx="3" presStyleCnt="5" custScaleX="160909">
        <dgm:presLayoutVars>
          <dgm:bulletEnabled val="1"/>
        </dgm:presLayoutVars>
      </dgm:prSet>
      <dgm:spPr>
        <a:prstGeom prst="round2SameRect">
          <a:avLst/>
        </a:prstGeom>
      </dgm:spPr>
      <dgm:t>
        <a:bodyPr/>
        <a:lstStyle/>
        <a:p>
          <a:endParaRPr lang="ro-RO"/>
        </a:p>
      </dgm:t>
    </dgm:pt>
    <dgm:pt modelId="{060746E6-A6E5-4A18-B6EF-B0FBDBD2443B}" type="pres">
      <dgm:prSet presAssocID="{1F04E9A6-7FE5-4D5D-8FF6-4D210B9F5E4C}" presName="sp" presStyleCnt="0"/>
      <dgm:spPr/>
      <dgm:t>
        <a:bodyPr/>
        <a:lstStyle/>
        <a:p>
          <a:endParaRPr lang="ro-RO"/>
        </a:p>
      </dgm:t>
    </dgm:pt>
    <dgm:pt modelId="{C62AA387-7049-4CEC-96B5-8866FF8D069F}" type="pres">
      <dgm:prSet presAssocID="{9740E7FE-3F67-4F38-8B44-B711567217BD}" presName="linNode" presStyleCnt="0"/>
      <dgm:spPr/>
      <dgm:t>
        <a:bodyPr/>
        <a:lstStyle/>
        <a:p>
          <a:endParaRPr lang="ro-RO"/>
        </a:p>
      </dgm:t>
    </dgm:pt>
    <dgm:pt modelId="{B39F83D9-F0B1-4873-A1B7-4B02D7C06550}" type="pres">
      <dgm:prSet presAssocID="{9740E7FE-3F67-4F38-8B44-B711567217BD}" presName="parentText" presStyleLbl="node1" presStyleIdx="4" presStyleCnt="5" custScaleX="64169">
        <dgm:presLayoutVars>
          <dgm:chMax val="1"/>
          <dgm:bulletEnabled val="1"/>
        </dgm:presLayoutVars>
      </dgm:prSet>
      <dgm:spPr>
        <a:prstGeom prst="roundRect">
          <a:avLst/>
        </a:prstGeom>
      </dgm:spPr>
      <dgm:t>
        <a:bodyPr/>
        <a:lstStyle/>
        <a:p>
          <a:endParaRPr lang="ro-RO"/>
        </a:p>
      </dgm:t>
    </dgm:pt>
    <dgm:pt modelId="{6F97E8EC-0945-4C57-9BB0-ED664CA17D3D}" type="pres">
      <dgm:prSet presAssocID="{9740E7FE-3F67-4F38-8B44-B711567217BD}" presName="descendantText" presStyleLbl="alignAccFollowNode1" presStyleIdx="4" presStyleCnt="5" custScaleX="123422" custLinFactNeighborX="2012" custLinFactNeighborY="0">
        <dgm:presLayoutVars>
          <dgm:bulletEnabled val="1"/>
        </dgm:presLayoutVars>
      </dgm:prSet>
      <dgm:spPr>
        <a:prstGeom prst="round2SameRect">
          <a:avLst/>
        </a:prstGeom>
      </dgm:spPr>
      <dgm:t>
        <a:bodyPr/>
        <a:lstStyle/>
        <a:p>
          <a:endParaRPr lang="ro-RO"/>
        </a:p>
      </dgm:t>
    </dgm:pt>
  </dgm:ptLst>
  <dgm:cxnLst>
    <dgm:cxn modelId="{1C4B9171-A893-4426-8144-A4DCDF5C4759}" type="presOf" srcId="{59D22FCD-EAF8-48AC-A845-24F88318AD29}" destId="{6EC5E805-08FA-4895-8CA4-08082562C7BD}" srcOrd="0" destOrd="0" presId="urn:microsoft.com/office/officeart/2005/8/layout/vList5"/>
    <dgm:cxn modelId="{EE6D1A49-70AF-49D9-8DD3-9DE745842B83}" srcId="{59D22FCD-EAF8-48AC-A845-24F88318AD29}" destId="{73448E4E-8B9F-454F-94CC-5446AC1C272A}" srcOrd="0" destOrd="0" parTransId="{9C2F3EFA-7942-4B68-A460-680891790ABB}" sibTransId="{BE7BC7D8-7BE6-4BFF-8248-989E098C4CED}"/>
    <dgm:cxn modelId="{3114DCC4-401D-4DD8-9D6B-99B50E9B7C24}" type="presOf" srcId="{3EAACDE0-BF98-43B8-86BB-296113FD9FCE}" destId="{676F0F9C-38DE-429C-852F-FD5801F46D45}" srcOrd="0" destOrd="0" presId="urn:microsoft.com/office/officeart/2005/8/layout/vList5"/>
    <dgm:cxn modelId="{0368D877-3254-4EBF-AB0B-98C0129E99E0}" type="presOf" srcId="{FDADB1E8-E118-4093-AA16-8A7F001F8678}" destId="{6159209A-6773-4067-BD3B-B28AB2456A9F}" srcOrd="0" destOrd="0" presId="urn:microsoft.com/office/officeart/2005/8/layout/vList5"/>
    <dgm:cxn modelId="{9B063DCE-578B-48B6-8679-D7BDDD380753}" srcId="{353E89F5-90FD-43B1-923C-F7A614CF3C22}" destId="{CD68AB43-5D9C-4936-A149-D3DC884804E3}" srcOrd="0" destOrd="0" parTransId="{45AF213C-80FA-4CCD-B34A-EA17B9867E99}" sibTransId="{A4B5AF91-FEFE-4B18-8AED-0E0E7DF4FCF8}"/>
    <dgm:cxn modelId="{94B7B311-9972-4FDA-93C3-1C33BFB6312F}" srcId="{9740E7FE-3F67-4F38-8B44-B711567217BD}" destId="{096AC851-BD59-4B91-969A-0554B655F041}" srcOrd="0" destOrd="0" parTransId="{4C637BB7-C212-4278-BC85-48DAB1C90F2C}" sibTransId="{43B90DAE-27AA-43CA-AFA5-5ADC863B9F0B}"/>
    <dgm:cxn modelId="{D18F666F-DC1A-4C33-A10C-9EF872B43A1D}" type="presOf" srcId="{096AC851-BD59-4B91-969A-0554B655F041}" destId="{6F97E8EC-0945-4C57-9BB0-ED664CA17D3D}" srcOrd="0" destOrd="0" presId="urn:microsoft.com/office/officeart/2005/8/layout/vList5"/>
    <dgm:cxn modelId="{B052BD20-25B0-4A4A-B3CC-8E006462BF5C}" type="presOf" srcId="{4B8CBE24-CF75-41D7-8600-676A863FF6A7}" destId="{23447CCD-1B81-4231-9550-72B81D2CD4B5}" srcOrd="0" destOrd="0" presId="urn:microsoft.com/office/officeart/2005/8/layout/vList5"/>
    <dgm:cxn modelId="{41FC2178-E0ED-4F8B-83D2-25286BC89E00}" type="presOf" srcId="{353E89F5-90FD-43B1-923C-F7A614CF3C22}" destId="{A3D7207D-56C5-4FFB-88D0-51628AD11EE3}" srcOrd="0" destOrd="0" presId="urn:microsoft.com/office/officeart/2005/8/layout/vList5"/>
    <dgm:cxn modelId="{0A85179C-7166-4834-83C2-CB53B2239571}" srcId="{FDADB1E8-E118-4093-AA16-8A7F001F8678}" destId="{384D8344-1B09-457C-8C5C-C9E67DE7BEAA}" srcOrd="2" destOrd="0" parTransId="{A9F52389-046D-48F5-B034-E81A7A18849D}" sibTransId="{64FB0DEE-BA76-4D19-BAA9-F4491F1744C5}"/>
    <dgm:cxn modelId="{23133D67-0DCF-489D-A81E-B45348CC1603}" type="presOf" srcId="{CD68AB43-5D9C-4936-A149-D3DC884804E3}" destId="{28FB0171-7E9F-4A24-A49B-3968FB810212}" srcOrd="0" destOrd="0" presId="urn:microsoft.com/office/officeart/2005/8/layout/vList5"/>
    <dgm:cxn modelId="{6C7B34FD-5CA3-464C-A0FC-076A5B7D24D6}" srcId="{FDADB1E8-E118-4093-AA16-8A7F001F8678}" destId="{59D22FCD-EAF8-48AC-A845-24F88318AD29}" srcOrd="0" destOrd="0" parTransId="{F015CA06-50D3-4E4E-A505-A6177DA80D98}" sibTransId="{99DC7F0C-BE29-43F1-AF93-BF1957537B40}"/>
    <dgm:cxn modelId="{5E0B062E-44CA-4EFA-BEBC-84B3E39CB9E3}" srcId="{FDADB1E8-E118-4093-AA16-8A7F001F8678}" destId="{3EAACDE0-BF98-43B8-86BB-296113FD9FCE}" srcOrd="1" destOrd="0" parTransId="{EBDFC7A3-6BD8-4B08-A090-B71376BB9E96}" sibTransId="{866F1F7A-E135-4317-B3E8-99C905FF3805}"/>
    <dgm:cxn modelId="{BD8B65DD-84AC-485A-A5EE-1C1E900D0F90}" type="presOf" srcId="{73448E4E-8B9F-454F-94CC-5446AC1C272A}" destId="{96EF0AF3-C7D2-41DE-B3AE-B5F9DD7DB504}" srcOrd="0" destOrd="0" presId="urn:microsoft.com/office/officeart/2005/8/layout/vList5"/>
    <dgm:cxn modelId="{CDCFC593-1C99-4273-AD06-5E37FAE5AB94}" srcId="{3EAACDE0-BF98-43B8-86BB-296113FD9FCE}" destId="{1895B3BD-8679-4CBF-A242-CE933B3D94C3}" srcOrd="0" destOrd="0" parTransId="{6EE09118-1C8A-4036-8A74-44E46A721174}" sibTransId="{CB153650-1C26-445D-B701-D3A8A2DEDA9C}"/>
    <dgm:cxn modelId="{4A64BF54-27E2-437D-8726-FE280DF08158}" srcId="{384D8344-1B09-457C-8C5C-C9E67DE7BEAA}" destId="{4B8CBE24-CF75-41D7-8600-676A863FF6A7}" srcOrd="0" destOrd="0" parTransId="{377574FA-C63F-4B37-8E45-2C56BFD36F89}" sibTransId="{A4CC18DC-36BA-446B-A22E-684DE952AB38}"/>
    <dgm:cxn modelId="{471B0B21-BDE8-4FFA-9F2C-DC684506AAEC}" type="presOf" srcId="{384D8344-1B09-457C-8C5C-C9E67DE7BEAA}" destId="{63568D48-0DAA-436B-A039-D707DEB774A9}" srcOrd="0" destOrd="0" presId="urn:microsoft.com/office/officeart/2005/8/layout/vList5"/>
    <dgm:cxn modelId="{BAEC0B3E-7EE1-4A1A-B434-CA70DE11AA29}" srcId="{FDADB1E8-E118-4093-AA16-8A7F001F8678}" destId="{353E89F5-90FD-43B1-923C-F7A614CF3C22}" srcOrd="3" destOrd="0" parTransId="{F01F8F2C-B050-426E-95B2-C7A9F8E308B5}" sibTransId="{1F04E9A6-7FE5-4D5D-8FF6-4D210B9F5E4C}"/>
    <dgm:cxn modelId="{90A76011-24CD-4F05-B00E-9DE307F43469}" type="presOf" srcId="{1895B3BD-8679-4CBF-A242-CE933B3D94C3}" destId="{67D01082-9332-47DF-8279-5861B99B6E4E}" srcOrd="0" destOrd="0" presId="urn:microsoft.com/office/officeart/2005/8/layout/vList5"/>
    <dgm:cxn modelId="{260F8AE7-FF47-4A09-86D3-86516A49467E}" type="presOf" srcId="{9740E7FE-3F67-4F38-8B44-B711567217BD}" destId="{B39F83D9-F0B1-4873-A1B7-4B02D7C06550}" srcOrd="0" destOrd="0" presId="urn:microsoft.com/office/officeart/2005/8/layout/vList5"/>
    <dgm:cxn modelId="{4C9215AE-6580-4AD3-999C-CDE172EC7E77}" srcId="{FDADB1E8-E118-4093-AA16-8A7F001F8678}" destId="{9740E7FE-3F67-4F38-8B44-B711567217BD}" srcOrd="4" destOrd="0" parTransId="{BB282E53-ECE6-43B8-BEB0-15D29F6D25E3}" sibTransId="{400FAA67-7777-42DA-BDE5-8B0EB551D07C}"/>
    <dgm:cxn modelId="{096D819B-E8BA-4651-A76C-E66EBF502FD0}" type="presParOf" srcId="{6159209A-6773-4067-BD3B-B28AB2456A9F}" destId="{74DE518A-EFED-4C2C-B1F1-FDA0AFD619EC}" srcOrd="0" destOrd="0" presId="urn:microsoft.com/office/officeart/2005/8/layout/vList5"/>
    <dgm:cxn modelId="{62B3C085-4A03-44AC-850B-CA776ED04B70}" type="presParOf" srcId="{74DE518A-EFED-4C2C-B1F1-FDA0AFD619EC}" destId="{6EC5E805-08FA-4895-8CA4-08082562C7BD}" srcOrd="0" destOrd="0" presId="urn:microsoft.com/office/officeart/2005/8/layout/vList5"/>
    <dgm:cxn modelId="{DB1D35E5-4851-4308-AE95-AC51C25F679D}" type="presParOf" srcId="{74DE518A-EFED-4C2C-B1F1-FDA0AFD619EC}" destId="{96EF0AF3-C7D2-41DE-B3AE-B5F9DD7DB504}" srcOrd="1" destOrd="0" presId="urn:microsoft.com/office/officeart/2005/8/layout/vList5"/>
    <dgm:cxn modelId="{B5884B16-AC28-4EA2-B723-036C50D6FA8F}" type="presParOf" srcId="{6159209A-6773-4067-BD3B-B28AB2456A9F}" destId="{A0930AA0-FD87-4A15-8141-6A7AA0969E1A}" srcOrd="1" destOrd="0" presId="urn:microsoft.com/office/officeart/2005/8/layout/vList5"/>
    <dgm:cxn modelId="{35C826CA-2992-429C-9BB9-EC539969FF7D}" type="presParOf" srcId="{6159209A-6773-4067-BD3B-B28AB2456A9F}" destId="{8C335281-4A3C-48E6-940C-A070B3D2710A}" srcOrd="2" destOrd="0" presId="urn:microsoft.com/office/officeart/2005/8/layout/vList5"/>
    <dgm:cxn modelId="{ABB3BC76-BD95-4866-9106-F845A3511774}" type="presParOf" srcId="{8C335281-4A3C-48E6-940C-A070B3D2710A}" destId="{676F0F9C-38DE-429C-852F-FD5801F46D45}" srcOrd="0" destOrd="0" presId="urn:microsoft.com/office/officeart/2005/8/layout/vList5"/>
    <dgm:cxn modelId="{68C98B88-5400-4ABA-B948-A26A8CE9EEEA}" type="presParOf" srcId="{8C335281-4A3C-48E6-940C-A070B3D2710A}" destId="{67D01082-9332-47DF-8279-5861B99B6E4E}" srcOrd="1" destOrd="0" presId="urn:microsoft.com/office/officeart/2005/8/layout/vList5"/>
    <dgm:cxn modelId="{59C61AA7-BBA3-4E9E-96EB-F88AA2A6B1BC}" type="presParOf" srcId="{6159209A-6773-4067-BD3B-B28AB2456A9F}" destId="{4DB8D4D2-8209-434A-997A-31F4D3399CA6}" srcOrd="3" destOrd="0" presId="urn:microsoft.com/office/officeart/2005/8/layout/vList5"/>
    <dgm:cxn modelId="{FE77E8DA-8AD0-4CFE-AA9D-D6046DA3D721}" type="presParOf" srcId="{6159209A-6773-4067-BD3B-B28AB2456A9F}" destId="{A0553061-07AE-47B2-8077-D3D61F6ED5A2}" srcOrd="4" destOrd="0" presId="urn:microsoft.com/office/officeart/2005/8/layout/vList5"/>
    <dgm:cxn modelId="{8B7E0E9B-B1C1-4F41-8499-0F0149BDDC13}" type="presParOf" srcId="{A0553061-07AE-47B2-8077-D3D61F6ED5A2}" destId="{63568D48-0DAA-436B-A039-D707DEB774A9}" srcOrd="0" destOrd="0" presId="urn:microsoft.com/office/officeart/2005/8/layout/vList5"/>
    <dgm:cxn modelId="{752AA952-93D5-401C-A163-E4405735359F}" type="presParOf" srcId="{A0553061-07AE-47B2-8077-D3D61F6ED5A2}" destId="{23447CCD-1B81-4231-9550-72B81D2CD4B5}" srcOrd="1" destOrd="0" presId="urn:microsoft.com/office/officeart/2005/8/layout/vList5"/>
    <dgm:cxn modelId="{C0EC7467-FC19-4CBA-ABC5-1BBD4AD0A90B}" type="presParOf" srcId="{6159209A-6773-4067-BD3B-B28AB2456A9F}" destId="{35165C00-86C8-4944-B584-0127B84E9F9E}" srcOrd="5" destOrd="0" presId="urn:microsoft.com/office/officeart/2005/8/layout/vList5"/>
    <dgm:cxn modelId="{37EEB6E6-87D1-485F-9FDF-659DACE2B058}" type="presParOf" srcId="{6159209A-6773-4067-BD3B-B28AB2456A9F}" destId="{6AC748B9-B860-47A0-AA4C-B568C79F2F20}" srcOrd="6" destOrd="0" presId="urn:microsoft.com/office/officeart/2005/8/layout/vList5"/>
    <dgm:cxn modelId="{0E871F0E-92F2-4E95-B396-9E1A1D188561}" type="presParOf" srcId="{6AC748B9-B860-47A0-AA4C-B568C79F2F20}" destId="{A3D7207D-56C5-4FFB-88D0-51628AD11EE3}" srcOrd="0" destOrd="0" presId="urn:microsoft.com/office/officeart/2005/8/layout/vList5"/>
    <dgm:cxn modelId="{48D27976-EF01-423F-A849-A038BB7F3C23}" type="presParOf" srcId="{6AC748B9-B860-47A0-AA4C-B568C79F2F20}" destId="{28FB0171-7E9F-4A24-A49B-3968FB810212}" srcOrd="1" destOrd="0" presId="urn:microsoft.com/office/officeart/2005/8/layout/vList5"/>
    <dgm:cxn modelId="{6132F977-F876-4F7D-841C-813D74CEF0E4}" type="presParOf" srcId="{6159209A-6773-4067-BD3B-B28AB2456A9F}" destId="{060746E6-A6E5-4A18-B6EF-B0FBDBD2443B}" srcOrd="7" destOrd="0" presId="urn:microsoft.com/office/officeart/2005/8/layout/vList5"/>
    <dgm:cxn modelId="{7CE5EC49-CB34-4BD6-BDCC-B56C47CDDF00}" type="presParOf" srcId="{6159209A-6773-4067-BD3B-B28AB2456A9F}" destId="{C62AA387-7049-4CEC-96B5-8866FF8D069F}" srcOrd="8" destOrd="0" presId="urn:microsoft.com/office/officeart/2005/8/layout/vList5"/>
    <dgm:cxn modelId="{01F00B70-4773-4BF0-8C77-BCAFE1CF9AFC}" type="presParOf" srcId="{C62AA387-7049-4CEC-96B5-8866FF8D069F}" destId="{B39F83D9-F0B1-4873-A1B7-4B02D7C06550}" srcOrd="0" destOrd="0" presId="urn:microsoft.com/office/officeart/2005/8/layout/vList5"/>
    <dgm:cxn modelId="{79321929-611B-45B9-80EF-B1C8B673597A}" type="presParOf" srcId="{C62AA387-7049-4CEC-96B5-8866FF8D069F}" destId="{6F97E8EC-0945-4C57-9BB0-ED664CA17D3D}" srcOrd="1" destOrd="0" presId="urn:microsoft.com/office/officeart/2005/8/layout/vList5"/>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28336E-ECE4-4A10-879E-D91EC5E2E16B}">
      <dsp:nvSpPr>
        <dsp:cNvPr id="0" name=""/>
        <dsp:cNvSpPr/>
      </dsp:nvSpPr>
      <dsp:spPr>
        <a:xfrm>
          <a:off x="0" y="6860427"/>
          <a:ext cx="5822315" cy="500492"/>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AFIR verifică cererile de plată</a:t>
          </a:r>
          <a:r>
            <a:rPr lang="ro-RO" sz="1100" kern="1200"/>
            <a:t> și efectuează plățile</a:t>
          </a:r>
        </a:p>
      </dsp:txBody>
      <dsp:txXfrm>
        <a:off x="0" y="6860427"/>
        <a:ext cx="5822315" cy="500492"/>
      </dsp:txXfrm>
    </dsp:sp>
    <dsp:sp modelId="{F8F8ACC5-B251-4DC3-BF16-E2B322D0C191}">
      <dsp:nvSpPr>
        <dsp:cNvPr id="0" name=""/>
        <dsp:cNvSpPr/>
      </dsp:nvSpPr>
      <dsp:spPr>
        <a:xfrm rot="10800000">
          <a:off x="0" y="6098087"/>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o-RO" sz="1100" kern="1200"/>
            <a:t>GAL verifică c</a:t>
          </a:r>
          <a:r>
            <a:rPr lang="fr-FR" sz="1100" kern="1200"/>
            <a:t>onformitatea cererilor de plată </a:t>
          </a:r>
          <a:r>
            <a:rPr lang="ro-RO" sz="1100" kern="1200"/>
            <a:t>si beneficiarul le depune la AFIR</a:t>
          </a:r>
          <a:endParaRPr lang="ro-RO" sz="1100" kern="1200">
            <a:solidFill>
              <a:srgbClr val="FF0000"/>
            </a:solidFill>
          </a:endParaRPr>
        </a:p>
      </dsp:txBody>
      <dsp:txXfrm rot="10800000">
        <a:off x="0" y="6098087"/>
        <a:ext cx="5822315" cy="500165"/>
      </dsp:txXfrm>
    </dsp:sp>
    <dsp:sp modelId="{771CAF89-E293-4F59-B492-1DEF4D2A6C70}">
      <dsp:nvSpPr>
        <dsp:cNvPr id="0" name=""/>
        <dsp:cNvSpPr/>
      </dsp:nvSpPr>
      <dsp:spPr>
        <a:xfrm rot="10800000">
          <a:off x="0" y="5335838"/>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Beneficiarul depune cererea de plată la GAL</a:t>
          </a:r>
          <a:endParaRPr lang="ro-RO" sz="1100" kern="1200"/>
        </a:p>
      </dsp:txBody>
      <dsp:txXfrm rot="10800000">
        <a:off x="0" y="5335838"/>
        <a:ext cx="5822315" cy="500165"/>
      </dsp:txXfrm>
    </dsp:sp>
    <dsp:sp modelId="{7AFE4F74-7D6C-4FA2-8D6A-42773BA5AE1E}">
      <dsp:nvSpPr>
        <dsp:cNvPr id="0" name=""/>
        <dsp:cNvSpPr/>
      </dsp:nvSpPr>
      <dsp:spPr>
        <a:xfrm rot="10800000">
          <a:off x="0" y="4640264"/>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rPr>
            <a:t>Solicitantul</a:t>
          </a:r>
          <a:r>
            <a:rPr lang="fr-FR" sz="1100" kern="1200">
              <a:solidFill>
                <a:sysClr val="windowText" lastClr="000000"/>
              </a:solidFill>
            </a:rPr>
            <a:t> semnează contractul de finanțare cu AFIR</a:t>
          </a:r>
          <a:endParaRPr lang="ro-RO" sz="1100" kern="1200">
            <a:solidFill>
              <a:sysClr val="windowText" lastClr="000000"/>
            </a:solidFill>
          </a:endParaRPr>
        </a:p>
      </dsp:txBody>
      <dsp:txXfrm rot="10800000">
        <a:off x="0" y="4640264"/>
        <a:ext cx="5822315" cy="500165"/>
      </dsp:txXfrm>
    </dsp:sp>
    <dsp:sp modelId="{B9C97DD3-F9B0-4623-A99C-6A023FB2148D}">
      <dsp:nvSpPr>
        <dsp:cNvPr id="0" name=""/>
        <dsp:cNvSpPr/>
      </dsp:nvSpPr>
      <dsp:spPr>
        <a:xfrm rot="10800000">
          <a:off x="0" y="3811338"/>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AFIR notifică GAL-ul și </a:t>
          </a:r>
          <a:r>
            <a:rPr lang="ro-RO" sz="1100" kern="1200"/>
            <a:t>solicitantul</a:t>
          </a:r>
          <a:r>
            <a:rPr lang="fr-FR" sz="1100" kern="1200"/>
            <a:t> cu privire la aprobarea/neaprobarea proiectului și semnarea contractului de finanțare</a:t>
          </a:r>
          <a:endParaRPr lang="ro-RO" sz="1100" kern="1200"/>
        </a:p>
      </dsp:txBody>
      <dsp:txXfrm rot="10800000">
        <a:off x="0" y="3811338"/>
        <a:ext cx="5822315" cy="500165"/>
      </dsp:txXfrm>
    </dsp:sp>
    <dsp:sp modelId="{F7525BC2-B8E6-4A12-9783-527869D264F8}">
      <dsp:nvSpPr>
        <dsp:cNvPr id="0" name=""/>
        <dsp:cNvSpPr/>
      </dsp:nvSpPr>
      <dsp:spPr>
        <a:xfrm rot="10800000">
          <a:off x="0" y="3049089"/>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AFIR verifică respectarea </a:t>
          </a:r>
          <a:r>
            <a:rPr lang="fr-FR" sz="1100" kern="1200">
              <a:solidFill>
                <a:schemeClr val="tx1"/>
              </a:solidFill>
            </a:rPr>
            <a:t>criteriilor </a:t>
          </a:r>
          <a:r>
            <a:rPr lang="ro-RO" sz="1100" kern="1200">
              <a:solidFill>
                <a:schemeClr val="tx1"/>
              </a:solidFill>
            </a:rPr>
            <a:t>de conformitate, </a:t>
          </a:r>
          <a:r>
            <a:rPr lang="fr-FR" sz="1100" kern="1200">
              <a:solidFill>
                <a:schemeClr val="tx1"/>
              </a:solidFill>
            </a:rPr>
            <a:t>eligibilitate</a:t>
          </a:r>
          <a:r>
            <a:rPr lang="ro-RO" sz="1100" kern="1200">
              <a:solidFill>
                <a:schemeClr val="tx1"/>
              </a:solidFill>
            </a:rPr>
            <a:t> </a:t>
          </a:r>
          <a:r>
            <a:rPr lang="ro-RO" sz="1100" kern="1200">
              <a:solidFill>
                <a:sysClr val="windowText" lastClr="000000"/>
              </a:solidFill>
            </a:rPr>
            <a:t>și a criteriilor de selecție</a:t>
          </a:r>
        </a:p>
      </dsp:txBody>
      <dsp:txXfrm rot="10800000">
        <a:off x="0" y="3049089"/>
        <a:ext cx="5822315" cy="500165"/>
      </dsp:txXfrm>
    </dsp:sp>
    <dsp:sp modelId="{16DC44B4-001F-483B-90E3-F89BEFEE309A}">
      <dsp:nvSpPr>
        <dsp:cNvPr id="0" name=""/>
        <dsp:cNvSpPr/>
      </dsp:nvSpPr>
      <dsp:spPr>
        <a:xfrm rot="10800000">
          <a:off x="0" y="2286839"/>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Proiectele selectate</a:t>
          </a:r>
          <a:r>
            <a:rPr lang="ro-RO" sz="1100" kern="1200"/>
            <a:t> (după soluționarea contestațiilor - dacă este cazul) în baza Raportului de Selecție</a:t>
          </a:r>
          <a:r>
            <a:rPr lang="fr-FR" sz="1100" kern="1200"/>
            <a:t> sunt depuse la AFIR</a:t>
          </a:r>
          <a:endParaRPr lang="ro-RO" sz="1100" kern="1200">
            <a:solidFill>
              <a:srgbClr val="FF0000"/>
            </a:solidFill>
          </a:endParaRPr>
        </a:p>
      </dsp:txBody>
      <dsp:txXfrm rot="10800000">
        <a:off x="0" y="2286839"/>
        <a:ext cx="5822315" cy="500165"/>
      </dsp:txXfrm>
    </dsp:sp>
    <dsp:sp modelId="{6ADA4A2D-5D46-4A28-824D-8E7BD2AFC3A0}">
      <dsp:nvSpPr>
        <dsp:cNvPr id="0" name=""/>
        <dsp:cNvSpPr/>
      </dsp:nvSpPr>
      <dsp:spPr>
        <a:xfrm rot="10800000">
          <a:off x="0" y="1524589"/>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Proiectul este evaluat din punct de </a:t>
          </a:r>
          <a:r>
            <a:rPr lang="fr-FR" sz="1100" kern="1200">
              <a:solidFill>
                <a:schemeClr val="tx1"/>
              </a:solidFill>
            </a:rPr>
            <a:t>vedere al criteriilor de</a:t>
          </a:r>
          <a:r>
            <a:rPr lang="ro-RO" sz="1100" kern="1200">
              <a:solidFill>
                <a:schemeClr val="tx1"/>
              </a:solidFill>
            </a:rPr>
            <a:t> conformitate,</a:t>
          </a:r>
          <a:r>
            <a:rPr lang="fr-FR" sz="1100" kern="1200">
              <a:solidFill>
                <a:schemeClr val="tx1"/>
              </a:solidFill>
            </a:rPr>
            <a:t> eligibilitate și selecție la nivel de GAL, utilizând criterii elaborate de fiecare GAL în parte</a:t>
          </a:r>
          <a:endParaRPr lang="ro-RO" sz="1100" kern="1200">
            <a:solidFill>
              <a:schemeClr val="tx1"/>
            </a:solidFill>
          </a:endParaRPr>
        </a:p>
      </dsp:txBody>
      <dsp:txXfrm rot="10800000">
        <a:off x="0" y="1524589"/>
        <a:ext cx="5822315" cy="500165"/>
      </dsp:txXfrm>
    </dsp:sp>
    <dsp:sp modelId="{36D90120-3A70-465C-90C9-EBD4BB9BAD72}">
      <dsp:nvSpPr>
        <dsp:cNvPr id="0" name=""/>
        <dsp:cNvSpPr/>
      </dsp:nvSpPr>
      <dsp:spPr>
        <a:xfrm rot="10800000">
          <a:off x="0" y="762339"/>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r-FR" sz="1100" kern="1200"/>
            <a:t>Potențialul beneficiar depune proiectul la sediul GAL menționat în anunțul de lansare</a:t>
          </a:r>
          <a:endParaRPr lang="ro-RO" sz="1100" kern="1200"/>
        </a:p>
      </dsp:txBody>
      <dsp:txXfrm rot="10800000">
        <a:off x="0" y="762339"/>
        <a:ext cx="5822315" cy="500165"/>
      </dsp:txXfrm>
    </dsp:sp>
    <dsp:sp modelId="{4B333EA1-74CD-4FAC-987B-270BFFD6B710}">
      <dsp:nvSpPr>
        <dsp:cNvPr id="0" name=""/>
        <dsp:cNvSpPr/>
      </dsp:nvSpPr>
      <dsp:spPr>
        <a:xfrm rot="10800000">
          <a:off x="0" y="90"/>
          <a:ext cx="5822315" cy="769757"/>
        </a:xfrm>
        <a:prstGeom prst="upArrowCallou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o-RO" sz="1100" kern="1200"/>
            <a:t>GAL realizează activități de animare si elaborează documentele de accesare. </a:t>
          </a:r>
          <a:r>
            <a:rPr lang="fr-FR" sz="1100" kern="1200"/>
            <a:t>GAL lansează apel de selecție pentru măsurile din cadrul SDL folosind mijloacele de informare mass-media</a:t>
          </a:r>
          <a:endParaRPr lang="ro-RO" sz="1100" kern="1200"/>
        </a:p>
      </dsp:txBody>
      <dsp:txXfrm rot="10800000">
        <a:off x="0" y="90"/>
        <a:ext cx="5822315" cy="5001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2E94FA-5786-40A0-828A-24A4ECFD27A6}">
      <dsp:nvSpPr>
        <dsp:cNvPr id="0" name=""/>
        <dsp:cNvSpPr/>
      </dsp:nvSpPr>
      <dsp:spPr>
        <a:xfrm>
          <a:off x="795" y="405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4776"/>
        <a:ext cx="1585748" cy="665925"/>
      </dsp:txXfrm>
    </dsp:sp>
    <dsp:sp modelId="{DBA90FF1-EA7E-4127-97E5-48CB582032BF}">
      <dsp:nvSpPr>
        <dsp:cNvPr id="0" name=""/>
        <dsp:cNvSpPr/>
      </dsp:nvSpPr>
      <dsp:spPr>
        <a:xfrm>
          <a:off x="1590" y="2169197"/>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Localizarea proiectului:  __________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2189915"/>
        <a:ext cx="1585748" cy="665925"/>
      </dsp:txXfrm>
    </dsp:sp>
    <dsp:sp modelId="{DADE5B57-4AB6-4A24-ABC2-BA56FE81C675}">
      <dsp:nvSpPr>
        <dsp:cNvPr id="0" name=""/>
        <dsp:cNvSpPr/>
      </dsp:nvSpPr>
      <dsp:spPr>
        <a:xfrm>
          <a:off x="1590" y="72575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746472"/>
        <a:ext cx="1585748" cy="665925"/>
      </dsp:txXfrm>
    </dsp:sp>
    <dsp:sp modelId="{5487B72B-0167-4028-9CAA-CAF2BA6EB88C}">
      <dsp:nvSpPr>
        <dsp:cNvPr id="0" name=""/>
        <dsp:cNvSpPr/>
      </dsp:nvSpPr>
      <dsp:spPr>
        <a:xfrm>
          <a:off x="1590" y="357523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Articolul corespondent din Reg. (UE) nr. 1305 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3595954"/>
        <a:ext cx="1585748" cy="665925"/>
      </dsp:txXfrm>
    </dsp:sp>
    <dsp:sp modelId="{ED45C3A3-1738-4309-9633-5615C85199DA}">
      <dsp:nvSpPr>
        <dsp:cNvPr id="0" name=""/>
        <dsp:cNvSpPr/>
      </dsp:nvSpPr>
      <dsp:spPr>
        <a:xfrm>
          <a:off x="795" y="286953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Domeniul de intervenție  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890252"/>
        <a:ext cx="1585748" cy="665925"/>
      </dsp:txXfrm>
    </dsp:sp>
    <dsp:sp modelId="{A74E5900-6D26-4EF4-B675-8F22CDE21728}">
      <dsp:nvSpPr>
        <dsp:cNvPr id="0" name=""/>
        <dsp:cNvSpPr/>
      </dsp:nvSpPr>
      <dsp:spPr>
        <a:xfrm>
          <a:off x="1590" y="426044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finanțării nerambursabile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 ___________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4281164"/>
        <a:ext cx="1585748" cy="665925"/>
      </dsp:txXfrm>
    </dsp:sp>
    <dsp:sp modelId="{4042A8EE-6E15-49D7-AD41-F10DE082B23A}">
      <dsp:nvSpPr>
        <dsp:cNvPr id="0" name=""/>
        <dsp:cNvSpPr/>
      </dsp:nvSpPr>
      <dsp:spPr>
        <a:xfrm>
          <a:off x="1590" y="501330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contribuției private  ____________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5034026"/>
        <a:ext cx="1585748" cy="665925"/>
      </dsp:txXfrm>
    </dsp:sp>
    <dsp:sp modelId="{2A24A2F7-C246-404A-8C89-0146F6E81600}">
      <dsp:nvSpPr>
        <dsp:cNvPr id="0" name=""/>
        <dsp:cNvSpPr/>
      </dsp:nvSpPr>
      <dsp:spPr>
        <a:xfrm>
          <a:off x="0" y="574724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implementare a proiectului ____________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0718" y="5767962"/>
        <a:ext cx="1585748" cy="665925"/>
      </dsp:txXfrm>
    </dsp:sp>
    <dsp:sp modelId="{86FC7B62-0EEB-4150-962C-22CE5BDDE057}">
      <dsp:nvSpPr>
        <dsp:cNvPr id="0" name=""/>
        <dsp:cNvSpPr/>
      </dsp:nvSpPr>
      <dsp:spPr>
        <a:xfrm>
          <a:off x="1590" y="1441415"/>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Beneficiarul proiectului __________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1462133"/>
        <a:ext cx="1585748" cy="665925"/>
      </dsp:txXfrm>
    </dsp:sp>
    <dsp:sp modelId="{CA2A2C20-067A-4889-9AD0-623B7CF1C515}">
      <dsp:nvSpPr>
        <dsp:cNvPr id="0" name=""/>
        <dsp:cNvSpPr/>
      </dsp:nvSpPr>
      <dsp:spPr>
        <a:xfrm>
          <a:off x="795" y="6451379"/>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6472097"/>
        <a:ext cx="1585748" cy="6659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0AF3-C7D2-41DE-B3AE-B5F9DD7DB504}">
      <dsp:nvSpPr>
        <dsp:cNvPr id="0" name=""/>
        <dsp:cNvSpPr/>
      </dsp:nvSpPr>
      <dsp:spPr>
        <a:xfrm rot="5400000">
          <a:off x="1994334" y="-1090293"/>
          <a:ext cx="644200" cy="2887959"/>
        </a:xfrm>
        <a:prstGeom prst="round2SameRect">
          <a:avLst/>
        </a:prstGeo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_____________________</a:t>
          </a:r>
        </a:p>
      </dsp:txBody>
      <dsp:txXfrm rot="-5400000">
        <a:off x="872455" y="63033"/>
        <a:ext cx="2856512" cy="581306"/>
      </dsp:txXfrm>
    </dsp:sp>
    <dsp:sp modelId="{6EC5E805-08FA-4895-8CA4-08082562C7BD}">
      <dsp:nvSpPr>
        <dsp:cNvPr id="0" name=""/>
        <dsp:cNvSpPr/>
      </dsp:nvSpPr>
      <dsp:spPr>
        <a:xfrm>
          <a:off x="52" y="2278"/>
          <a:ext cx="872402" cy="702813"/>
        </a:xfrm>
        <a:prstGeom prst="roundRect">
          <a:avLst/>
        </a:prstGeo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Denumirea proiectului</a:t>
          </a:r>
        </a:p>
      </dsp:txBody>
      <dsp:txXfrm>
        <a:off x="34361" y="36587"/>
        <a:ext cx="803784" cy="634195"/>
      </dsp:txXfrm>
    </dsp:sp>
    <dsp:sp modelId="{67D01082-9332-47DF-8279-5861B99B6E4E}">
      <dsp:nvSpPr>
        <dsp:cNvPr id="0" name=""/>
        <dsp:cNvSpPr/>
      </dsp:nvSpPr>
      <dsp:spPr>
        <a:xfrm rot="5400000">
          <a:off x="1248883" y="397778"/>
          <a:ext cx="2175133" cy="3018040"/>
        </a:xfrm>
        <a:prstGeom prst="rect">
          <a:avLst/>
        </a:prstGeo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_________________</a:t>
          </a:r>
        </a:p>
      </dsp:txBody>
      <dsp:txXfrm rot="-5400000">
        <a:off x="827430" y="819231"/>
        <a:ext cx="3018040" cy="2175133"/>
      </dsp:txXfrm>
    </dsp:sp>
    <dsp:sp modelId="{676F0F9C-38DE-429C-852F-FD5801F46D45}">
      <dsp:nvSpPr>
        <dsp:cNvPr id="0" name=""/>
        <dsp:cNvSpPr/>
      </dsp:nvSpPr>
      <dsp:spPr>
        <a:xfrm>
          <a:off x="52" y="771369"/>
          <a:ext cx="827377" cy="2270858"/>
        </a:xfrm>
        <a:prstGeom prst="roundRect">
          <a:avLst/>
        </a:prstGeo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Descrierea proiectului </a:t>
          </a:r>
        </a:p>
      </dsp:txBody>
      <dsp:txXfrm>
        <a:off x="40441" y="811758"/>
        <a:ext cx="746599" cy="2190080"/>
      </dsp:txXfrm>
    </dsp:sp>
    <dsp:sp modelId="{23447CCD-1B81-4231-9550-72B81D2CD4B5}">
      <dsp:nvSpPr>
        <dsp:cNvPr id="0" name=""/>
        <dsp:cNvSpPr/>
      </dsp:nvSpPr>
      <dsp:spPr>
        <a:xfrm rot="5400000">
          <a:off x="1807387" y="2261056"/>
          <a:ext cx="1060430" cy="3020432"/>
        </a:xfrm>
        <a:prstGeom prst="round2SameRect">
          <a:avLst/>
        </a:prstGeo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__________________</a:t>
          </a:r>
        </a:p>
      </dsp:txBody>
      <dsp:txXfrm rot="-5400000">
        <a:off x="827386" y="3292823"/>
        <a:ext cx="2968666" cy="956898"/>
      </dsp:txXfrm>
    </dsp:sp>
    <dsp:sp modelId="{63568D48-0DAA-436B-A039-D707DEB774A9}">
      <dsp:nvSpPr>
        <dsp:cNvPr id="0" name=""/>
        <dsp:cNvSpPr/>
      </dsp:nvSpPr>
      <dsp:spPr>
        <a:xfrm>
          <a:off x="52" y="3108504"/>
          <a:ext cx="827333" cy="1325537"/>
        </a:xfrm>
        <a:prstGeom prst="roundRect">
          <a:avLst/>
        </a:prstGeo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Obiective</a:t>
          </a:r>
        </a:p>
      </dsp:txBody>
      <dsp:txXfrm>
        <a:off x="40439" y="3148891"/>
        <a:ext cx="746559" cy="1244763"/>
      </dsp:txXfrm>
    </dsp:sp>
    <dsp:sp modelId="{28FB0171-7E9F-4A24-A49B-3968FB810212}">
      <dsp:nvSpPr>
        <dsp:cNvPr id="0" name=""/>
        <dsp:cNvSpPr/>
      </dsp:nvSpPr>
      <dsp:spPr>
        <a:xfrm rot="5400000">
          <a:off x="1822408" y="3671217"/>
          <a:ext cx="1060430" cy="2983740"/>
        </a:xfrm>
        <a:prstGeom prst="round2SameRect">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__________________</a:t>
          </a:r>
        </a:p>
      </dsp:txBody>
      <dsp:txXfrm rot="-5400000">
        <a:off x="860753" y="4684638"/>
        <a:ext cx="2931974" cy="956898"/>
      </dsp:txXfrm>
    </dsp:sp>
    <dsp:sp modelId="{A3D7207D-56C5-4FFB-88D0-51628AD11EE3}">
      <dsp:nvSpPr>
        <dsp:cNvPr id="0" name=""/>
        <dsp:cNvSpPr/>
      </dsp:nvSpPr>
      <dsp:spPr>
        <a:xfrm>
          <a:off x="52" y="4500318"/>
          <a:ext cx="860700" cy="1325537"/>
        </a:xfrm>
        <a:prstGeom prst="roundRect">
          <a:avLst/>
        </a:prstGeo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Rezultate</a:t>
          </a:r>
        </a:p>
      </dsp:txBody>
      <dsp:txXfrm>
        <a:off x="42068" y="4542334"/>
        <a:ext cx="776668" cy="1241505"/>
      </dsp:txXfrm>
    </dsp:sp>
    <dsp:sp modelId="{6F97E8EC-0945-4C57-9BB0-ED664CA17D3D}">
      <dsp:nvSpPr>
        <dsp:cNvPr id="0" name=""/>
        <dsp:cNvSpPr/>
      </dsp:nvSpPr>
      <dsp:spPr>
        <a:xfrm rot="5400000">
          <a:off x="1829244" y="5066261"/>
          <a:ext cx="1060430" cy="2977281"/>
        </a:xfrm>
        <a:prstGeom prst="round2SameRect">
          <a:avLst/>
        </a:prstGeo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__________________</a:t>
          </a:r>
        </a:p>
      </dsp:txBody>
      <dsp:txXfrm rot="-5400000">
        <a:off x="870819" y="6076452"/>
        <a:ext cx="2925515" cy="956898"/>
      </dsp:txXfrm>
    </dsp:sp>
    <dsp:sp modelId="{B39F83D9-F0B1-4873-A1B7-4B02D7C06550}">
      <dsp:nvSpPr>
        <dsp:cNvPr id="0" name=""/>
        <dsp:cNvSpPr/>
      </dsp:nvSpPr>
      <dsp:spPr>
        <a:xfrm>
          <a:off x="52" y="5892133"/>
          <a:ext cx="870713" cy="1325537"/>
        </a:xfrm>
        <a:prstGeom prst="roundRect">
          <a:avLst/>
        </a:prstGeo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Lecții învățate/ recomandări</a:t>
          </a:r>
        </a:p>
      </dsp:txBody>
      <dsp:txXfrm>
        <a:off x="42557" y="5934638"/>
        <a:ext cx="785703" cy="12405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AEA1F-CF46-4FD2-ACAF-CE6C5610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12966</Words>
  <Characters>75204</Characters>
  <Application>Microsoft Office Word</Application>
  <DocSecurity>0</DocSecurity>
  <Lines>626</Lines>
  <Paragraphs>175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Neicu</dc:creator>
  <cp:lastModifiedBy>Alecsandra Rusu</cp:lastModifiedBy>
  <cp:revision>2</cp:revision>
  <cp:lastPrinted>2019-09-05T11:10:00Z</cp:lastPrinted>
  <dcterms:created xsi:type="dcterms:W3CDTF">2019-10-08T11:47:00Z</dcterms:created>
  <dcterms:modified xsi:type="dcterms:W3CDTF">2019-10-08T11:47:00Z</dcterms:modified>
</cp:coreProperties>
</file>